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0E2E32" w14:textId="77777777" w:rsidR="00351EC1" w:rsidRPr="004F47F8" w:rsidRDefault="352F4D77" w:rsidP="352F4D77">
      <w:pPr>
        <w:rPr>
          <w:rFonts w:asciiTheme="majorHAnsi" w:eastAsiaTheme="majorEastAsia" w:hAnsiTheme="majorHAnsi" w:cstheme="majorBidi"/>
          <w:sz w:val="20"/>
          <w:szCs w:val="20"/>
        </w:rPr>
      </w:pPr>
      <w:r w:rsidRPr="004F47F8">
        <w:rPr>
          <w:rFonts w:asciiTheme="majorHAnsi" w:eastAsiaTheme="majorEastAsia" w:hAnsiTheme="majorHAnsi" w:cstheme="majorBidi"/>
          <w:sz w:val="20"/>
          <w:szCs w:val="20"/>
        </w:rPr>
        <w:t>Octopus Theatricals</w:t>
      </w:r>
    </w:p>
    <w:p w14:paraId="720EEA69" w14:textId="0A13EE72" w:rsidR="00C9202B" w:rsidRPr="004F47F8" w:rsidRDefault="352F4D77" w:rsidP="352F4D77">
      <w:pPr>
        <w:rPr>
          <w:rFonts w:asciiTheme="majorHAnsi" w:eastAsiaTheme="majorEastAsia" w:hAnsiTheme="majorHAnsi" w:cstheme="majorBidi"/>
          <w:sz w:val="20"/>
          <w:szCs w:val="20"/>
        </w:rPr>
      </w:pPr>
      <w:r w:rsidRPr="004F47F8">
        <w:rPr>
          <w:rFonts w:asciiTheme="majorHAnsi" w:eastAsiaTheme="majorEastAsia" w:hAnsiTheme="majorHAnsi" w:cstheme="majorBidi"/>
          <w:sz w:val="20"/>
          <w:szCs w:val="20"/>
        </w:rPr>
        <w:t>Brochure Text 2018</w:t>
      </w:r>
    </w:p>
    <w:p w14:paraId="50C313FC" w14:textId="66E28C54" w:rsidR="00A25955" w:rsidRPr="004F47F8" w:rsidRDefault="352F4D77" w:rsidP="352F4D77">
      <w:pPr>
        <w:rPr>
          <w:rFonts w:asciiTheme="majorHAnsi" w:eastAsiaTheme="majorEastAsia" w:hAnsiTheme="majorHAnsi" w:cstheme="majorBidi"/>
          <w:sz w:val="20"/>
          <w:szCs w:val="20"/>
        </w:rPr>
      </w:pPr>
      <w:r w:rsidRPr="004F47F8">
        <w:rPr>
          <w:rFonts w:asciiTheme="majorHAnsi" w:eastAsiaTheme="majorEastAsia" w:hAnsiTheme="majorHAnsi" w:cstheme="majorBidi"/>
          <w:sz w:val="20"/>
          <w:szCs w:val="20"/>
        </w:rPr>
        <w:t>Total # of pages:  16 (including front and back cover)</w:t>
      </w:r>
    </w:p>
    <w:p w14:paraId="4143AB77" w14:textId="011F9901" w:rsidR="00C9202B" w:rsidRPr="004F47F8" w:rsidRDefault="00C9202B" w:rsidP="352F4D77">
      <w:pPr>
        <w:rPr>
          <w:rFonts w:asciiTheme="majorHAnsi" w:eastAsiaTheme="majorEastAsia" w:hAnsiTheme="majorHAnsi" w:cstheme="majorBidi"/>
          <w:sz w:val="20"/>
          <w:szCs w:val="20"/>
        </w:rPr>
      </w:pPr>
    </w:p>
    <w:p w14:paraId="27849233" w14:textId="4CDFE0D6" w:rsidR="0061056B" w:rsidRPr="004F47F8" w:rsidRDefault="0061056B" w:rsidP="352F4D77">
      <w:pPr>
        <w:rPr>
          <w:rFonts w:asciiTheme="majorHAnsi" w:eastAsiaTheme="majorEastAsia" w:hAnsiTheme="majorHAnsi" w:cstheme="majorBidi"/>
          <w:sz w:val="20"/>
          <w:szCs w:val="20"/>
        </w:rPr>
      </w:pPr>
      <w:r w:rsidRPr="004F47F8">
        <w:rPr>
          <w:rFonts w:asciiTheme="majorHAnsi" w:eastAsiaTheme="majorEastAsia" w:hAnsiTheme="majorHAnsi" w:cstheme="majorBidi"/>
          <w:sz w:val="20"/>
          <w:szCs w:val="20"/>
        </w:rPr>
        <w:t xml:space="preserve">LINK </w:t>
      </w:r>
      <w:proofErr w:type="gramStart"/>
      <w:r w:rsidRPr="004F47F8">
        <w:rPr>
          <w:rFonts w:asciiTheme="majorHAnsi" w:eastAsiaTheme="majorEastAsia" w:hAnsiTheme="majorHAnsi" w:cstheme="majorBidi"/>
          <w:sz w:val="20"/>
          <w:szCs w:val="20"/>
        </w:rPr>
        <w:t>TO  DROPBOX</w:t>
      </w:r>
      <w:proofErr w:type="gramEnd"/>
      <w:r w:rsidRPr="004F47F8">
        <w:rPr>
          <w:rFonts w:asciiTheme="majorHAnsi" w:eastAsiaTheme="majorEastAsia" w:hAnsiTheme="majorHAnsi" w:cstheme="majorBidi"/>
          <w:sz w:val="20"/>
          <w:szCs w:val="20"/>
        </w:rPr>
        <w:t xml:space="preserve"> FOLDER WITH PHOTOS</w:t>
      </w:r>
    </w:p>
    <w:p w14:paraId="23E96BF8" w14:textId="203EB5D2" w:rsidR="0061056B" w:rsidRPr="004F47F8" w:rsidRDefault="00D929A6" w:rsidP="352F4D77">
      <w:pPr>
        <w:rPr>
          <w:rFonts w:asciiTheme="majorHAnsi" w:eastAsiaTheme="majorEastAsia" w:hAnsiTheme="majorHAnsi" w:cstheme="majorBidi"/>
          <w:sz w:val="20"/>
          <w:szCs w:val="20"/>
          <w:rPrChange w:id="0" w:author="Mara L. Isaacs" w:date="2017-12-28T21:46:00Z">
            <w:rPr>
              <w:rFonts w:asciiTheme="majorHAnsi" w:eastAsiaTheme="majorEastAsia" w:hAnsiTheme="majorHAnsi" w:cstheme="majorBidi"/>
              <w:sz w:val="20"/>
              <w:szCs w:val="20"/>
            </w:rPr>
          </w:rPrChange>
        </w:rPr>
      </w:pPr>
      <w:r w:rsidRPr="004F47F8">
        <w:rPr>
          <w:rFonts w:asciiTheme="majorHAnsi" w:hAnsiTheme="majorHAnsi"/>
          <w:sz w:val="20"/>
          <w:szCs w:val="20"/>
          <w:rPrChange w:id="1" w:author="Mara L. Isaacs" w:date="2017-12-28T21:46:00Z">
            <w:rPr/>
          </w:rPrChange>
        </w:rPr>
        <w:fldChar w:fldCharType="begin"/>
      </w:r>
      <w:r w:rsidRPr="004F47F8">
        <w:rPr>
          <w:rFonts w:asciiTheme="majorHAnsi" w:hAnsiTheme="majorHAnsi"/>
          <w:sz w:val="20"/>
          <w:szCs w:val="20"/>
          <w:rPrChange w:id="2" w:author="Mara L. Isaacs" w:date="2017-12-28T21:46:00Z">
            <w:rPr/>
          </w:rPrChange>
        </w:rPr>
        <w:instrText xml:space="preserve"> HYPERLINK "https://www.dropbox.com/sh/drbsa3dx6s79ku3/AAB0_V25aF3WJnnTyyXrDXFka?dl=0" </w:instrText>
      </w:r>
      <w:r w:rsidRPr="004F47F8">
        <w:rPr>
          <w:rFonts w:asciiTheme="majorHAnsi" w:hAnsiTheme="majorHAnsi"/>
          <w:sz w:val="20"/>
          <w:szCs w:val="20"/>
          <w:rPrChange w:id="3" w:author="Mara L. Isaacs" w:date="2017-12-28T21:46:00Z">
            <w:rPr/>
          </w:rPrChange>
        </w:rPr>
        <w:fldChar w:fldCharType="separate"/>
      </w:r>
      <w:r w:rsidR="0061056B" w:rsidRPr="004F47F8">
        <w:rPr>
          <w:rStyle w:val="Hyperlink"/>
          <w:rFonts w:asciiTheme="majorHAnsi" w:eastAsiaTheme="majorEastAsia" w:hAnsiTheme="majorHAnsi" w:cstheme="majorBidi"/>
          <w:sz w:val="20"/>
          <w:szCs w:val="20"/>
          <w:rPrChange w:id="4" w:author="Mara L. Isaacs" w:date="2017-12-28T21:46:00Z">
            <w:rPr>
              <w:rStyle w:val="Hyperlink"/>
              <w:rFonts w:asciiTheme="majorHAnsi" w:eastAsiaTheme="majorEastAsia" w:hAnsiTheme="majorHAnsi" w:cstheme="majorBidi"/>
              <w:sz w:val="20"/>
              <w:szCs w:val="20"/>
            </w:rPr>
          </w:rPrChange>
        </w:rPr>
        <w:t>https://www.dropbox.com/sh/drbsa3dx6s79ku3/AAB0_V25aF3WJnnTyyXrDXFka?dl=0</w:t>
      </w:r>
      <w:r w:rsidRPr="004F47F8">
        <w:rPr>
          <w:rStyle w:val="Hyperlink"/>
          <w:rFonts w:asciiTheme="majorHAnsi" w:eastAsiaTheme="majorEastAsia" w:hAnsiTheme="majorHAnsi" w:cstheme="majorBidi"/>
          <w:sz w:val="20"/>
          <w:szCs w:val="20"/>
          <w:rPrChange w:id="5" w:author="Mara L. Isaacs" w:date="2017-12-28T21:46:00Z">
            <w:rPr>
              <w:rStyle w:val="Hyperlink"/>
              <w:rFonts w:asciiTheme="majorHAnsi" w:eastAsiaTheme="majorEastAsia" w:hAnsiTheme="majorHAnsi" w:cstheme="majorBidi"/>
              <w:sz w:val="20"/>
              <w:szCs w:val="20"/>
            </w:rPr>
          </w:rPrChange>
        </w:rPr>
        <w:fldChar w:fldCharType="end"/>
      </w:r>
    </w:p>
    <w:p w14:paraId="227B9C98" w14:textId="77777777" w:rsidR="0061056B" w:rsidRPr="004F47F8" w:rsidRDefault="0061056B" w:rsidP="352F4D77">
      <w:pPr>
        <w:rPr>
          <w:rFonts w:asciiTheme="majorHAnsi" w:eastAsiaTheme="majorEastAsia" w:hAnsiTheme="majorHAnsi" w:cstheme="majorBidi"/>
          <w:sz w:val="20"/>
          <w:szCs w:val="20"/>
          <w:rPrChange w:id="6" w:author="Mara L. Isaacs" w:date="2017-12-28T21:46:00Z">
            <w:rPr>
              <w:rFonts w:asciiTheme="majorHAnsi" w:eastAsiaTheme="majorEastAsia" w:hAnsiTheme="majorHAnsi" w:cstheme="majorBidi"/>
              <w:sz w:val="20"/>
              <w:szCs w:val="20"/>
            </w:rPr>
          </w:rPrChange>
        </w:rPr>
      </w:pPr>
    </w:p>
    <w:p w14:paraId="343D5E6E" w14:textId="43BED8CE" w:rsidR="001612A6" w:rsidRPr="004F47F8" w:rsidRDefault="352F4D77" w:rsidP="352F4D77">
      <w:pPr>
        <w:rPr>
          <w:rFonts w:asciiTheme="majorHAnsi" w:eastAsiaTheme="majorEastAsia" w:hAnsiTheme="majorHAnsi" w:cstheme="majorBidi"/>
          <w:b/>
          <w:bCs/>
          <w:sz w:val="20"/>
          <w:szCs w:val="20"/>
          <w:rPrChange w:id="7"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8" w:author="Mara L. Isaacs" w:date="2017-12-28T21:46:00Z">
            <w:rPr>
              <w:rFonts w:asciiTheme="majorHAnsi" w:eastAsiaTheme="majorEastAsia" w:hAnsiTheme="majorHAnsi" w:cstheme="majorBidi"/>
              <w:b/>
              <w:bCs/>
              <w:sz w:val="20"/>
              <w:szCs w:val="20"/>
            </w:rPr>
          </w:rPrChange>
        </w:rPr>
        <w:t>COVER (1)</w:t>
      </w:r>
    </w:p>
    <w:p w14:paraId="33C00F4D" w14:textId="6A17CB6C" w:rsidR="001612A6" w:rsidRPr="004F47F8" w:rsidRDefault="001612A6" w:rsidP="352F4D77">
      <w:pPr>
        <w:rPr>
          <w:rFonts w:asciiTheme="majorHAnsi" w:eastAsiaTheme="majorEastAsia" w:hAnsiTheme="majorHAnsi" w:cstheme="majorBidi"/>
          <w:sz w:val="20"/>
          <w:szCs w:val="20"/>
          <w:rPrChange w:id="9" w:author="Mara L. Isaacs" w:date="2017-12-28T21:46:00Z">
            <w:rPr>
              <w:rFonts w:asciiTheme="majorHAnsi" w:eastAsiaTheme="majorEastAsia" w:hAnsiTheme="majorHAnsi" w:cstheme="majorBidi"/>
              <w:sz w:val="20"/>
              <w:szCs w:val="20"/>
            </w:rPr>
          </w:rPrChange>
        </w:rPr>
      </w:pPr>
    </w:p>
    <w:p w14:paraId="2DE3CEE5" w14:textId="0FE0503C" w:rsidR="001612A6" w:rsidRPr="004F47F8" w:rsidRDefault="352F4D77" w:rsidP="352F4D77">
      <w:pPr>
        <w:rPr>
          <w:rFonts w:asciiTheme="majorHAnsi" w:eastAsiaTheme="majorEastAsia" w:hAnsiTheme="majorHAnsi" w:cstheme="majorBidi"/>
          <w:sz w:val="20"/>
          <w:szCs w:val="20"/>
          <w:rPrChange w:id="10"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1" w:author="Mara L. Isaacs" w:date="2017-12-28T21:46:00Z">
            <w:rPr>
              <w:rFonts w:asciiTheme="majorHAnsi" w:eastAsiaTheme="majorEastAsia" w:hAnsiTheme="majorHAnsi" w:cstheme="majorBidi"/>
              <w:sz w:val="20"/>
              <w:szCs w:val="20"/>
            </w:rPr>
          </w:rPrChange>
        </w:rPr>
        <w:t>Photo</w:t>
      </w:r>
    </w:p>
    <w:p w14:paraId="2B72CBD7" w14:textId="12531483" w:rsidR="001612A6" w:rsidRPr="004F47F8" w:rsidRDefault="352F4D77" w:rsidP="352F4D77">
      <w:pPr>
        <w:rPr>
          <w:rFonts w:asciiTheme="majorHAnsi" w:eastAsiaTheme="majorEastAsia" w:hAnsiTheme="majorHAnsi" w:cstheme="majorBidi"/>
          <w:sz w:val="20"/>
          <w:szCs w:val="20"/>
          <w:rPrChange w:id="12"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3" w:author="Mara L. Isaacs" w:date="2017-12-28T21:46:00Z">
            <w:rPr>
              <w:rFonts w:asciiTheme="majorHAnsi" w:eastAsiaTheme="majorEastAsia" w:hAnsiTheme="majorHAnsi" w:cstheme="majorBidi"/>
              <w:sz w:val="20"/>
              <w:szCs w:val="20"/>
            </w:rPr>
          </w:rPrChange>
        </w:rPr>
        <w:t>Octopus Theatricals</w:t>
      </w:r>
    </w:p>
    <w:p w14:paraId="1846AD73" w14:textId="6A78CFAB" w:rsidR="001612A6" w:rsidRPr="004F47F8" w:rsidRDefault="001612A6" w:rsidP="352F4D77">
      <w:pPr>
        <w:rPr>
          <w:rFonts w:asciiTheme="majorHAnsi" w:eastAsiaTheme="majorEastAsia" w:hAnsiTheme="majorHAnsi" w:cstheme="majorBidi"/>
          <w:sz w:val="20"/>
          <w:szCs w:val="20"/>
          <w:rPrChange w:id="14" w:author="Mara L. Isaacs" w:date="2017-12-28T21:46:00Z">
            <w:rPr>
              <w:rFonts w:asciiTheme="majorHAnsi" w:eastAsiaTheme="majorEastAsia" w:hAnsiTheme="majorHAnsi" w:cstheme="majorBidi"/>
              <w:sz w:val="20"/>
              <w:szCs w:val="20"/>
            </w:rPr>
          </w:rPrChange>
        </w:rPr>
      </w:pPr>
    </w:p>
    <w:p w14:paraId="37C3CA7C" w14:textId="5A89C6D5" w:rsidR="001612A6" w:rsidRPr="004F47F8" w:rsidRDefault="352F4D77" w:rsidP="352F4D77">
      <w:pPr>
        <w:rPr>
          <w:rFonts w:asciiTheme="majorHAnsi" w:eastAsiaTheme="majorEastAsia" w:hAnsiTheme="majorHAnsi" w:cstheme="majorBidi"/>
          <w:sz w:val="20"/>
          <w:szCs w:val="20"/>
          <w:rPrChange w:id="15"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6" w:author="Mara L. Isaacs" w:date="2017-12-28T21:46:00Z">
            <w:rPr>
              <w:rFonts w:asciiTheme="majorHAnsi" w:eastAsiaTheme="majorEastAsia" w:hAnsiTheme="majorHAnsi" w:cstheme="majorBidi"/>
              <w:sz w:val="20"/>
              <w:szCs w:val="20"/>
            </w:rPr>
          </w:rPrChange>
        </w:rPr>
        <w:t>[tag line?]</w:t>
      </w:r>
    </w:p>
    <w:p w14:paraId="729DC712" w14:textId="77777777" w:rsidR="001612A6" w:rsidRPr="004F47F8" w:rsidRDefault="001612A6" w:rsidP="352F4D77">
      <w:pPr>
        <w:rPr>
          <w:rFonts w:asciiTheme="majorHAnsi" w:eastAsiaTheme="majorEastAsia" w:hAnsiTheme="majorHAnsi" w:cstheme="majorBidi"/>
          <w:sz w:val="20"/>
          <w:szCs w:val="20"/>
          <w:rPrChange w:id="17" w:author="Mara L. Isaacs" w:date="2017-12-28T21:46:00Z">
            <w:rPr>
              <w:rFonts w:asciiTheme="majorHAnsi" w:eastAsiaTheme="majorEastAsia" w:hAnsiTheme="majorHAnsi" w:cstheme="majorBidi"/>
              <w:sz w:val="20"/>
              <w:szCs w:val="20"/>
            </w:rPr>
          </w:rPrChange>
        </w:rPr>
      </w:pPr>
    </w:p>
    <w:p w14:paraId="037CA99B" w14:textId="2380B280" w:rsidR="00E745A3" w:rsidRPr="004F47F8" w:rsidRDefault="352F4D77" w:rsidP="352F4D77">
      <w:pPr>
        <w:rPr>
          <w:rFonts w:asciiTheme="majorHAnsi" w:eastAsiaTheme="majorEastAsia" w:hAnsiTheme="majorHAnsi" w:cstheme="majorBidi"/>
          <w:b/>
          <w:bCs/>
          <w:sz w:val="20"/>
          <w:szCs w:val="20"/>
          <w:rPrChange w:id="18"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19" w:author="Mara L. Isaacs" w:date="2017-12-28T21:46:00Z">
            <w:rPr>
              <w:rFonts w:asciiTheme="majorHAnsi" w:eastAsiaTheme="majorEastAsia" w:hAnsiTheme="majorHAnsi" w:cstheme="majorBidi"/>
              <w:b/>
              <w:bCs/>
              <w:sz w:val="20"/>
              <w:szCs w:val="20"/>
            </w:rPr>
          </w:rPrChange>
        </w:rPr>
        <w:t>INSIDE COVER (2)</w:t>
      </w:r>
    </w:p>
    <w:p w14:paraId="10FAD08E" w14:textId="77777777" w:rsidR="001612A6" w:rsidRPr="004F47F8" w:rsidRDefault="001612A6" w:rsidP="352F4D77">
      <w:pPr>
        <w:rPr>
          <w:rFonts w:asciiTheme="majorHAnsi" w:eastAsiaTheme="majorEastAsia" w:hAnsiTheme="majorHAnsi" w:cstheme="majorBidi"/>
          <w:b/>
          <w:bCs/>
          <w:sz w:val="20"/>
          <w:szCs w:val="20"/>
          <w:rPrChange w:id="20" w:author="Mara L. Isaacs" w:date="2017-12-28T21:46:00Z">
            <w:rPr>
              <w:rFonts w:asciiTheme="majorHAnsi" w:eastAsiaTheme="majorEastAsia" w:hAnsiTheme="majorHAnsi" w:cstheme="majorBidi"/>
              <w:b/>
              <w:bCs/>
              <w:sz w:val="20"/>
              <w:szCs w:val="20"/>
            </w:rPr>
          </w:rPrChange>
        </w:rPr>
      </w:pPr>
    </w:p>
    <w:p w14:paraId="5C15CEAB" w14:textId="77777777" w:rsidR="00C9202B" w:rsidRPr="004F47F8" w:rsidRDefault="352F4D77" w:rsidP="352F4D77">
      <w:pPr>
        <w:pStyle w:val="NormalWeb"/>
        <w:rPr>
          <w:rStyle w:val="Strong"/>
          <w:rFonts w:asciiTheme="majorHAnsi" w:eastAsiaTheme="majorEastAsia" w:hAnsiTheme="majorHAnsi" w:cstheme="majorBidi"/>
          <w:rPrChange w:id="21" w:author="Mara L. Isaacs" w:date="2017-12-28T21:46:00Z">
            <w:rPr>
              <w:rStyle w:val="Strong"/>
              <w:rFonts w:asciiTheme="majorHAnsi" w:eastAsiaTheme="majorEastAsia" w:hAnsiTheme="majorHAnsi" w:cstheme="majorBidi"/>
            </w:rPr>
          </w:rPrChange>
        </w:rPr>
      </w:pPr>
      <w:r w:rsidRPr="004F47F8">
        <w:rPr>
          <w:rStyle w:val="Strong"/>
          <w:rFonts w:asciiTheme="majorHAnsi" w:eastAsiaTheme="majorEastAsia" w:hAnsiTheme="majorHAnsi" w:cstheme="majorBidi"/>
          <w:rPrChange w:id="22" w:author="Mara L. Isaacs" w:date="2017-12-28T21:46:00Z">
            <w:rPr>
              <w:rStyle w:val="Strong"/>
              <w:rFonts w:asciiTheme="majorHAnsi" w:eastAsiaTheme="majorEastAsia" w:hAnsiTheme="majorHAnsi" w:cstheme="majorBidi"/>
            </w:rPr>
          </w:rPrChange>
        </w:rPr>
        <w:t>ABOUT OCTOPUS THEATRICALS</w:t>
      </w:r>
    </w:p>
    <w:p w14:paraId="4BA6592D" w14:textId="2B179358" w:rsidR="00C9202B" w:rsidRPr="004F47F8" w:rsidRDefault="352F4D77" w:rsidP="352F4D77">
      <w:pPr>
        <w:pStyle w:val="NormalWeb"/>
        <w:rPr>
          <w:rFonts w:asciiTheme="majorHAnsi" w:eastAsiaTheme="majorEastAsia" w:hAnsiTheme="majorHAnsi" w:cstheme="majorBidi"/>
          <w:rPrChange w:id="23" w:author="Mara L. Isaacs" w:date="2017-12-28T21:46:00Z">
            <w:rPr>
              <w:rFonts w:asciiTheme="majorHAnsi" w:eastAsiaTheme="majorEastAsia" w:hAnsiTheme="majorHAnsi" w:cstheme="majorBidi"/>
            </w:rPr>
          </w:rPrChange>
        </w:rPr>
      </w:pPr>
      <w:r w:rsidRPr="004F47F8">
        <w:rPr>
          <w:rFonts w:asciiTheme="majorHAnsi" w:eastAsiaTheme="majorEastAsia" w:hAnsiTheme="majorHAnsi" w:cstheme="majorBidi"/>
          <w:rPrChange w:id="24" w:author="Mara L. Isaacs" w:date="2017-12-28T21:46:00Z">
            <w:rPr>
              <w:rFonts w:asciiTheme="majorHAnsi" w:eastAsiaTheme="majorEastAsia" w:hAnsiTheme="majorHAnsi" w:cstheme="majorBidi"/>
            </w:rPr>
          </w:rPrChange>
        </w:rPr>
        <w:t>Octopus Theatricals was founded by creative producer Mara Isaacs and is dedicated to producing and consulting in the performing arts.  From experimental to commercial, we collaborate with artists and organizations to foster an expansive range of compelling theatrical works for local, national and international audiences.  We eschew boundaries—aesthetic, geopolitical, institutional—and thrive on a nimble and rigorous practice.</w:t>
      </w:r>
    </w:p>
    <w:p w14:paraId="47B7F222" w14:textId="2075784A" w:rsidR="00C9202B" w:rsidRPr="004F47F8" w:rsidRDefault="352F4D77" w:rsidP="352F4D77">
      <w:pPr>
        <w:pStyle w:val="NormalWeb"/>
        <w:rPr>
          <w:rFonts w:asciiTheme="majorHAnsi" w:eastAsiaTheme="majorEastAsia" w:hAnsiTheme="majorHAnsi" w:cstheme="majorBidi"/>
          <w:rPrChange w:id="25" w:author="Mara L. Isaacs" w:date="2017-12-28T21:46:00Z">
            <w:rPr>
              <w:rFonts w:asciiTheme="majorHAnsi" w:eastAsiaTheme="majorEastAsia" w:hAnsiTheme="majorHAnsi" w:cstheme="majorBidi"/>
            </w:rPr>
          </w:rPrChange>
        </w:rPr>
      </w:pPr>
      <w:r w:rsidRPr="004F47F8">
        <w:rPr>
          <w:rFonts w:asciiTheme="majorHAnsi" w:eastAsiaTheme="majorEastAsia" w:hAnsiTheme="majorHAnsi" w:cstheme="majorBidi"/>
          <w:rPrChange w:id="26" w:author="Mara L. Isaacs" w:date="2017-12-28T21:46:00Z">
            <w:rPr>
              <w:rFonts w:asciiTheme="majorHAnsi" w:eastAsiaTheme="majorEastAsia" w:hAnsiTheme="majorHAnsi" w:cstheme="majorBidi"/>
            </w:rPr>
          </w:rPrChange>
        </w:rPr>
        <w:t xml:space="preserve">As </w:t>
      </w:r>
      <w:proofErr w:type="gramStart"/>
      <w:r w:rsidRPr="004F47F8">
        <w:rPr>
          <w:rStyle w:val="Strong"/>
          <w:rFonts w:asciiTheme="majorHAnsi" w:eastAsiaTheme="majorEastAsia" w:hAnsiTheme="majorHAnsi" w:cstheme="majorBidi"/>
          <w:rPrChange w:id="27" w:author="Mara L. Isaacs" w:date="2017-12-28T21:46:00Z">
            <w:rPr>
              <w:rStyle w:val="Strong"/>
              <w:rFonts w:asciiTheme="majorHAnsi" w:eastAsiaTheme="majorEastAsia" w:hAnsiTheme="majorHAnsi" w:cstheme="majorBidi"/>
            </w:rPr>
          </w:rPrChange>
        </w:rPr>
        <w:t>producers</w:t>
      </w:r>
      <w:proofErr w:type="gramEnd"/>
      <w:r w:rsidRPr="004F47F8">
        <w:rPr>
          <w:rFonts w:asciiTheme="majorHAnsi" w:eastAsiaTheme="majorEastAsia" w:hAnsiTheme="majorHAnsi" w:cstheme="majorBidi"/>
          <w:rPrChange w:id="28" w:author="Mara L. Isaacs" w:date="2017-12-28T21:46:00Z">
            <w:rPr>
              <w:rFonts w:asciiTheme="majorHAnsi" w:eastAsiaTheme="majorEastAsia" w:hAnsiTheme="majorHAnsi" w:cstheme="majorBidi"/>
            </w:rPr>
          </w:rPrChange>
        </w:rPr>
        <w:t> we generate and develop our own innovative theatrical projects, serve as executive and creative producers for hire (by producing companies, independent artists and others) and provide other creative project-based services, including tour producing, program development and dramaturgy. </w:t>
      </w:r>
      <w:r w:rsidR="00C9202B" w:rsidRPr="004F47F8">
        <w:rPr>
          <w:rFonts w:asciiTheme="majorHAnsi" w:hAnsiTheme="majorHAnsi"/>
          <w:rPrChange w:id="29" w:author="Mara L. Isaacs" w:date="2017-12-28T21:46:00Z">
            <w:rPr>
              <w:rFonts w:asciiTheme="majorHAnsi" w:hAnsiTheme="majorHAnsi"/>
            </w:rPr>
          </w:rPrChange>
        </w:rPr>
        <w:br/>
      </w:r>
      <w:r w:rsidR="00C9202B" w:rsidRPr="004F47F8">
        <w:rPr>
          <w:rFonts w:asciiTheme="majorHAnsi" w:hAnsiTheme="majorHAnsi"/>
          <w:rPrChange w:id="30" w:author="Mara L. Isaacs" w:date="2017-12-28T21:46:00Z">
            <w:rPr>
              <w:rFonts w:asciiTheme="majorHAnsi" w:hAnsiTheme="majorHAnsi"/>
            </w:rPr>
          </w:rPrChange>
        </w:rPr>
        <w:br/>
      </w:r>
      <w:r w:rsidRPr="004F47F8">
        <w:rPr>
          <w:rFonts w:asciiTheme="majorHAnsi" w:eastAsiaTheme="majorEastAsia" w:hAnsiTheme="majorHAnsi" w:cstheme="majorBidi"/>
          <w:rPrChange w:id="31" w:author="Mara L. Isaacs" w:date="2017-12-28T21:46:00Z">
            <w:rPr>
              <w:rFonts w:asciiTheme="majorHAnsi" w:eastAsiaTheme="majorEastAsia" w:hAnsiTheme="majorHAnsi" w:cstheme="majorBidi"/>
            </w:rPr>
          </w:rPrChange>
        </w:rPr>
        <w:t xml:space="preserve">As </w:t>
      </w:r>
      <w:proofErr w:type="gramStart"/>
      <w:r w:rsidRPr="004F47F8">
        <w:rPr>
          <w:rStyle w:val="Strong"/>
          <w:rFonts w:asciiTheme="majorHAnsi" w:eastAsiaTheme="majorEastAsia" w:hAnsiTheme="majorHAnsi" w:cstheme="majorBidi"/>
          <w:rPrChange w:id="32" w:author="Mara L. Isaacs" w:date="2017-12-28T21:46:00Z">
            <w:rPr>
              <w:rStyle w:val="Strong"/>
              <w:rFonts w:asciiTheme="majorHAnsi" w:eastAsiaTheme="majorEastAsia" w:hAnsiTheme="majorHAnsi" w:cstheme="majorBidi"/>
            </w:rPr>
          </w:rPrChange>
        </w:rPr>
        <w:t>consultants</w:t>
      </w:r>
      <w:proofErr w:type="gramEnd"/>
      <w:r w:rsidRPr="004F47F8">
        <w:rPr>
          <w:rFonts w:asciiTheme="majorHAnsi" w:eastAsiaTheme="majorEastAsia" w:hAnsiTheme="majorHAnsi" w:cstheme="majorBidi"/>
          <w:rPrChange w:id="33" w:author="Mara L. Isaacs" w:date="2017-12-28T21:46:00Z">
            <w:rPr>
              <w:rFonts w:asciiTheme="majorHAnsi" w:eastAsiaTheme="majorEastAsia" w:hAnsiTheme="majorHAnsi" w:cstheme="majorBidi"/>
            </w:rPr>
          </w:rPrChange>
        </w:rPr>
        <w:t> we work with theater companies, presenters, performing arts centers, foundations and other non-profit or commercial entities to provide ongoing programming advice, research and development as well as broad policy, leadership and structural input and oversight.</w:t>
      </w:r>
      <w:r w:rsidR="00C9202B" w:rsidRPr="004F47F8">
        <w:rPr>
          <w:rFonts w:asciiTheme="majorHAnsi" w:hAnsiTheme="majorHAnsi"/>
          <w:rPrChange w:id="34" w:author="Mara L. Isaacs" w:date="2017-12-28T21:46:00Z">
            <w:rPr>
              <w:rFonts w:asciiTheme="majorHAnsi" w:hAnsiTheme="majorHAnsi"/>
            </w:rPr>
          </w:rPrChange>
        </w:rPr>
        <w:br/>
      </w:r>
      <w:r w:rsidR="00C9202B" w:rsidRPr="004F47F8">
        <w:rPr>
          <w:rFonts w:asciiTheme="majorHAnsi" w:hAnsiTheme="majorHAnsi"/>
          <w:rPrChange w:id="35" w:author="Mara L. Isaacs" w:date="2017-12-28T21:46:00Z">
            <w:rPr>
              <w:rFonts w:asciiTheme="majorHAnsi" w:hAnsiTheme="majorHAnsi"/>
            </w:rPr>
          </w:rPrChange>
        </w:rPr>
        <w:br/>
      </w:r>
      <w:r w:rsidRPr="004F47F8">
        <w:rPr>
          <w:rFonts w:asciiTheme="majorHAnsi" w:eastAsiaTheme="majorEastAsia" w:hAnsiTheme="majorHAnsi" w:cstheme="majorBidi"/>
          <w:rPrChange w:id="36" w:author="Mara L. Isaacs" w:date="2017-12-28T21:46:00Z">
            <w:rPr>
              <w:rFonts w:asciiTheme="majorHAnsi" w:eastAsiaTheme="majorEastAsia" w:hAnsiTheme="majorHAnsi" w:cstheme="majorBidi"/>
            </w:rPr>
          </w:rPrChange>
        </w:rPr>
        <w:t>Our model of producing and consulting varies project-by-project, organization-by-organization. Our projects and clients reflect a broad spectrum of genre and scale. We examine the individual elements and/or artists involved and shape producing strategy around their particular visions.  By customizing an approach that capitalizes on the strengths of everyone involved and then identifying how to supplement those strengths we facilitate artistic excellence, while having a good time.</w:t>
      </w:r>
      <w:r w:rsidR="00C9202B" w:rsidRPr="004F47F8">
        <w:rPr>
          <w:rFonts w:asciiTheme="majorHAnsi" w:hAnsiTheme="majorHAnsi"/>
          <w:rPrChange w:id="37" w:author="Mara L. Isaacs" w:date="2017-12-28T21:46:00Z">
            <w:rPr>
              <w:rFonts w:asciiTheme="majorHAnsi" w:hAnsiTheme="majorHAnsi"/>
            </w:rPr>
          </w:rPrChange>
        </w:rPr>
        <w:br/>
      </w:r>
      <w:r w:rsidR="00C9202B" w:rsidRPr="004F47F8">
        <w:rPr>
          <w:rFonts w:asciiTheme="majorHAnsi" w:hAnsiTheme="majorHAnsi"/>
          <w:rPrChange w:id="38" w:author="Mara L. Isaacs" w:date="2017-12-28T21:46:00Z">
            <w:rPr>
              <w:rFonts w:asciiTheme="majorHAnsi" w:hAnsiTheme="majorHAnsi"/>
            </w:rPr>
          </w:rPrChange>
        </w:rPr>
        <w:br/>
      </w:r>
      <w:r w:rsidRPr="004F47F8">
        <w:rPr>
          <w:rFonts w:asciiTheme="majorHAnsi" w:eastAsiaTheme="majorEastAsia" w:hAnsiTheme="majorHAnsi" w:cstheme="majorBidi"/>
          <w:rPrChange w:id="39" w:author="Mara L. Isaacs" w:date="2017-12-28T21:46:00Z">
            <w:rPr>
              <w:rFonts w:asciiTheme="majorHAnsi" w:eastAsiaTheme="majorEastAsia" w:hAnsiTheme="majorHAnsi" w:cstheme="majorBidi"/>
            </w:rPr>
          </w:rPrChange>
        </w:rPr>
        <w:t>At its core, Octopus combines artistic values with an independent flexibility and financial structure that allow us to create a body of work that wouldn’t exist under any other auspice.</w:t>
      </w:r>
    </w:p>
    <w:p w14:paraId="44518458" w14:textId="77777777" w:rsidR="00676765" w:rsidRPr="004F47F8" w:rsidRDefault="00676765" w:rsidP="352F4D77">
      <w:pPr>
        <w:rPr>
          <w:rFonts w:asciiTheme="majorHAnsi" w:eastAsiaTheme="majorEastAsia" w:hAnsiTheme="majorHAnsi" w:cstheme="majorBidi"/>
          <w:sz w:val="20"/>
          <w:szCs w:val="20"/>
          <w:rPrChange w:id="40" w:author="Mara L. Isaacs" w:date="2017-12-28T21:46:00Z">
            <w:rPr>
              <w:rFonts w:asciiTheme="majorHAnsi" w:eastAsiaTheme="majorEastAsia" w:hAnsiTheme="majorHAnsi" w:cstheme="majorBidi"/>
              <w:sz w:val="20"/>
              <w:szCs w:val="20"/>
            </w:rPr>
          </w:rPrChange>
        </w:rPr>
      </w:pPr>
    </w:p>
    <w:p w14:paraId="064F0B00" w14:textId="3A1A555D" w:rsidR="00C9202B" w:rsidRPr="004F47F8" w:rsidRDefault="352F4D77" w:rsidP="352F4D77">
      <w:pPr>
        <w:rPr>
          <w:rFonts w:asciiTheme="majorHAnsi" w:eastAsiaTheme="majorEastAsia" w:hAnsiTheme="majorHAnsi" w:cstheme="majorBidi"/>
          <w:b/>
          <w:bCs/>
          <w:sz w:val="20"/>
          <w:szCs w:val="20"/>
          <w:rPrChange w:id="41"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42" w:author="Mara L. Isaacs" w:date="2017-12-28T21:46:00Z">
            <w:rPr>
              <w:rFonts w:asciiTheme="majorHAnsi" w:eastAsiaTheme="majorEastAsia" w:hAnsiTheme="majorHAnsi" w:cstheme="majorBidi"/>
              <w:b/>
              <w:bCs/>
              <w:sz w:val="20"/>
              <w:szCs w:val="20"/>
            </w:rPr>
          </w:rPrChange>
        </w:rPr>
        <w:t>Page 1 (3)</w:t>
      </w:r>
    </w:p>
    <w:p w14:paraId="2165A91D" w14:textId="77777777" w:rsidR="00C9202B" w:rsidRPr="004F47F8" w:rsidRDefault="00C9202B" w:rsidP="352F4D77">
      <w:pPr>
        <w:rPr>
          <w:rFonts w:asciiTheme="majorHAnsi" w:eastAsiaTheme="majorEastAsia" w:hAnsiTheme="majorHAnsi" w:cstheme="majorBidi"/>
          <w:sz w:val="20"/>
          <w:szCs w:val="20"/>
          <w:rPrChange w:id="43" w:author="Mara L. Isaacs" w:date="2017-12-28T21:46:00Z">
            <w:rPr>
              <w:rFonts w:asciiTheme="majorHAnsi" w:eastAsiaTheme="majorEastAsia" w:hAnsiTheme="majorHAnsi" w:cstheme="majorBidi"/>
              <w:sz w:val="20"/>
              <w:szCs w:val="20"/>
            </w:rPr>
          </w:rPrChange>
        </w:rPr>
      </w:pPr>
    </w:p>
    <w:p w14:paraId="54157428" w14:textId="77777777" w:rsidR="00702988" w:rsidRPr="004F47F8" w:rsidRDefault="00702988" w:rsidP="352F4D77">
      <w:pPr>
        <w:rPr>
          <w:rStyle w:val="Emphasis"/>
          <w:rFonts w:asciiTheme="majorHAnsi" w:eastAsiaTheme="majorEastAsia" w:hAnsiTheme="majorHAnsi" w:cstheme="majorBidi"/>
          <w:i w:val="0"/>
          <w:iCs w:val="0"/>
          <w:sz w:val="20"/>
          <w:szCs w:val="20"/>
          <w:rPrChange w:id="44" w:author="Mara L. Isaacs" w:date="2017-12-28T21:46:00Z">
            <w:rPr>
              <w:rStyle w:val="Emphasis"/>
              <w:rFonts w:asciiTheme="majorHAnsi" w:eastAsiaTheme="majorEastAsia" w:hAnsiTheme="majorHAnsi" w:cstheme="majorBidi"/>
              <w:i w:val="0"/>
              <w:iCs w:val="0"/>
              <w:sz w:val="20"/>
              <w:szCs w:val="20"/>
            </w:rPr>
          </w:rPrChange>
        </w:rPr>
      </w:pPr>
      <w:r w:rsidRPr="004F47F8">
        <w:rPr>
          <w:rStyle w:val="Emphasis"/>
          <w:rFonts w:asciiTheme="majorHAnsi" w:eastAsia="Times New Roman" w:hAnsiTheme="majorHAnsi" w:cs="Times New Roman"/>
          <w:bCs/>
          <w:sz w:val="20"/>
          <w:szCs w:val="20"/>
          <w:rPrChange w:id="45" w:author="Mara L. Isaacs" w:date="2017-12-28T21:46:00Z">
            <w:rPr>
              <w:rStyle w:val="Emphasis"/>
              <w:rFonts w:asciiTheme="majorHAnsi" w:eastAsia="Times New Roman" w:hAnsiTheme="majorHAnsi" w:cs="Times New Roman"/>
              <w:bCs/>
              <w:sz w:val="20"/>
              <w:szCs w:val="20"/>
            </w:rPr>
          </w:rPrChange>
        </w:rPr>
        <w:softHyphen/>
      </w:r>
      <w:r w:rsidRPr="004F47F8">
        <w:rPr>
          <w:rStyle w:val="Emphasis"/>
          <w:rFonts w:asciiTheme="majorHAnsi" w:eastAsia="Times New Roman" w:hAnsiTheme="majorHAnsi" w:cs="Times New Roman"/>
          <w:bCs/>
          <w:sz w:val="20"/>
          <w:szCs w:val="20"/>
          <w:rPrChange w:id="46" w:author="Mara L. Isaacs" w:date="2017-12-28T21:46:00Z">
            <w:rPr>
              <w:rStyle w:val="Emphasis"/>
              <w:rFonts w:asciiTheme="majorHAnsi" w:eastAsia="Times New Roman" w:hAnsiTheme="majorHAnsi" w:cs="Times New Roman"/>
              <w:bCs/>
              <w:sz w:val="20"/>
              <w:szCs w:val="20"/>
            </w:rPr>
          </w:rPrChange>
        </w:rPr>
        <w:softHyphen/>
      </w:r>
      <w:r w:rsidRPr="004F47F8">
        <w:rPr>
          <w:rStyle w:val="Emphasis"/>
          <w:rFonts w:asciiTheme="majorHAnsi" w:eastAsia="Times New Roman" w:hAnsiTheme="majorHAnsi" w:cs="Times New Roman"/>
          <w:bCs/>
          <w:sz w:val="20"/>
          <w:szCs w:val="20"/>
          <w:rPrChange w:id="47" w:author="Mara L. Isaacs" w:date="2017-12-28T21:46:00Z">
            <w:rPr>
              <w:rStyle w:val="Emphasis"/>
              <w:rFonts w:asciiTheme="majorHAnsi" w:eastAsia="Times New Roman" w:hAnsiTheme="majorHAnsi" w:cs="Times New Roman"/>
              <w:bCs/>
              <w:sz w:val="20"/>
              <w:szCs w:val="20"/>
            </w:rPr>
          </w:rPrChange>
        </w:rPr>
        <w:softHyphen/>
      </w:r>
      <w:r w:rsidRPr="004F47F8">
        <w:rPr>
          <w:rStyle w:val="Emphasis"/>
          <w:rFonts w:asciiTheme="majorHAnsi" w:eastAsia="Times New Roman" w:hAnsiTheme="majorHAnsi" w:cs="Times New Roman"/>
          <w:bCs/>
          <w:sz w:val="20"/>
          <w:szCs w:val="20"/>
          <w:rPrChange w:id="48" w:author="Mara L. Isaacs" w:date="2017-12-28T21:46:00Z">
            <w:rPr>
              <w:rStyle w:val="Emphasis"/>
              <w:rFonts w:asciiTheme="majorHAnsi" w:eastAsia="Times New Roman" w:hAnsiTheme="majorHAnsi" w:cs="Times New Roman"/>
              <w:bCs/>
              <w:sz w:val="20"/>
              <w:szCs w:val="20"/>
            </w:rPr>
          </w:rPrChange>
        </w:rPr>
        <w:softHyphen/>
      </w:r>
      <w:r w:rsidRPr="004F47F8">
        <w:rPr>
          <w:rStyle w:val="Emphasis"/>
          <w:rFonts w:asciiTheme="majorHAnsi" w:eastAsia="Times New Roman" w:hAnsiTheme="majorHAnsi" w:cs="Times New Roman"/>
          <w:bCs/>
          <w:sz w:val="20"/>
          <w:szCs w:val="20"/>
          <w:rPrChange w:id="49" w:author="Mara L. Isaacs" w:date="2017-12-28T21:46:00Z">
            <w:rPr>
              <w:rStyle w:val="Emphasis"/>
              <w:rFonts w:asciiTheme="majorHAnsi" w:eastAsia="Times New Roman" w:hAnsiTheme="majorHAnsi" w:cs="Times New Roman"/>
              <w:bCs/>
              <w:sz w:val="20"/>
              <w:szCs w:val="20"/>
            </w:rPr>
          </w:rPrChange>
        </w:rPr>
        <w:softHyphen/>
      </w:r>
      <w:r w:rsidRPr="004F47F8">
        <w:rPr>
          <w:rStyle w:val="Emphasis"/>
          <w:rFonts w:asciiTheme="majorHAnsi" w:eastAsia="Times New Roman" w:hAnsiTheme="majorHAnsi" w:cs="Times New Roman"/>
          <w:bCs/>
          <w:sz w:val="20"/>
          <w:szCs w:val="20"/>
          <w:rPrChange w:id="50" w:author="Mara L. Isaacs" w:date="2017-12-28T21:46:00Z">
            <w:rPr>
              <w:rStyle w:val="Emphasis"/>
              <w:rFonts w:asciiTheme="majorHAnsi" w:eastAsia="Times New Roman" w:hAnsiTheme="majorHAnsi" w:cs="Times New Roman"/>
              <w:bCs/>
              <w:sz w:val="20"/>
              <w:szCs w:val="20"/>
            </w:rPr>
          </w:rPrChange>
        </w:rPr>
        <w:softHyphen/>
      </w:r>
      <w:r w:rsidRPr="004F47F8">
        <w:rPr>
          <w:rStyle w:val="Emphasis"/>
          <w:rFonts w:asciiTheme="majorHAnsi" w:eastAsia="Times New Roman" w:hAnsiTheme="majorHAnsi" w:cs="Times New Roman"/>
          <w:bCs/>
          <w:sz w:val="20"/>
          <w:szCs w:val="20"/>
          <w:rPrChange w:id="51" w:author="Mara L. Isaacs" w:date="2017-12-28T21:46:00Z">
            <w:rPr>
              <w:rStyle w:val="Emphasis"/>
              <w:rFonts w:asciiTheme="majorHAnsi" w:eastAsia="Times New Roman" w:hAnsiTheme="majorHAnsi" w:cs="Times New Roman"/>
              <w:bCs/>
              <w:sz w:val="20"/>
              <w:szCs w:val="20"/>
            </w:rPr>
          </w:rPrChange>
        </w:rPr>
        <w:softHyphen/>
      </w:r>
      <w:r w:rsidRPr="004F47F8">
        <w:rPr>
          <w:rStyle w:val="Emphasis"/>
          <w:rFonts w:asciiTheme="majorHAnsi" w:eastAsia="Times New Roman" w:hAnsiTheme="majorHAnsi" w:cs="Times New Roman"/>
          <w:bCs/>
          <w:sz w:val="20"/>
          <w:szCs w:val="20"/>
          <w:rPrChange w:id="52" w:author="Mara L. Isaacs" w:date="2017-12-28T21:46:00Z">
            <w:rPr>
              <w:rStyle w:val="Emphasis"/>
              <w:rFonts w:asciiTheme="majorHAnsi" w:eastAsia="Times New Roman" w:hAnsiTheme="majorHAnsi" w:cs="Times New Roman"/>
              <w:bCs/>
              <w:sz w:val="20"/>
              <w:szCs w:val="20"/>
            </w:rPr>
          </w:rPrChange>
        </w:rPr>
        <w:softHyphen/>
      </w:r>
      <w:r w:rsidRPr="004F47F8">
        <w:rPr>
          <w:rStyle w:val="Emphasis"/>
          <w:rFonts w:asciiTheme="majorHAnsi" w:eastAsia="Times New Roman" w:hAnsiTheme="majorHAnsi" w:cs="Times New Roman"/>
          <w:bCs/>
          <w:sz w:val="20"/>
          <w:szCs w:val="20"/>
          <w:rPrChange w:id="53" w:author="Mara L. Isaacs" w:date="2017-12-28T21:46:00Z">
            <w:rPr>
              <w:rStyle w:val="Emphasis"/>
              <w:rFonts w:asciiTheme="majorHAnsi" w:eastAsia="Times New Roman" w:hAnsiTheme="majorHAnsi" w:cs="Times New Roman"/>
              <w:bCs/>
              <w:sz w:val="20"/>
              <w:szCs w:val="20"/>
            </w:rPr>
          </w:rPrChange>
        </w:rPr>
        <w:softHyphen/>
      </w:r>
      <w:r w:rsidRPr="004F47F8">
        <w:rPr>
          <w:rStyle w:val="Emphasis"/>
          <w:rFonts w:asciiTheme="majorHAnsi" w:eastAsia="Times New Roman" w:hAnsiTheme="majorHAnsi" w:cs="Times New Roman"/>
          <w:bCs/>
          <w:sz w:val="20"/>
          <w:szCs w:val="20"/>
          <w:rPrChange w:id="54" w:author="Mara L. Isaacs" w:date="2017-12-28T21:46:00Z">
            <w:rPr>
              <w:rStyle w:val="Emphasis"/>
              <w:rFonts w:asciiTheme="majorHAnsi" w:eastAsia="Times New Roman" w:hAnsiTheme="majorHAnsi" w:cs="Times New Roman"/>
              <w:bCs/>
              <w:sz w:val="20"/>
              <w:szCs w:val="20"/>
            </w:rPr>
          </w:rPrChange>
        </w:rPr>
        <w:softHyphen/>
      </w:r>
      <w:r w:rsidRPr="004F47F8">
        <w:rPr>
          <w:rStyle w:val="Emphasis"/>
          <w:rFonts w:asciiTheme="majorHAnsi" w:eastAsiaTheme="majorEastAsia" w:hAnsiTheme="majorHAnsi" w:cstheme="majorBidi"/>
          <w:i w:val="0"/>
          <w:iCs w:val="0"/>
          <w:sz w:val="20"/>
          <w:szCs w:val="20"/>
          <w:rPrChange w:id="55" w:author="Mara L. Isaacs" w:date="2017-12-28T21:46:00Z">
            <w:rPr>
              <w:rStyle w:val="Emphasis"/>
              <w:rFonts w:asciiTheme="majorHAnsi" w:eastAsiaTheme="majorEastAsia" w:hAnsiTheme="majorHAnsi" w:cstheme="majorBidi"/>
              <w:i w:val="0"/>
              <w:iCs w:val="0"/>
              <w:sz w:val="20"/>
              <w:szCs w:val="20"/>
            </w:rPr>
          </w:rPrChange>
        </w:rPr>
        <w:t>WAYNE SHORTER AND ESPERANZA SPALDING</w:t>
      </w:r>
    </w:p>
    <w:p w14:paraId="56160C54" w14:textId="2219ACD4" w:rsidR="00702988" w:rsidRPr="004F47F8" w:rsidRDefault="352F4D77" w:rsidP="352F4D77">
      <w:pPr>
        <w:rPr>
          <w:rStyle w:val="Emphasis"/>
          <w:rFonts w:asciiTheme="majorHAnsi" w:eastAsiaTheme="majorEastAsia" w:hAnsiTheme="majorHAnsi" w:cstheme="majorBidi"/>
          <w:i w:val="0"/>
          <w:iCs w:val="0"/>
          <w:sz w:val="20"/>
          <w:szCs w:val="20"/>
          <w:rPrChange w:id="56" w:author="Mara L. Isaacs" w:date="2017-12-28T21:46:00Z">
            <w:rPr>
              <w:rStyle w:val="Emphasis"/>
              <w:rFonts w:asciiTheme="majorHAnsi" w:eastAsiaTheme="majorEastAsia" w:hAnsiTheme="majorHAnsi" w:cstheme="majorBidi"/>
              <w:i w:val="0"/>
              <w:iCs w:val="0"/>
              <w:sz w:val="20"/>
              <w:szCs w:val="20"/>
            </w:rPr>
          </w:rPrChange>
        </w:rPr>
      </w:pPr>
      <w:r w:rsidRPr="004F47F8">
        <w:rPr>
          <w:rStyle w:val="Emphasis"/>
          <w:rFonts w:asciiTheme="majorHAnsi" w:eastAsiaTheme="majorEastAsia" w:hAnsiTheme="majorHAnsi" w:cstheme="majorBidi"/>
          <w:sz w:val="20"/>
          <w:szCs w:val="20"/>
          <w:rPrChange w:id="57" w:author="Mara L. Isaacs" w:date="2017-12-28T21:46:00Z">
            <w:rPr>
              <w:rStyle w:val="Emphasis"/>
              <w:rFonts w:asciiTheme="majorHAnsi" w:eastAsiaTheme="majorEastAsia" w:hAnsiTheme="majorHAnsi" w:cstheme="majorBidi"/>
              <w:sz w:val="20"/>
              <w:szCs w:val="20"/>
            </w:rPr>
          </w:rPrChange>
        </w:rPr>
        <w:t xml:space="preserve">IPHIGENIA </w:t>
      </w:r>
    </w:p>
    <w:p w14:paraId="23F6C226" w14:textId="05EFE173" w:rsidR="004A65DF" w:rsidRPr="004F47F8" w:rsidRDefault="352F4D77" w:rsidP="352F4D77">
      <w:pPr>
        <w:rPr>
          <w:rStyle w:val="Emphasis"/>
          <w:rFonts w:asciiTheme="majorHAnsi" w:eastAsiaTheme="majorEastAsia" w:hAnsiTheme="majorHAnsi" w:cstheme="majorBidi"/>
          <w:i w:val="0"/>
          <w:iCs w:val="0"/>
          <w:sz w:val="20"/>
          <w:szCs w:val="20"/>
          <w:rPrChange w:id="58" w:author="Mara L. Isaacs" w:date="2017-12-28T21:46:00Z">
            <w:rPr>
              <w:rStyle w:val="Emphasis"/>
              <w:rFonts w:asciiTheme="majorHAnsi" w:eastAsiaTheme="majorEastAsia" w:hAnsiTheme="majorHAnsi" w:cstheme="majorBidi"/>
              <w:i w:val="0"/>
              <w:iCs w:val="0"/>
              <w:sz w:val="20"/>
              <w:szCs w:val="20"/>
            </w:rPr>
          </w:rPrChange>
        </w:rPr>
      </w:pPr>
      <w:r w:rsidRPr="004F47F8">
        <w:rPr>
          <w:rStyle w:val="Emphasis"/>
          <w:rFonts w:asciiTheme="majorHAnsi" w:eastAsiaTheme="majorEastAsia" w:hAnsiTheme="majorHAnsi" w:cstheme="majorBidi"/>
          <w:b/>
          <w:i w:val="0"/>
          <w:iCs w:val="0"/>
          <w:sz w:val="20"/>
          <w:szCs w:val="20"/>
          <w:rPrChange w:id="59" w:author="Mara L. Isaacs" w:date="2017-12-28T21:46:00Z">
            <w:rPr>
              <w:rStyle w:val="Emphasis"/>
              <w:rFonts w:asciiTheme="majorHAnsi" w:eastAsiaTheme="majorEastAsia" w:hAnsiTheme="majorHAnsi" w:cstheme="majorBidi"/>
              <w:b/>
              <w:i w:val="0"/>
              <w:iCs w:val="0"/>
              <w:sz w:val="20"/>
              <w:szCs w:val="20"/>
            </w:rPr>
          </w:rPrChange>
        </w:rPr>
        <w:t>Wayne Shorter</w:t>
      </w:r>
      <w:r w:rsidRPr="004F47F8">
        <w:rPr>
          <w:rStyle w:val="Emphasis"/>
          <w:rFonts w:asciiTheme="majorHAnsi" w:eastAsiaTheme="majorEastAsia" w:hAnsiTheme="majorHAnsi" w:cstheme="majorBidi"/>
          <w:i w:val="0"/>
          <w:iCs w:val="0"/>
          <w:sz w:val="20"/>
          <w:szCs w:val="20"/>
          <w:rPrChange w:id="60" w:author="Mara L. Isaacs" w:date="2017-12-28T21:46:00Z">
            <w:rPr>
              <w:rStyle w:val="Emphasis"/>
              <w:rFonts w:asciiTheme="majorHAnsi" w:eastAsiaTheme="majorEastAsia" w:hAnsiTheme="majorHAnsi" w:cstheme="majorBidi"/>
              <w:i w:val="0"/>
              <w:iCs w:val="0"/>
              <w:sz w:val="20"/>
              <w:szCs w:val="20"/>
            </w:rPr>
          </w:rPrChange>
        </w:rPr>
        <w:t>, Composer</w:t>
      </w:r>
    </w:p>
    <w:p w14:paraId="2AF7F7F3" w14:textId="5EA8A6C8" w:rsidR="004A65DF" w:rsidRPr="004F47F8" w:rsidRDefault="352F4D77" w:rsidP="352F4D77">
      <w:pPr>
        <w:rPr>
          <w:rStyle w:val="Emphasis"/>
          <w:rFonts w:asciiTheme="majorHAnsi" w:eastAsiaTheme="majorEastAsia" w:hAnsiTheme="majorHAnsi" w:cstheme="majorBidi"/>
          <w:i w:val="0"/>
          <w:iCs w:val="0"/>
          <w:sz w:val="20"/>
          <w:szCs w:val="20"/>
          <w:rPrChange w:id="61" w:author="Mara L. Isaacs" w:date="2017-12-28T21:46:00Z">
            <w:rPr>
              <w:rStyle w:val="Emphasis"/>
              <w:rFonts w:asciiTheme="majorHAnsi" w:eastAsiaTheme="majorEastAsia" w:hAnsiTheme="majorHAnsi" w:cstheme="majorBidi"/>
              <w:i w:val="0"/>
              <w:iCs w:val="0"/>
              <w:sz w:val="20"/>
              <w:szCs w:val="20"/>
            </w:rPr>
          </w:rPrChange>
        </w:rPr>
      </w:pPr>
      <w:r w:rsidRPr="004F47F8">
        <w:rPr>
          <w:rStyle w:val="Emphasis"/>
          <w:rFonts w:asciiTheme="majorHAnsi" w:eastAsiaTheme="majorEastAsia" w:hAnsiTheme="majorHAnsi" w:cstheme="majorBidi"/>
          <w:b/>
          <w:i w:val="0"/>
          <w:iCs w:val="0"/>
          <w:sz w:val="20"/>
          <w:szCs w:val="20"/>
          <w:rPrChange w:id="62" w:author="Mara L. Isaacs" w:date="2017-12-28T21:46:00Z">
            <w:rPr>
              <w:rStyle w:val="Emphasis"/>
              <w:rFonts w:asciiTheme="majorHAnsi" w:eastAsiaTheme="majorEastAsia" w:hAnsiTheme="majorHAnsi" w:cstheme="majorBidi"/>
              <w:b/>
              <w:i w:val="0"/>
              <w:iCs w:val="0"/>
              <w:sz w:val="20"/>
              <w:szCs w:val="20"/>
            </w:rPr>
          </w:rPrChange>
        </w:rPr>
        <w:t>Esperanza Spalding</w:t>
      </w:r>
      <w:r w:rsidRPr="004F47F8">
        <w:rPr>
          <w:rStyle w:val="Emphasis"/>
          <w:rFonts w:asciiTheme="majorHAnsi" w:eastAsiaTheme="majorEastAsia" w:hAnsiTheme="majorHAnsi" w:cstheme="majorBidi"/>
          <w:i w:val="0"/>
          <w:iCs w:val="0"/>
          <w:sz w:val="20"/>
          <w:szCs w:val="20"/>
          <w:rPrChange w:id="63" w:author="Mara L. Isaacs" w:date="2017-12-28T21:46:00Z">
            <w:rPr>
              <w:rStyle w:val="Emphasis"/>
              <w:rFonts w:asciiTheme="majorHAnsi" w:eastAsiaTheme="majorEastAsia" w:hAnsiTheme="majorHAnsi" w:cstheme="majorBidi"/>
              <w:i w:val="0"/>
              <w:iCs w:val="0"/>
              <w:sz w:val="20"/>
              <w:szCs w:val="20"/>
            </w:rPr>
          </w:rPrChange>
        </w:rPr>
        <w:t>, Librettist</w:t>
      </w:r>
    </w:p>
    <w:p w14:paraId="26E3DEA4" w14:textId="3C45E5A9" w:rsidR="00702988" w:rsidRPr="004F47F8" w:rsidRDefault="352F4D77" w:rsidP="352F4D77">
      <w:pPr>
        <w:rPr>
          <w:rStyle w:val="Emphasis"/>
          <w:rFonts w:asciiTheme="majorHAnsi" w:eastAsiaTheme="majorEastAsia" w:hAnsiTheme="majorHAnsi" w:cstheme="majorBidi"/>
          <w:i w:val="0"/>
          <w:iCs w:val="0"/>
          <w:sz w:val="20"/>
          <w:szCs w:val="20"/>
          <w:rPrChange w:id="64" w:author="Mara L. Isaacs" w:date="2017-12-28T21:46:00Z">
            <w:rPr>
              <w:rStyle w:val="Emphasis"/>
              <w:rFonts w:asciiTheme="majorHAnsi" w:eastAsiaTheme="majorEastAsia" w:hAnsiTheme="majorHAnsi" w:cstheme="majorBidi"/>
              <w:i w:val="0"/>
              <w:iCs w:val="0"/>
              <w:sz w:val="20"/>
              <w:szCs w:val="20"/>
            </w:rPr>
          </w:rPrChange>
        </w:rPr>
      </w:pPr>
      <w:del w:id="65" w:author="Mara L. Isaacs" w:date="2017-12-28T23:53:00Z">
        <w:r w:rsidRPr="004F47F8" w:rsidDel="00987B33">
          <w:rPr>
            <w:rStyle w:val="Emphasis"/>
            <w:rFonts w:asciiTheme="majorHAnsi" w:eastAsiaTheme="majorEastAsia" w:hAnsiTheme="majorHAnsi" w:cstheme="majorBidi"/>
            <w:i w:val="0"/>
            <w:iCs w:val="0"/>
            <w:sz w:val="20"/>
            <w:szCs w:val="20"/>
            <w:rPrChange w:id="66" w:author="Mara L. Isaacs" w:date="2017-12-28T21:46:00Z">
              <w:rPr>
                <w:rStyle w:val="Emphasis"/>
                <w:rFonts w:asciiTheme="majorHAnsi" w:eastAsiaTheme="majorEastAsia" w:hAnsiTheme="majorHAnsi" w:cstheme="majorBidi"/>
                <w:i w:val="0"/>
                <w:iCs w:val="0"/>
                <w:sz w:val="20"/>
                <w:szCs w:val="20"/>
              </w:rPr>
            </w:rPrChange>
          </w:rPr>
          <w:delText xml:space="preserve">Co-produced with </w:delText>
        </w:r>
        <w:r w:rsidRPr="004F47F8" w:rsidDel="00987B33">
          <w:rPr>
            <w:rStyle w:val="Emphasis"/>
            <w:rFonts w:asciiTheme="majorHAnsi" w:eastAsiaTheme="majorEastAsia" w:hAnsiTheme="majorHAnsi" w:cstheme="majorBidi"/>
            <w:b/>
            <w:i w:val="0"/>
            <w:iCs w:val="0"/>
            <w:sz w:val="20"/>
            <w:szCs w:val="20"/>
            <w:rPrChange w:id="67" w:author="Mara L. Isaacs" w:date="2017-12-28T21:46:00Z">
              <w:rPr>
                <w:rStyle w:val="Emphasis"/>
                <w:rFonts w:asciiTheme="majorHAnsi" w:eastAsiaTheme="majorEastAsia" w:hAnsiTheme="majorHAnsi" w:cstheme="majorBidi"/>
                <w:b/>
                <w:i w:val="0"/>
                <w:iCs w:val="0"/>
                <w:sz w:val="20"/>
                <w:szCs w:val="20"/>
              </w:rPr>
            </w:rPrChange>
          </w:rPr>
          <w:delText>Opera Philadelphia</w:delText>
        </w:r>
      </w:del>
    </w:p>
    <w:p w14:paraId="2669E731" w14:textId="77777777" w:rsidR="0007271A" w:rsidRPr="004F47F8" w:rsidRDefault="0007271A" w:rsidP="352F4D77">
      <w:pPr>
        <w:rPr>
          <w:rStyle w:val="Emphasis"/>
          <w:rFonts w:asciiTheme="majorHAnsi" w:eastAsiaTheme="majorEastAsia" w:hAnsiTheme="majorHAnsi" w:cstheme="majorBidi"/>
          <w:i w:val="0"/>
          <w:iCs w:val="0"/>
          <w:sz w:val="20"/>
          <w:szCs w:val="20"/>
          <w:rPrChange w:id="68" w:author="Mara L. Isaacs" w:date="2017-12-28T21:46:00Z">
            <w:rPr>
              <w:rStyle w:val="Emphasis"/>
              <w:rFonts w:asciiTheme="majorHAnsi" w:eastAsiaTheme="majorEastAsia" w:hAnsiTheme="majorHAnsi" w:cstheme="majorBidi"/>
              <w:i w:val="0"/>
              <w:iCs w:val="0"/>
              <w:sz w:val="20"/>
              <w:szCs w:val="20"/>
            </w:rPr>
          </w:rPrChange>
        </w:rPr>
      </w:pPr>
    </w:p>
    <w:p w14:paraId="0EE0F12E" w14:textId="52038321" w:rsidR="00702988" w:rsidRPr="004F47F8" w:rsidDel="00A328AD" w:rsidRDefault="352F4D77" w:rsidP="352F4D77">
      <w:pPr>
        <w:rPr>
          <w:del w:id="69" w:author="Mara L. Isaacs" w:date="2017-12-28T20:36:00Z"/>
          <w:rStyle w:val="Emphasis"/>
          <w:rFonts w:asciiTheme="majorHAnsi" w:eastAsiaTheme="majorEastAsia" w:hAnsiTheme="majorHAnsi" w:cstheme="majorBidi"/>
          <w:i w:val="0"/>
          <w:iCs w:val="0"/>
          <w:sz w:val="20"/>
          <w:szCs w:val="20"/>
          <w:rPrChange w:id="70" w:author="Mara L. Isaacs" w:date="2017-12-28T21:46:00Z">
            <w:rPr>
              <w:del w:id="71" w:author="Mara L. Isaacs" w:date="2017-12-28T20:36:00Z"/>
              <w:rStyle w:val="Emphasis"/>
              <w:rFonts w:asciiTheme="majorHAnsi" w:eastAsiaTheme="majorEastAsia" w:hAnsiTheme="majorHAnsi" w:cstheme="majorBidi"/>
              <w:i w:val="0"/>
              <w:iCs w:val="0"/>
              <w:sz w:val="20"/>
              <w:szCs w:val="20"/>
            </w:rPr>
          </w:rPrChange>
        </w:rPr>
      </w:pPr>
      <w:r w:rsidRPr="004F47F8">
        <w:rPr>
          <w:rStyle w:val="Emphasis"/>
          <w:rFonts w:asciiTheme="majorHAnsi" w:eastAsiaTheme="majorEastAsia" w:hAnsiTheme="majorHAnsi" w:cstheme="majorBidi"/>
          <w:i w:val="0"/>
          <w:iCs w:val="0"/>
          <w:sz w:val="20"/>
          <w:szCs w:val="20"/>
          <w:rPrChange w:id="72" w:author="Mara L. Isaacs" w:date="2017-12-28T21:46:00Z">
            <w:rPr>
              <w:rStyle w:val="Emphasis"/>
              <w:rFonts w:asciiTheme="majorHAnsi" w:eastAsiaTheme="majorEastAsia" w:hAnsiTheme="majorHAnsi" w:cstheme="majorBidi"/>
              <w:i w:val="0"/>
              <w:iCs w:val="0"/>
              <w:sz w:val="20"/>
              <w:szCs w:val="20"/>
            </w:rPr>
          </w:rPrChange>
        </w:rPr>
        <w:lastRenderedPageBreak/>
        <w:t xml:space="preserve">Wayne Shorter and Esperanza Spalding’s </w:t>
      </w:r>
      <w:r w:rsidRPr="004F47F8">
        <w:rPr>
          <w:rStyle w:val="Emphasis"/>
          <w:rFonts w:asciiTheme="majorHAnsi" w:eastAsiaTheme="majorEastAsia" w:hAnsiTheme="majorHAnsi" w:cstheme="majorBidi"/>
          <w:sz w:val="20"/>
          <w:szCs w:val="20"/>
          <w:rPrChange w:id="73" w:author="Mara L. Isaacs" w:date="2017-12-28T21:46:00Z">
            <w:rPr>
              <w:rStyle w:val="Emphasis"/>
              <w:rFonts w:asciiTheme="majorHAnsi" w:eastAsiaTheme="majorEastAsia" w:hAnsiTheme="majorHAnsi" w:cstheme="majorBidi"/>
              <w:sz w:val="20"/>
              <w:szCs w:val="20"/>
            </w:rPr>
          </w:rPrChange>
        </w:rPr>
        <w:t>Iphigenia</w:t>
      </w:r>
      <w:r w:rsidRPr="004F47F8">
        <w:rPr>
          <w:rStyle w:val="Emphasis"/>
          <w:rFonts w:asciiTheme="majorHAnsi" w:eastAsiaTheme="majorEastAsia" w:hAnsiTheme="majorHAnsi" w:cstheme="majorBidi"/>
          <w:i w:val="0"/>
          <w:iCs w:val="0"/>
          <w:sz w:val="20"/>
          <w:szCs w:val="20"/>
          <w:rPrChange w:id="74" w:author="Mara L. Isaacs" w:date="2017-12-28T21:46:00Z">
            <w:rPr>
              <w:rStyle w:val="Emphasis"/>
              <w:rFonts w:asciiTheme="majorHAnsi" w:eastAsiaTheme="majorEastAsia" w:hAnsiTheme="majorHAnsi" w:cstheme="majorBidi"/>
              <w:i w:val="0"/>
              <w:iCs w:val="0"/>
              <w:sz w:val="20"/>
              <w:szCs w:val="20"/>
            </w:rPr>
          </w:rPrChange>
        </w:rPr>
        <w:t xml:space="preserve"> places the traditional operatic form in </w:t>
      </w:r>
      <w:r w:rsidR="00BF0AA8" w:rsidRPr="004F47F8">
        <w:rPr>
          <w:rStyle w:val="Emphasis"/>
          <w:rFonts w:asciiTheme="majorHAnsi" w:eastAsiaTheme="majorEastAsia" w:hAnsiTheme="majorHAnsi" w:cstheme="majorBidi"/>
          <w:i w:val="0"/>
          <w:iCs w:val="0"/>
          <w:sz w:val="20"/>
          <w:szCs w:val="20"/>
          <w:rPrChange w:id="75" w:author="Mara L. Isaacs" w:date="2017-12-28T21:46:00Z">
            <w:rPr>
              <w:rStyle w:val="Emphasis"/>
              <w:rFonts w:asciiTheme="majorHAnsi" w:eastAsiaTheme="majorEastAsia" w:hAnsiTheme="majorHAnsi" w:cstheme="majorBidi"/>
              <w:i w:val="0"/>
              <w:iCs w:val="0"/>
              <w:sz w:val="20"/>
              <w:szCs w:val="20"/>
            </w:rPr>
          </w:rPrChange>
        </w:rPr>
        <w:t>an improvisational</w:t>
      </w:r>
      <w:r w:rsidRPr="004F47F8">
        <w:rPr>
          <w:rStyle w:val="Emphasis"/>
          <w:rFonts w:asciiTheme="majorHAnsi" w:eastAsiaTheme="majorEastAsia" w:hAnsiTheme="majorHAnsi" w:cstheme="majorBidi"/>
          <w:i w:val="0"/>
          <w:iCs w:val="0"/>
          <w:sz w:val="20"/>
          <w:szCs w:val="20"/>
          <w:rPrChange w:id="76" w:author="Mara L. Isaacs" w:date="2017-12-28T21:46:00Z">
            <w:rPr>
              <w:rStyle w:val="Emphasis"/>
              <w:rFonts w:asciiTheme="majorHAnsi" w:eastAsiaTheme="majorEastAsia" w:hAnsiTheme="majorHAnsi" w:cstheme="majorBidi"/>
              <w:i w:val="0"/>
              <w:iCs w:val="0"/>
              <w:sz w:val="20"/>
              <w:szCs w:val="20"/>
            </w:rPr>
          </w:rPrChange>
        </w:rPr>
        <w:t xml:space="preserve"> environment. The evening length work is scored for chamber orchestra, Shorter’s quartet and an ensemble of operatic and non-operatic vocalists.</w:t>
      </w:r>
      <w:ins w:id="77" w:author="Mara L. Isaacs" w:date="2017-12-28T20:36:00Z">
        <w:r w:rsidR="00A328AD" w:rsidRPr="004F47F8">
          <w:rPr>
            <w:rStyle w:val="Emphasis"/>
            <w:rFonts w:asciiTheme="majorHAnsi" w:eastAsiaTheme="majorEastAsia" w:hAnsiTheme="majorHAnsi" w:cstheme="majorBidi"/>
            <w:i w:val="0"/>
            <w:iCs w:val="0"/>
            <w:sz w:val="20"/>
            <w:szCs w:val="20"/>
            <w:rPrChange w:id="78" w:author="Mara L. Isaacs" w:date="2017-12-28T21:46:00Z">
              <w:rPr>
                <w:rStyle w:val="Emphasis"/>
                <w:rFonts w:asciiTheme="majorHAnsi" w:eastAsiaTheme="majorEastAsia" w:hAnsiTheme="majorHAnsi" w:cstheme="majorBidi"/>
                <w:i w:val="0"/>
                <w:iCs w:val="0"/>
                <w:sz w:val="20"/>
                <w:szCs w:val="20"/>
              </w:rPr>
            </w:rPrChange>
          </w:rPr>
          <w:t xml:space="preserve"> </w:t>
        </w:r>
      </w:ins>
    </w:p>
    <w:p w14:paraId="5F64B825" w14:textId="77777777" w:rsidR="002C49FA" w:rsidRPr="004F47F8" w:rsidDel="00A328AD" w:rsidRDefault="002C49FA" w:rsidP="352F4D77">
      <w:pPr>
        <w:rPr>
          <w:del w:id="79" w:author="Mara L. Isaacs" w:date="2017-12-28T20:36:00Z"/>
          <w:rStyle w:val="Emphasis"/>
          <w:rFonts w:asciiTheme="majorHAnsi" w:eastAsiaTheme="majorEastAsia" w:hAnsiTheme="majorHAnsi" w:cstheme="majorBidi"/>
          <w:i w:val="0"/>
          <w:iCs w:val="0"/>
          <w:sz w:val="20"/>
          <w:szCs w:val="20"/>
          <w:rPrChange w:id="80" w:author="Mara L. Isaacs" w:date="2017-12-28T21:46:00Z">
            <w:rPr>
              <w:del w:id="81" w:author="Mara L. Isaacs" w:date="2017-12-28T20:36:00Z"/>
              <w:rStyle w:val="Emphasis"/>
              <w:rFonts w:asciiTheme="majorHAnsi" w:eastAsiaTheme="majorEastAsia" w:hAnsiTheme="majorHAnsi" w:cstheme="majorBidi"/>
              <w:i w:val="0"/>
              <w:iCs w:val="0"/>
              <w:sz w:val="20"/>
              <w:szCs w:val="20"/>
            </w:rPr>
          </w:rPrChange>
        </w:rPr>
      </w:pPr>
    </w:p>
    <w:p w14:paraId="2798B94B" w14:textId="468D546C" w:rsidR="0007271A" w:rsidRPr="004F47F8" w:rsidDel="00A328AD" w:rsidRDefault="352F4D77" w:rsidP="00A328AD">
      <w:pPr>
        <w:rPr>
          <w:del w:id="82" w:author="Mara L. Isaacs" w:date="2017-12-28T20:36:00Z"/>
          <w:rFonts w:asciiTheme="majorHAnsi" w:hAnsiTheme="majorHAnsi"/>
          <w:sz w:val="20"/>
          <w:szCs w:val="20"/>
          <w:rPrChange w:id="83" w:author="Mara L. Isaacs" w:date="2017-12-28T21:46:00Z">
            <w:rPr>
              <w:del w:id="84" w:author="Mara L. Isaacs" w:date="2017-12-28T20:36:00Z"/>
            </w:rPr>
          </w:rPrChange>
        </w:rPr>
        <w:pPrChange w:id="85" w:author="Mara L. Isaacs" w:date="2017-12-28T20:36:00Z">
          <w:pPr>
            <w:pStyle w:val="Normal1"/>
            <w:spacing w:after="280" w:line="240" w:lineRule="auto"/>
          </w:pPr>
        </w:pPrChange>
      </w:pPr>
      <w:r w:rsidRPr="004F47F8">
        <w:rPr>
          <w:rFonts w:asciiTheme="majorHAnsi" w:hAnsiTheme="majorHAnsi"/>
          <w:sz w:val="20"/>
          <w:szCs w:val="20"/>
          <w:rPrChange w:id="86" w:author="Mara L. Isaacs" w:date="2017-12-28T21:46:00Z">
            <w:rPr/>
          </w:rPrChange>
        </w:rPr>
        <w:t xml:space="preserve">Aspects of Euripides’ original plays </w:t>
      </w:r>
      <w:r w:rsidRPr="004F47F8">
        <w:rPr>
          <w:rFonts w:asciiTheme="majorHAnsi" w:hAnsiTheme="majorHAnsi"/>
          <w:i/>
          <w:iCs/>
          <w:sz w:val="20"/>
          <w:szCs w:val="20"/>
          <w:rPrChange w:id="87" w:author="Mara L. Isaacs" w:date="2017-12-28T21:46:00Z">
            <w:rPr>
              <w:i/>
              <w:iCs/>
            </w:rPr>
          </w:rPrChange>
        </w:rPr>
        <w:t xml:space="preserve">Iphigenia in Aulis </w:t>
      </w:r>
      <w:r w:rsidRPr="004F47F8">
        <w:rPr>
          <w:rFonts w:asciiTheme="majorHAnsi" w:hAnsiTheme="majorHAnsi"/>
          <w:sz w:val="20"/>
          <w:szCs w:val="20"/>
          <w:rPrChange w:id="88" w:author="Mara L. Isaacs" w:date="2017-12-28T21:46:00Z">
            <w:rPr/>
          </w:rPrChange>
        </w:rPr>
        <w:t>and</w:t>
      </w:r>
      <w:r w:rsidRPr="004F47F8">
        <w:rPr>
          <w:rFonts w:asciiTheme="majorHAnsi" w:hAnsiTheme="majorHAnsi"/>
          <w:i/>
          <w:iCs/>
          <w:sz w:val="20"/>
          <w:szCs w:val="20"/>
          <w:rPrChange w:id="89" w:author="Mara L. Isaacs" w:date="2017-12-28T21:46:00Z">
            <w:rPr>
              <w:i/>
              <w:iCs/>
            </w:rPr>
          </w:rPrChange>
        </w:rPr>
        <w:t xml:space="preserve"> Iphigenia in Tauris </w:t>
      </w:r>
      <w:r w:rsidRPr="004F47F8">
        <w:rPr>
          <w:rFonts w:asciiTheme="majorHAnsi" w:hAnsiTheme="majorHAnsi"/>
          <w:sz w:val="20"/>
          <w:szCs w:val="20"/>
          <w:rPrChange w:id="90" w:author="Mara L. Isaacs" w:date="2017-12-28T21:46:00Z">
            <w:rPr/>
          </w:rPrChange>
        </w:rPr>
        <w:t>serve as the basis for a reimagined libretto being written by Esperanza Spalding</w:t>
      </w:r>
      <w:ins w:id="91" w:author="Mara L. Isaacs" w:date="2017-12-28T20:37:00Z">
        <w:r w:rsidR="00A328AD" w:rsidRPr="004F47F8">
          <w:rPr>
            <w:rFonts w:asciiTheme="majorHAnsi" w:hAnsiTheme="majorHAnsi"/>
            <w:sz w:val="20"/>
            <w:szCs w:val="20"/>
            <w:rPrChange w:id="92" w:author="Mara L. Isaacs" w:date="2017-12-28T21:46:00Z">
              <w:rPr/>
            </w:rPrChange>
          </w:rPr>
          <w:t>.</w:t>
        </w:r>
      </w:ins>
      <w:ins w:id="93" w:author="Mara L. Isaacs" w:date="2017-12-28T20:36:00Z">
        <w:r w:rsidR="00A328AD" w:rsidRPr="004F47F8">
          <w:rPr>
            <w:rFonts w:asciiTheme="majorHAnsi" w:hAnsiTheme="majorHAnsi"/>
            <w:sz w:val="20"/>
            <w:szCs w:val="20"/>
            <w:rPrChange w:id="94" w:author="Mara L. Isaacs" w:date="2017-12-28T21:46:00Z">
              <w:rPr/>
            </w:rPrChange>
          </w:rPr>
          <w:t xml:space="preserve"> </w:t>
        </w:r>
      </w:ins>
      <w:del w:id="95" w:author="Mara L. Isaacs" w:date="2017-12-28T20:36:00Z">
        <w:r w:rsidRPr="004F47F8" w:rsidDel="00A328AD">
          <w:rPr>
            <w:rFonts w:asciiTheme="majorHAnsi" w:hAnsiTheme="majorHAnsi"/>
            <w:sz w:val="20"/>
            <w:szCs w:val="20"/>
            <w:rPrChange w:id="96" w:author="Mara L. Isaacs" w:date="2017-12-28T21:46:00Z">
              <w:rPr/>
            </w:rPrChange>
          </w:rPr>
          <w:delText xml:space="preserve"> that scrutinizes the societal roles of women and men, reevaluating Euripides’ original plays</w:delText>
        </w:r>
        <w:r w:rsidRPr="004F47F8" w:rsidDel="00A328AD">
          <w:rPr>
            <w:rFonts w:asciiTheme="majorHAnsi" w:hAnsiTheme="majorHAnsi"/>
            <w:i/>
            <w:iCs/>
            <w:sz w:val="20"/>
            <w:szCs w:val="20"/>
            <w:rPrChange w:id="97" w:author="Mara L. Isaacs" w:date="2017-12-28T21:46:00Z">
              <w:rPr>
                <w:i/>
                <w:iCs/>
              </w:rPr>
            </w:rPrChange>
          </w:rPr>
          <w:delText xml:space="preserve"> </w:delText>
        </w:r>
        <w:r w:rsidRPr="004F47F8" w:rsidDel="00A328AD">
          <w:rPr>
            <w:rFonts w:asciiTheme="majorHAnsi" w:hAnsiTheme="majorHAnsi"/>
            <w:sz w:val="20"/>
            <w:szCs w:val="20"/>
            <w:rPrChange w:id="98" w:author="Mara L. Isaacs" w:date="2017-12-28T21:46:00Z">
              <w:rPr/>
            </w:rPrChange>
          </w:rPr>
          <w:delText>and extending Iphigenia’s transformative journey far beyond the scope of those works to challenge ancient narratives of religious war, female sacrifice, patriarchal politics, and the inevitability of choice being reduced to a lesser of two evils.  The new libretto culminates in Iphigenia’s return to Aulis, ushering in an awakening – in both genders– of feminine power, liberated from patriarchal imprisonment</w:delText>
        </w:r>
      </w:del>
    </w:p>
    <w:p w14:paraId="2AE3854A" w14:textId="7AFD28AC" w:rsidR="004A65DF" w:rsidRPr="004F47F8" w:rsidRDefault="352F4D77" w:rsidP="00A328AD">
      <w:pPr>
        <w:rPr>
          <w:ins w:id="99" w:author="Mara L. Isaacs" w:date="2017-12-28T20:37:00Z"/>
          <w:rFonts w:asciiTheme="majorHAnsi" w:hAnsiTheme="majorHAnsi"/>
          <w:sz w:val="20"/>
          <w:szCs w:val="20"/>
          <w:rPrChange w:id="100" w:author="Mara L. Isaacs" w:date="2017-12-28T21:46:00Z">
            <w:rPr>
              <w:ins w:id="101" w:author="Mara L. Isaacs" w:date="2017-12-28T20:37:00Z"/>
            </w:rPr>
          </w:rPrChange>
        </w:rPr>
        <w:pPrChange w:id="102" w:author="Mara L. Isaacs" w:date="2017-12-28T20:36:00Z">
          <w:pPr>
            <w:pStyle w:val="Normal1"/>
            <w:spacing w:after="280" w:line="240" w:lineRule="auto"/>
          </w:pPr>
        </w:pPrChange>
      </w:pPr>
      <w:r w:rsidRPr="004F47F8">
        <w:rPr>
          <w:rFonts w:asciiTheme="majorHAnsi" w:hAnsiTheme="majorHAnsi"/>
          <w:sz w:val="20"/>
          <w:szCs w:val="20"/>
          <w:rPrChange w:id="103" w:author="Mara L. Isaacs" w:date="2017-12-28T21:46:00Z">
            <w:rPr/>
          </w:rPrChange>
        </w:rPr>
        <w:t xml:space="preserve">Through the use of compositional and performance techniques that he has developed over the past two decades to create improvisational structures within symphonic compositions, Shorter’s music will at times function as an “unspoken libretto”, repurposing improvisation as a motivic narrative device.  </w:t>
      </w:r>
    </w:p>
    <w:p w14:paraId="36EC9564" w14:textId="77777777" w:rsidR="00A328AD" w:rsidRPr="004F47F8" w:rsidRDefault="00A328AD" w:rsidP="00A328AD">
      <w:pPr>
        <w:rPr>
          <w:rFonts w:asciiTheme="majorHAnsi" w:hAnsiTheme="majorHAnsi"/>
          <w:sz w:val="20"/>
          <w:szCs w:val="20"/>
          <w:rPrChange w:id="104" w:author="Mara L. Isaacs" w:date="2017-12-28T21:46:00Z">
            <w:rPr/>
          </w:rPrChange>
        </w:rPr>
        <w:pPrChange w:id="105" w:author="Mara L. Isaacs" w:date="2017-12-28T20:36:00Z">
          <w:pPr>
            <w:pStyle w:val="Normal1"/>
            <w:spacing w:after="280" w:line="240" w:lineRule="auto"/>
          </w:pPr>
        </w:pPrChange>
      </w:pPr>
    </w:p>
    <w:p w14:paraId="7C24E5FD" w14:textId="62406D7E" w:rsidR="007878D5" w:rsidRPr="004F47F8" w:rsidRDefault="352F4D77" w:rsidP="352F4D77">
      <w:pPr>
        <w:rPr>
          <w:rFonts w:asciiTheme="majorHAnsi" w:eastAsiaTheme="majorEastAsia" w:hAnsiTheme="majorHAnsi" w:cstheme="majorBidi"/>
          <w:sz w:val="20"/>
          <w:szCs w:val="20"/>
        </w:rPr>
      </w:pPr>
      <w:r w:rsidRPr="004F47F8">
        <w:rPr>
          <w:rFonts w:asciiTheme="majorHAnsi" w:eastAsiaTheme="majorEastAsia" w:hAnsiTheme="majorHAnsi" w:cstheme="majorBidi"/>
          <w:sz w:val="20"/>
          <w:szCs w:val="20"/>
        </w:rPr>
        <w:t>Commissioning partners:  </w:t>
      </w:r>
    </w:p>
    <w:p w14:paraId="1ED4D4C7" w14:textId="5CA674F0" w:rsidR="007878D5" w:rsidRPr="004F47F8" w:rsidRDefault="004732BD" w:rsidP="352F4D77">
      <w:pPr>
        <w:rPr>
          <w:rFonts w:asciiTheme="majorHAnsi" w:eastAsiaTheme="majorEastAsia" w:hAnsiTheme="majorHAnsi" w:cstheme="majorBidi"/>
          <w:sz w:val="20"/>
          <w:szCs w:val="20"/>
          <w:rPrChange w:id="106" w:author="Mara L. Isaacs" w:date="2017-12-28T21:46:00Z">
            <w:rPr>
              <w:rFonts w:asciiTheme="majorHAnsi" w:eastAsiaTheme="majorEastAsia" w:hAnsiTheme="majorHAnsi" w:cstheme="majorBidi"/>
              <w:sz w:val="20"/>
              <w:szCs w:val="20"/>
            </w:rPr>
          </w:rPrChange>
        </w:rPr>
      </w:pPr>
      <w:ins w:id="107" w:author="Mara L. Isaacs" w:date="2017-12-28T21:43:00Z">
        <w:r w:rsidRPr="00F84BE0">
          <w:rPr>
            <w:rFonts w:asciiTheme="majorHAnsi" w:eastAsiaTheme="majorEastAsia" w:hAnsiTheme="majorHAnsi" w:cstheme="majorBidi"/>
            <w:sz w:val="20"/>
            <w:szCs w:val="20"/>
          </w:rPr>
          <w:t xml:space="preserve">Opera Philadelphia, </w:t>
        </w:r>
      </w:ins>
      <w:proofErr w:type="spellStart"/>
      <w:r w:rsidR="352F4D77" w:rsidRPr="004F47F8">
        <w:rPr>
          <w:rFonts w:asciiTheme="majorHAnsi" w:eastAsiaTheme="majorEastAsia" w:hAnsiTheme="majorHAnsi" w:cstheme="majorBidi"/>
          <w:sz w:val="20"/>
          <w:szCs w:val="20"/>
          <w:rPrChange w:id="108" w:author="Mara L. Isaacs" w:date="2017-12-28T21:46:00Z">
            <w:rPr>
              <w:rFonts w:asciiTheme="majorHAnsi" w:eastAsiaTheme="majorEastAsia" w:hAnsiTheme="majorHAnsi" w:cstheme="majorBidi"/>
              <w:sz w:val="20"/>
              <w:szCs w:val="20"/>
            </w:rPr>
          </w:rPrChange>
        </w:rPr>
        <w:t>CalPerformances</w:t>
      </w:r>
      <w:proofErr w:type="spellEnd"/>
      <w:r w:rsidR="352F4D77" w:rsidRPr="004F47F8">
        <w:rPr>
          <w:rFonts w:asciiTheme="majorHAnsi" w:eastAsiaTheme="majorEastAsia" w:hAnsiTheme="majorHAnsi" w:cstheme="majorBidi"/>
          <w:sz w:val="20"/>
          <w:szCs w:val="20"/>
          <w:rPrChange w:id="109" w:author="Mara L. Isaacs" w:date="2017-12-28T21:46:00Z">
            <w:rPr>
              <w:rFonts w:asciiTheme="majorHAnsi" w:eastAsiaTheme="majorEastAsia" w:hAnsiTheme="majorHAnsi" w:cstheme="majorBidi"/>
              <w:sz w:val="20"/>
              <w:szCs w:val="20"/>
            </w:rPr>
          </w:rPrChange>
        </w:rPr>
        <w:t xml:space="preserve">, The Kennedy Center for the Performing Arts, </w:t>
      </w:r>
      <w:proofErr w:type="spellStart"/>
      <w:ins w:id="110" w:author="Mara L. Isaacs" w:date="2017-12-28T21:43:00Z">
        <w:r w:rsidR="00283A9B" w:rsidRPr="004F47F8">
          <w:rPr>
            <w:rFonts w:asciiTheme="majorHAnsi" w:eastAsiaTheme="majorEastAsia" w:hAnsiTheme="majorHAnsi" w:cstheme="majorBidi"/>
            <w:sz w:val="20"/>
            <w:szCs w:val="20"/>
            <w:rPrChange w:id="111" w:author="Mara L. Isaacs" w:date="2017-12-28T21:46:00Z">
              <w:rPr>
                <w:rFonts w:asciiTheme="majorHAnsi" w:eastAsiaTheme="majorEastAsia" w:hAnsiTheme="majorHAnsi" w:cstheme="majorBidi"/>
                <w:sz w:val="20"/>
                <w:szCs w:val="20"/>
              </w:rPr>
            </w:rPrChange>
          </w:rPr>
          <w:t>ArtsEmerson</w:t>
        </w:r>
        <w:proofErr w:type="spellEnd"/>
        <w:r w:rsidR="00283A9B" w:rsidRPr="004F47F8">
          <w:rPr>
            <w:rFonts w:asciiTheme="majorHAnsi" w:eastAsiaTheme="majorEastAsia" w:hAnsiTheme="majorHAnsi" w:cstheme="majorBidi"/>
            <w:sz w:val="20"/>
            <w:szCs w:val="20"/>
            <w:rPrChange w:id="112" w:author="Mara L. Isaacs" w:date="2017-12-28T21:46:00Z">
              <w:rPr>
                <w:rFonts w:asciiTheme="majorHAnsi" w:eastAsiaTheme="majorEastAsia" w:hAnsiTheme="majorHAnsi" w:cstheme="majorBidi"/>
                <w:sz w:val="20"/>
                <w:szCs w:val="20"/>
              </w:rPr>
            </w:rPrChange>
          </w:rPr>
          <w:t>,</w:t>
        </w:r>
      </w:ins>
      <w:ins w:id="113" w:author="Mara L. Isaacs" w:date="2017-12-28T21:44:00Z">
        <w:r w:rsidR="00283A9B" w:rsidRPr="004F47F8">
          <w:rPr>
            <w:rFonts w:asciiTheme="majorHAnsi" w:eastAsiaTheme="majorEastAsia" w:hAnsiTheme="majorHAnsi" w:cstheme="majorBidi"/>
            <w:sz w:val="20"/>
            <w:szCs w:val="20"/>
            <w:rPrChange w:id="114" w:author="Mara L. Isaacs" w:date="2017-12-28T21:46:00Z">
              <w:rPr>
                <w:rFonts w:asciiTheme="majorHAnsi" w:eastAsiaTheme="majorEastAsia" w:hAnsiTheme="majorHAnsi" w:cstheme="majorBidi"/>
                <w:sz w:val="20"/>
                <w:szCs w:val="20"/>
              </w:rPr>
            </w:rPrChange>
          </w:rPr>
          <w:t xml:space="preserve"> </w:t>
        </w:r>
      </w:ins>
      <w:r w:rsidR="352F4D77" w:rsidRPr="004F47F8">
        <w:rPr>
          <w:rFonts w:asciiTheme="majorHAnsi" w:eastAsiaTheme="majorEastAsia" w:hAnsiTheme="majorHAnsi" w:cstheme="majorBidi"/>
          <w:sz w:val="20"/>
          <w:szCs w:val="20"/>
          <w:rPrChange w:id="115" w:author="Mara L. Isaacs" w:date="2017-12-28T21:46:00Z">
            <w:rPr>
              <w:rFonts w:asciiTheme="majorHAnsi" w:eastAsiaTheme="majorEastAsia" w:hAnsiTheme="majorHAnsi" w:cstheme="majorBidi"/>
              <w:sz w:val="20"/>
              <w:szCs w:val="20"/>
            </w:rPr>
          </w:rPrChange>
        </w:rPr>
        <w:t xml:space="preserve">Carolina Performing Arts, </w:t>
      </w:r>
      <w:del w:id="116" w:author="Mara L. Isaacs" w:date="2017-12-28T21:43:00Z">
        <w:r w:rsidR="352F4D77" w:rsidRPr="004F47F8" w:rsidDel="00283A9B">
          <w:rPr>
            <w:rFonts w:asciiTheme="majorHAnsi" w:eastAsiaTheme="majorEastAsia" w:hAnsiTheme="majorHAnsi" w:cstheme="majorBidi"/>
            <w:sz w:val="20"/>
            <w:szCs w:val="20"/>
            <w:rPrChange w:id="117" w:author="Mara L. Isaacs" w:date="2017-12-28T21:46:00Z">
              <w:rPr>
                <w:rFonts w:asciiTheme="majorHAnsi" w:eastAsiaTheme="majorEastAsia" w:hAnsiTheme="majorHAnsi" w:cstheme="majorBidi"/>
                <w:sz w:val="20"/>
                <w:szCs w:val="20"/>
              </w:rPr>
            </w:rPrChange>
          </w:rPr>
          <w:delText>ArtsEmerson</w:delText>
        </w:r>
      </w:del>
      <w:ins w:id="118" w:author="Mara L. Isaacs" w:date="2017-12-28T21:43:00Z">
        <w:r w:rsidR="00283A9B" w:rsidRPr="004F47F8">
          <w:rPr>
            <w:rFonts w:asciiTheme="majorHAnsi" w:eastAsiaTheme="majorEastAsia" w:hAnsiTheme="majorHAnsi" w:cstheme="majorBidi"/>
            <w:sz w:val="20"/>
            <w:szCs w:val="20"/>
            <w:rPrChange w:id="119" w:author="Mara L. Isaacs" w:date="2017-12-28T21:46:00Z">
              <w:rPr>
                <w:rFonts w:asciiTheme="majorHAnsi" w:eastAsiaTheme="majorEastAsia" w:hAnsiTheme="majorHAnsi" w:cstheme="majorBidi"/>
                <w:sz w:val="20"/>
                <w:szCs w:val="20"/>
              </w:rPr>
            </w:rPrChange>
          </w:rPr>
          <w:t>Center for the Art of Performance at UCLA</w:t>
        </w:r>
      </w:ins>
    </w:p>
    <w:p w14:paraId="59325CF4" w14:textId="77777777" w:rsidR="007878D5" w:rsidRPr="004F47F8" w:rsidRDefault="007878D5" w:rsidP="352F4D77">
      <w:pPr>
        <w:rPr>
          <w:rFonts w:asciiTheme="majorHAnsi" w:eastAsiaTheme="majorEastAsia" w:hAnsiTheme="majorHAnsi" w:cstheme="majorBidi"/>
          <w:sz w:val="20"/>
          <w:szCs w:val="20"/>
          <w:rPrChange w:id="120" w:author="Mara L. Isaacs" w:date="2017-12-28T21:46:00Z">
            <w:rPr>
              <w:rFonts w:asciiTheme="majorHAnsi" w:eastAsiaTheme="majorEastAsia" w:hAnsiTheme="majorHAnsi" w:cstheme="majorBidi"/>
              <w:sz w:val="20"/>
              <w:szCs w:val="20"/>
            </w:rPr>
          </w:rPrChange>
        </w:rPr>
      </w:pPr>
    </w:p>
    <w:p w14:paraId="4AAF225E" w14:textId="3821D511" w:rsidR="00724F9A" w:rsidRPr="004F47F8" w:rsidRDefault="00724F9A" w:rsidP="00724F9A">
      <w:pPr>
        <w:widowControl w:val="0"/>
        <w:autoSpaceDE w:val="0"/>
        <w:autoSpaceDN w:val="0"/>
        <w:adjustRightInd w:val="0"/>
        <w:rPr>
          <w:rFonts w:asciiTheme="majorHAnsi" w:eastAsiaTheme="majorEastAsia" w:hAnsiTheme="majorHAnsi" w:cstheme="majorBidi"/>
          <w:sz w:val="20"/>
          <w:szCs w:val="20"/>
          <w:rPrChange w:id="121"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22" w:author="Mara L. Isaacs" w:date="2017-12-28T21:46:00Z">
            <w:rPr>
              <w:rFonts w:asciiTheme="majorHAnsi" w:eastAsiaTheme="majorEastAsia" w:hAnsiTheme="majorHAnsi" w:cstheme="majorBidi"/>
              <w:sz w:val="20"/>
              <w:szCs w:val="20"/>
            </w:rPr>
          </w:rPrChange>
        </w:rPr>
        <w:t>ABOUT THE ARTISTS:</w:t>
      </w:r>
    </w:p>
    <w:p w14:paraId="7F344958" w14:textId="6073C887" w:rsidR="00724F9A" w:rsidRPr="001E24EF" w:rsidRDefault="00BF3511" w:rsidP="00724F9A">
      <w:pPr>
        <w:widowControl w:val="0"/>
        <w:autoSpaceDE w:val="0"/>
        <w:autoSpaceDN w:val="0"/>
        <w:adjustRightInd w:val="0"/>
        <w:rPr>
          <w:rFonts w:asciiTheme="majorHAnsi" w:hAnsiTheme="majorHAnsi" w:cs="Times New Roman"/>
          <w:sz w:val="20"/>
          <w:szCs w:val="20"/>
        </w:rPr>
      </w:pPr>
      <w:del w:id="123" w:author="Mara L. Isaacs" w:date="2017-12-28T21:48:00Z">
        <w:r w:rsidRPr="004F47F8" w:rsidDel="004F47F8">
          <w:rPr>
            <w:rFonts w:asciiTheme="majorHAnsi" w:eastAsiaTheme="majorEastAsia" w:hAnsiTheme="majorHAnsi" w:cstheme="majorBidi"/>
            <w:sz w:val="20"/>
            <w:szCs w:val="20"/>
            <w:rPrChange w:id="124" w:author="Mara L. Isaacs" w:date="2017-12-28T21:46:00Z">
              <w:rPr>
                <w:rFonts w:asciiTheme="majorHAnsi" w:eastAsiaTheme="majorEastAsia" w:hAnsiTheme="majorHAnsi" w:cstheme="majorBidi"/>
                <w:sz w:val="20"/>
                <w:szCs w:val="20"/>
              </w:rPr>
            </w:rPrChange>
          </w:rPr>
          <w:delText>Considered by the New York Times as</w:delText>
        </w:r>
        <w:r w:rsidR="00724F9A" w:rsidRPr="004F47F8" w:rsidDel="004F47F8">
          <w:rPr>
            <w:rFonts w:asciiTheme="majorHAnsi" w:eastAsiaTheme="majorEastAsia" w:hAnsiTheme="majorHAnsi" w:cstheme="majorBidi"/>
            <w:sz w:val="20"/>
            <w:szCs w:val="20"/>
            <w:rPrChange w:id="125" w:author="Mara L. Isaacs" w:date="2017-12-28T21:46:00Z">
              <w:rPr>
                <w:rFonts w:asciiTheme="majorHAnsi" w:eastAsiaTheme="majorEastAsia" w:hAnsiTheme="majorHAnsi" w:cstheme="majorBidi"/>
                <w:sz w:val="20"/>
                <w:szCs w:val="20"/>
              </w:rPr>
            </w:rPrChange>
          </w:rPr>
          <w:delText xml:space="preserve"> </w:delText>
        </w:r>
        <w:r w:rsidRPr="004F47F8" w:rsidDel="004F47F8">
          <w:rPr>
            <w:rFonts w:asciiTheme="majorHAnsi" w:eastAsiaTheme="majorEastAsia" w:hAnsiTheme="majorHAnsi" w:cstheme="majorBidi"/>
            <w:sz w:val="20"/>
            <w:szCs w:val="20"/>
            <w:rPrChange w:id="126" w:author="Mara L. Isaacs" w:date="2017-12-28T21:46:00Z">
              <w:rPr>
                <w:rFonts w:asciiTheme="majorHAnsi" w:eastAsiaTheme="majorEastAsia" w:hAnsiTheme="majorHAnsi" w:cstheme="majorBidi"/>
                <w:sz w:val="20"/>
                <w:szCs w:val="20"/>
              </w:rPr>
            </w:rPrChange>
          </w:rPr>
          <w:delText>“Generally acknowledged to be jazz's greatest living</w:delText>
        </w:r>
        <w:r w:rsidR="00724F9A" w:rsidRPr="004F47F8" w:rsidDel="004F47F8">
          <w:rPr>
            <w:rFonts w:asciiTheme="majorHAnsi" w:eastAsiaTheme="majorEastAsia" w:hAnsiTheme="majorHAnsi" w:cstheme="majorBidi"/>
            <w:sz w:val="20"/>
            <w:szCs w:val="20"/>
            <w:rPrChange w:id="127" w:author="Mara L. Isaacs" w:date="2017-12-28T21:46:00Z">
              <w:rPr>
                <w:rFonts w:asciiTheme="majorHAnsi" w:eastAsiaTheme="majorEastAsia" w:hAnsiTheme="majorHAnsi" w:cstheme="majorBidi"/>
                <w:sz w:val="20"/>
                <w:szCs w:val="20"/>
              </w:rPr>
            </w:rPrChange>
          </w:rPr>
          <w:delText xml:space="preserve"> </w:delText>
        </w:r>
        <w:r w:rsidRPr="004F47F8" w:rsidDel="004F47F8">
          <w:rPr>
            <w:rFonts w:asciiTheme="majorHAnsi" w:eastAsiaTheme="majorEastAsia" w:hAnsiTheme="majorHAnsi" w:cstheme="majorBidi"/>
            <w:sz w:val="20"/>
            <w:szCs w:val="20"/>
            <w:rPrChange w:id="128" w:author="Mara L. Isaacs" w:date="2017-12-28T21:46:00Z">
              <w:rPr>
                <w:rFonts w:asciiTheme="majorHAnsi" w:eastAsiaTheme="majorEastAsia" w:hAnsiTheme="majorHAnsi" w:cstheme="majorBidi"/>
                <w:sz w:val="20"/>
                <w:szCs w:val="20"/>
              </w:rPr>
            </w:rPrChange>
          </w:rPr>
          <w:delText xml:space="preserve">composer”, </w:delText>
        </w:r>
      </w:del>
      <w:r w:rsidRPr="004F47F8">
        <w:rPr>
          <w:rFonts w:asciiTheme="majorHAnsi" w:eastAsiaTheme="majorEastAsia" w:hAnsiTheme="majorHAnsi" w:cstheme="majorBidi"/>
          <w:b/>
          <w:sz w:val="20"/>
          <w:szCs w:val="20"/>
          <w:rPrChange w:id="129" w:author="Mara L. Isaacs" w:date="2017-12-28T21:46:00Z">
            <w:rPr>
              <w:rFonts w:asciiTheme="majorHAnsi" w:eastAsiaTheme="majorEastAsia" w:hAnsiTheme="majorHAnsi" w:cstheme="majorBidi"/>
              <w:b/>
              <w:sz w:val="20"/>
              <w:szCs w:val="20"/>
            </w:rPr>
          </w:rPrChange>
        </w:rPr>
        <w:t>Wayne Shorter</w:t>
      </w:r>
      <w:r w:rsidRPr="004F47F8">
        <w:rPr>
          <w:rFonts w:asciiTheme="majorHAnsi" w:eastAsiaTheme="majorEastAsia" w:hAnsiTheme="majorHAnsi" w:cstheme="majorBidi"/>
          <w:sz w:val="20"/>
          <w:szCs w:val="20"/>
          <w:rPrChange w:id="130" w:author="Mara L. Isaacs" w:date="2017-12-28T21:46:00Z">
            <w:rPr>
              <w:rFonts w:asciiTheme="majorHAnsi" w:eastAsiaTheme="majorEastAsia" w:hAnsiTheme="majorHAnsi" w:cstheme="majorBidi"/>
              <w:sz w:val="20"/>
              <w:szCs w:val="20"/>
            </w:rPr>
          </w:rPrChange>
        </w:rPr>
        <w:t xml:space="preserve"> has left an indelible mark on the</w:t>
      </w:r>
      <w:r w:rsidR="00724F9A" w:rsidRPr="004F47F8">
        <w:rPr>
          <w:rFonts w:asciiTheme="majorHAnsi" w:eastAsiaTheme="majorEastAsia" w:hAnsiTheme="majorHAnsi" w:cstheme="majorBidi"/>
          <w:sz w:val="20"/>
          <w:szCs w:val="20"/>
          <w:rPrChange w:id="131" w:author="Mara L. Isaacs" w:date="2017-12-28T21:46:00Z">
            <w:rPr>
              <w:rFonts w:asciiTheme="majorHAnsi" w:eastAsiaTheme="majorEastAsia" w:hAnsiTheme="majorHAnsi" w:cstheme="majorBidi"/>
              <w:sz w:val="20"/>
              <w:szCs w:val="20"/>
            </w:rPr>
          </w:rPrChange>
        </w:rPr>
        <w:t xml:space="preserve"> </w:t>
      </w:r>
      <w:r w:rsidRPr="004F47F8">
        <w:rPr>
          <w:rFonts w:asciiTheme="majorHAnsi" w:eastAsiaTheme="majorEastAsia" w:hAnsiTheme="majorHAnsi" w:cstheme="majorBidi"/>
          <w:sz w:val="20"/>
          <w:szCs w:val="20"/>
          <w:rPrChange w:id="132" w:author="Mara L. Isaacs" w:date="2017-12-28T21:46:00Z">
            <w:rPr>
              <w:rFonts w:asciiTheme="majorHAnsi" w:eastAsiaTheme="majorEastAsia" w:hAnsiTheme="majorHAnsi" w:cstheme="majorBidi"/>
              <w:sz w:val="20"/>
              <w:szCs w:val="20"/>
            </w:rPr>
          </w:rPrChange>
        </w:rPr>
        <w:t>development of music for the last half-century.</w:t>
      </w:r>
      <w:r w:rsidR="00724F9A" w:rsidRPr="004F47F8">
        <w:rPr>
          <w:rFonts w:asciiTheme="majorHAnsi" w:eastAsiaTheme="majorEastAsia" w:hAnsiTheme="majorHAnsi" w:cstheme="majorBidi"/>
          <w:sz w:val="20"/>
          <w:szCs w:val="20"/>
          <w:rPrChange w:id="133" w:author="Mara L. Isaacs" w:date="2017-12-28T21:46:00Z">
            <w:rPr>
              <w:rFonts w:asciiTheme="majorHAnsi" w:eastAsiaTheme="majorEastAsia" w:hAnsiTheme="majorHAnsi" w:cstheme="majorBidi"/>
              <w:sz w:val="20"/>
              <w:szCs w:val="20"/>
            </w:rPr>
          </w:rPrChange>
        </w:rPr>
        <w:t xml:space="preserve"> </w:t>
      </w:r>
      <w:r w:rsidRPr="004F47F8">
        <w:rPr>
          <w:rFonts w:asciiTheme="majorHAnsi" w:eastAsiaTheme="majorEastAsia" w:hAnsiTheme="majorHAnsi" w:cstheme="majorBidi"/>
          <w:sz w:val="20"/>
          <w:szCs w:val="20"/>
          <w:rPrChange w:id="134" w:author="Mara L. Isaacs" w:date="2017-12-28T21:46:00Z">
            <w:rPr>
              <w:rFonts w:asciiTheme="majorHAnsi" w:eastAsiaTheme="majorEastAsia" w:hAnsiTheme="majorHAnsi" w:cstheme="majorBidi"/>
              <w:sz w:val="20"/>
              <w:szCs w:val="20"/>
            </w:rPr>
          </w:rPrChange>
        </w:rPr>
        <w:t>He first rose to prominence in the late 1950’s as the primary</w:t>
      </w:r>
      <w:r w:rsidR="00724F9A" w:rsidRPr="004F47F8">
        <w:rPr>
          <w:rFonts w:asciiTheme="majorHAnsi" w:eastAsiaTheme="majorEastAsia" w:hAnsiTheme="majorHAnsi" w:cstheme="majorBidi"/>
          <w:sz w:val="20"/>
          <w:szCs w:val="20"/>
          <w:rPrChange w:id="135" w:author="Mara L. Isaacs" w:date="2017-12-28T21:46:00Z">
            <w:rPr>
              <w:rFonts w:asciiTheme="majorHAnsi" w:eastAsiaTheme="majorEastAsia" w:hAnsiTheme="majorHAnsi" w:cstheme="majorBidi"/>
              <w:sz w:val="20"/>
              <w:szCs w:val="20"/>
            </w:rPr>
          </w:rPrChange>
        </w:rPr>
        <w:t xml:space="preserve"> </w:t>
      </w:r>
      <w:r w:rsidRPr="004F47F8">
        <w:rPr>
          <w:rFonts w:asciiTheme="majorHAnsi" w:eastAsiaTheme="majorEastAsia" w:hAnsiTheme="majorHAnsi" w:cstheme="majorBidi"/>
          <w:sz w:val="20"/>
          <w:szCs w:val="20"/>
          <w:rPrChange w:id="136" w:author="Mara L. Isaacs" w:date="2017-12-28T21:46:00Z">
            <w:rPr>
              <w:rFonts w:asciiTheme="majorHAnsi" w:eastAsiaTheme="majorEastAsia" w:hAnsiTheme="majorHAnsi" w:cstheme="majorBidi"/>
              <w:sz w:val="20"/>
              <w:szCs w:val="20"/>
            </w:rPr>
          </w:rPrChange>
        </w:rPr>
        <w:t>composer for Art Blakey’s Jazz Messengers. He next joined the</w:t>
      </w:r>
      <w:r w:rsidR="00724F9A" w:rsidRPr="004F47F8">
        <w:rPr>
          <w:rFonts w:asciiTheme="majorHAnsi" w:eastAsiaTheme="majorEastAsia" w:hAnsiTheme="majorHAnsi" w:cstheme="majorBidi"/>
          <w:sz w:val="20"/>
          <w:szCs w:val="20"/>
          <w:rPrChange w:id="137" w:author="Mara L. Isaacs" w:date="2017-12-28T21:46:00Z">
            <w:rPr>
              <w:rFonts w:asciiTheme="majorHAnsi" w:eastAsiaTheme="majorEastAsia" w:hAnsiTheme="majorHAnsi" w:cstheme="majorBidi"/>
              <w:sz w:val="20"/>
              <w:szCs w:val="20"/>
            </w:rPr>
          </w:rPrChange>
        </w:rPr>
        <w:t xml:space="preserve"> </w:t>
      </w:r>
      <w:r w:rsidRPr="004F47F8">
        <w:rPr>
          <w:rFonts w:asciiTheme="majorHAnsi" w:eastAsiaTheme="majorEastAsia" w:hAnsiTheme="majorHAnsi" w:cstheme="majorBidi"/>
          <w:sz w:val="20"/>
          <w:szCs w:val="20"/>
          <w:rPrChange w:id="138" w:author="Mara L. Isaacs" w:date="2017-12-28T21:46:00Z">
            <w:rPr>
              <w:rFonts w:asciiTheme="majorHAnsi" w:eastAsiaTheme="majorEastAsia" w:hAnsiTheme="majorHAnsi" w:cstheme="majorBidi"/>
              <w:sz w:val="20"/>
              <w:szCs w:val="20"/>
            </w:rPr>
          </w:rPrChange>
        </w:rPr>
        <w:t xml:space="preserve">Miles Davis Quintet </w:t>
      </w:r>
      <w:del w:id="139" w:author="Mara L. Isaacs" w:date="2017-12-28T21:49:00Z">
        <w:r w:rsidRPr="004F47F8" w:rsidDel="004F47F8">
          <w:rPr>
            <w:rFonts w:asciiTheme="majorHAnsi" w:eastAsiaTheme="majorEastAsia" w:hAnsiTheme="majorHAnsi" w:cstheme="majorBidi"/>
            <w:sz w:val="20"/>
            <w:szCs w:val="20"/>
            <w:rPrChange w:id="140" w:author="Mara L. Isaacs" w:date="2017-12-28T21:46:00Z">
              <w:rPr>
                <w:rFonts w:asciiTheme="majorHAnsi" w:eastAsiaTheme="majorEastAsia" w:hAnsiTheme="majorHAnsi" w:cstheme="majorBidi"/>
                <w:sz w:val="20"/>
                <w:szCs w:val="20"/>
              </w:rPr>
            </w:rPrChange>
          </w:rPr>
          <w:delText>becoming what that bandleader referred to</w:delText>
        </w:r>
        <w:r w:rsidR="00724F9A" w:rsidRPr="004F47F8" w:rsidDel="004F47F8">
          <w:rPr>
            <w:rFonts w:asciiTheme="majorHAnsi" w:eastAsiaTheme="majorEastAsia" w:hAnsiTheme="majorHAnsi" w:cstheme="majorBidi"/>
            <w:sz w:val="20"/>
            <w:szCs w:val="20"/>
            <w:rPrChange w:id="141" w:author="Mara L. Isaacs" w:date="2017-12-28T21:46:00Z">
              <w:rPr>
                <w:rFonts w:asciiTheme="majorHAnsi" w:eastAsiaTheme="majorEastAsia" w:hAnsiTheme="majorHAnsi" w:cstheme="majorBidi"/>
                <w:sz w:val="20"/>
                <w:szCs w:val="20"/>
              </w:rPr>
            </w:rPrChange>
          </w:rPr>
          <w:delText xml:space="preserve"> </w:delText>
        </w:r>
        <w:r w:rsidRPr="004F47F8" w:rsidDel="004F47F8">
          <w:rPr>
            <w:rFonts w:asciiTheme="majorHAnsi" w:eastAsiaTheme="majorEastAsia" w:hAnsiTheme="majorHAnsi" w:cstheme="majorBidi"/>
            <w:sz w:val="20"/>
            <w:szCs w:val="20"/>
            <w:rPrChange w:id="142" w:author="Mara L. Isaacs" w:date="2017-12-28T21:46:00Z">
              <w:rPr>
                <w:rFonts w:asciiTheme="majorHAnsi" w:eastAsiaTheme="majorEastAsia" w:hAnsiTheme="majorHAnsi" w:cstheme="majorBidi"/>
                <w:sz w:val="20"/>
                <w:szCs w:val="20"/>
              </w:rPr>
            </w:rPrChange>
          </w:rPr>
          <w:delText xml:space="preserve">as the ensemble’s “intellectual musical catalyst” </w:delText>
        </w:r>
      </w:del>
      <w:r w:rsidRPr="004F47F8">
        <w:rPr>
          <w:rFonts w:asciiTheme="majorHAnsi" w:eastAsiaTheme="majorEastAsia" w:hAnsiTheme="majorHAnsi" w:cstheme="majorBidi"/>
          <w:sz w:val="20"/>
          <w:szCs w:val="20"/>
          <w:rPrChange w:id="143" w:author="Mara L. Isaacs" w:date="2017-12-28T21:46:00Z">
            <w:rPr>
              <w:rFonts w:asciiTheme="majorHAnsi" w:eastAsiaTheme="majorEastAsia" w:hAnsiTheme="majorHAnsi" w:cstheme="majorBidi"/>
              <w:sz w:val="20"/>
              <w:szCs w:val="20"/>
            </w:rPr>
          </w:rPrChange>
        </w:rPr>
        <w:t>before co-founding the pioneering group Weather Report. Since 2001, he</w:t>
      </w:r>
      <w:r w:rsidR="00724F9A" w:rsidRPr="004F47F8">
        <w:rPr>
          <w:rFonts w:asciiTheme="majorHAnsi" w:eastAsiaTheme="majorEastAsia" w:hAnsiTheme="majorHAnsi" w:cstheme="majorBidi"/>
          <w:sz w:val="20"/>
          <w:szCs w:val="20"/>
          <w:rPrChange w:id="144" w:author="Mara L. Isaacs" w:date="2017-12-28T21:46:00Z">
            <w:rPr>
              <w:rFonts w:asciiTheme="majorHAnsi" w:eastAsiaTheme="majorEastAsia" w:hAnsiTheme="majorHAnsi" w:cstheme="majorBidi"/>
              <w:sz w:val="20"/>
              <w:szCs w:val="20"/>
            </w:rPr>
          </w:rPrChange>
        </w:rPr>
        <w:t xml:space="preserve"> </w:t>
      </w:r>
      <w:r w:rsidRPr="004F47F8">
        <w:rPr>
          <w:rFonts w:asciiTheme="majorHAnsi" w:eastAsiaTheme="majorEastAsia" w:hAnsiTheme="majorHAnsi" w:cstheme="majorBidi"/>
          <w:sz w:val="20"/>
          <w:szCs w:val="20"/>
        </w:rPr>
        <w:t>has led his own highly acclaimed quartet.</w:t>
      </w:r>
      <w:r w:rsidR="00724F9A" w:rsidRPr="004F47F8">
        <w:rPr>
          <w:rFonts w:asciiTheme="majorHAnsi" w:eastAsiaTheme="majorEastAsia" w:hAnsiTheme="majorHAnsi" w:cstheme="majorBidi"/>
          <w:sz w:val="20"/>
          <w:szCs w:val="20"/>
        </w:rPr>
        <w:t xml:space="preserve"> </w:t>
      </w:r>
      <w:r w:rsidR="00724F9A" w:rsidRPr="004F47F8">
        <w:rPr>
          <w:rFonts w:asciiTheme="majorHAnsi" w:hAnsiTheme="majorHAnsi" w:cs="Times New Roman"/>
          <w:sz w:val="20"/>
          <w:szCs w:val="20"/>
        </w:rPr>
        <w:t xml:space="preserve">His works have been performed by the Chicago Symphony, Detroit Symphony, Lyon Symphony, National Polish Radio Symphonic Orchestra, Orpheus Chamber Orchestra, Prague Philharmonic and Royal Concertgebouw Orchestra. </w:t>
      </w:r>
      <w:del w:id="145" w:author="Mara L. Isaacs" w:date="2017-12-28T21:57:00Z">
        <w:r w:rsidR="00724F9A" w:rsidRPr="004F47F8" w:rsidDel="001E24EF">
          <w:rPr>
            <w:rFonts w:asciiTheme="majorHAnsi" w:hAnsiTheme="majorHAnsi" w:cs="Times New Roman"/>
            <w:sz w:val="20"/>
            <w:szCs w:val="20"/>
          </w:rPr>
          <w:delText xml:space="preserve">Acclaimed artists and ensembles as Renée Fleming and the Imani Winds have also performed his works. </w:delText>
        </w:r>
      </w:del>
      <w:r w:rsidR="00724F9A" w:rsidRPr="004F47F8">
        <w:rPr>
          <w:rFonts w:asciiTheme="majorHAnsi" w:hAnsiTheme="majorHAnsi" w:cs="Times New Roman"/>
          <w:sz w:val="20"/>
          <w:szCs w:val="20"/>
        </w:rPr>
        <w:t>He has received commissions from the National, St. Louis, and Nashville Symphony Orchestras, the Los Angeles Philharmonic and the La Jolla Music Society. In all, Mr. Shorter has realized over 200 compositions</w:t>
      </w:r>
      <w:ins w:id="146" w:author="Mara L. Isaacs" w:date="2017-12-28T21:58:00Z">
        <w:r w:rsidR="001E24EF">
          <w:rPr>
            <w:rFonts w:asciiTheme="majorHAnsi" w:hAnsiTheme="majorHAnsi" w:cs="Times New Roman"/>
            <w:sz w:val="20"/>
            <w:szCs w:val="20"/>
          </w:rPr>
          <w:t>,</w:t>
        </w:r>
      </w:ins>
      <w:del w:id="147" w:author="Mara L. Isaacs" w:date="2017-12-28T21:58:00Z">
        <w:r w:rsidR="00724F9A" w:rsidRPr="004F47F8" w:rsidDel="001E24EF">
          <w:rPr>
            <w:rFonts w:asciiTheme="majorHAnsi" w:hAnsiTheme="majorHAnsi" w:cs="Times New Roman"/>
            <w:sz w:val="20"/>
            <w:szCs w:val="20"/>
          </w:rPr>
          <w:delText xml:space="preserve"> and</w:delText>
        </w:r>
      </w:del>
      <w:r w:rsidR="00724F9A" w:rsidRPr="004F47F8">
        <w:rPr>
          <w:rFonts w:asciiTheme="majorHAnsi" w:hAnsiTheme="majorHAnsi" w:cs="Times New Roman"/>
          <w:sz w:val="20"/>
          <w:szCs w:val="20"/>
        </w:rPr>
        <w:t xml:space="preserve"> dozens of</w:t>
      </w:r>
      <w:ins w:id="148" w:author="Mara L. Isaacs" w:date="2017-12-28T21:58:00Z">
        <w:r w:rsidR="001E24EF">
          <w:rPr>
            <w:rFonts w:asciiTheme="majorHAnsi" w:hAnsiTheme="majorHAnsi" w:cs="Times New Roman"/>
            <w:sz w:val="20"/>
            <w:szCs w:val="20"/>
          </w:rPr>
          <w:t xml:space="preserve"> which</w:t>
        </w:r>
      </w:ins>
      <w:del w:id="149" w:author="Mara L. Isaacs" w:date="2017-12-28T21:58:00Z">
        <w:r w:rsidR="00724F9A" w:rsidRPr="004F47F8" w:rsidDel="001E24EF">
          <w:rPr>
            <w:rFonts w:asciiTheme="majorHAnsi" w:hAnsiTheme="majorHAnsi" w:cs="Times New Roman"/>
            <w:sz w:val="20"/>
            <w:szCs w:val="20"/>
          </w:rPr>
          <w:delText xml:space="preserve"> these</w:delText>
        </w:r>
      </w:del>
      <w:r w:rsidR="00724F9A" w:rsidRPr="004F47F8">
        <w:rPr>
          <w:rFonts w:asciiTheme="majorHAnsi" w:hAnsiTheme="majorHAnsi" w:cs="Times New Roman"/>
          <w:sz w:val="20"/>
          <w:szCs w:val="20"/>
        </w:rPr>
        <w:t xml:space="preserve"> works have become modern standards.</w:t>
      </w:r>
    </w:p>
    <w:p w14:paraId="1B7053B7" w14:textId="77777777" w:rsidR="00724F9A" w:rsidRPr="00F84BE0" w:rsidRDefault="00724F9A" w:rsidP="00724F9A">
      <w:pPr>
        <w:rPr>
          <w:rFonts w:asciiTheme="majorHAnsi" w:hAnsiTheme="majorHAnsi" w:cs="Times New Roman"/>
          <w:sz w:val="20"/>
          <w:szCs w:val="20"/>
        </w:rPr>
      </w:pPr>
    </w:p>
    <w:p w14:paraId="1E0B062B" w14:textId="65F8211B" w:rsidR="00724F9A" w:rsidRPr="00A40284" w:rsidRDefault="00724F9A" w:rsidP="00724F9A">
      <w:pPr>
        <w:widowControl w:val="0"/>
        <w:autoSpaceDE w:val="0"/>
        <w:autoSpaceDN w:val="0"/>
        <w:adjustRightInd w:val="0"/>
        <w:rPr>
          <w:rFonts w:asciiTheme="majorHAnsi" w:hAnsiTheme="majorHAnsi" w:cs="Times New Roman"/>
          <w:sz w:val="20"/>
          <w:szCs w:val="20"/>
        </w:rPr>
      </w:pPr>
      <w:r w:rsidRPr="004F47F8">
        <w:rPr>
          <w:rFonts w:asciiTheme="majorHAnsi" w:hAnsiTheme="majorHAnsi" w:cs="Times New Roman"/>
          <w:sz w:val="20"/>
          <w:szCs w:val="20"/>
          <w:rPrChange w:id="150" w:author="Mara L. Isaacs" w:date="2017-12-28T21:46:00Z">
            <w:rPr>
              <w:rFonts w:asciiTheme="majorHAnsi" w:hAnsiTheme="majorHAnsi" w:cs="Times New Roman"/>
              <w:sz w:val="20"/>
              <w:szCs w:val="20"/>
            </w:rPr>
          </w:rPrChange>
        </w:rPr>
        <w:t xml:space="preserve">Bassist/composer/vocalist </w:t>
      </w:r>
      <w:r w:rsidRPr="004F47F8">
        <w:rPr>
          <w:rFonts w:asciiTheme="majorHAnsi" w:hAnsiTheme="majorHAnsi" w:cs="Times New Roman"/>
          <w:b/>
          <w:sz w:val="20"/>
          <w:szCs w:val="20"/>
          <w:rPrChange w:id="151" w:author="Mara L. Isaacs" w:date="2017-12-28T21:46:00Z">
            <w:rPr>
              <w:rFonts w:asciiTheme="majorHAnsi" w:hAnsiTheme="majorHAnsi" w:cs="Times New Roman"/>
              <w:b/>
              <w:sz w:val="20"/>
              <w:szCs w:val="20"/>
            </w:rPr>
          </w:rPrChange>
        </w:rPr>
        <w:t>Esperanza Spalding</w:t>
      </w:r>
      <w:r w:rsidRPr="004F47F8">
        <w:rPr>
          <w:rFonts w:asciiTheme="majorHAnsi" w:hAnsiTheme="majorHAnsi" w:cs="Times New Roman"/>
          <w:sz w:val="20"/>
          <w:szCs w:val="20"/>
          <w:rPrChange w:id="152" w:author="Mara L. Isaacs" w:date="2017-12-28T21:46:00Z">
            <w:rPr>
              <w:rFonts w:asciiTheme="majorHAnsi" w:hAnsiTheme="majorHAnsi" w:cs="Times New Roman"/>
              <w:sz w:val="20"/>
              <w:szCs w:val="20"/>
            </w:rPr>
          </w:rPrChange>
        </w:rPr>
        <w:t xml:space="preserve"> combines influences and moves between musical worlds, performing and collaborating with the likes of Bruno Mars, Milton </w:t>
      </w:r>
      <w:proofErr w:type="spellStart"/>
      <w:r w:rsidRPr="004F47F8">
        <w:rPr>
          <w:rFonts w:asciiTheme="majorHAnsi" w:hAnsiTheme="majorHAnsi" w:cs="Times New Roman"/>
          <w:sz w:val="20"/>
          <w:szCs w:val="20"/>
          <w:rPrChange w:id="153" w:author="Mara L. Isaacs" w:date="2017-12-28T21:46:00Z">
            <w:rPr>
              <w:rFonts w:asciiTheme="majorHAnsi" w:hAnsiTheme="majorHAnsi" w:cs="Times New Roman"/>
              <w:sz w:val="20"/>
              <w:szCs w:val="20"/>
            </w:rPr>
          </w:rPrChange>
        </w:rPr>
        <w:t>Nascimento</w:t>
      </w:r>
      <w:proofErr w:type="spellEnd"/>
      <w:r w:rsidRPr="004F47F8">
        <w:rPr>
          <w:rFonts w:asciiTheme="majorHAnsi" w:hAnsiTheme="majorHAnsi" w:cs="Times New Roman"/>
          <w:sz w:val="20"/>
          <w:szCs w:val="20"/>
          <w:rPrChange w:id="154" w:author="Mara L. Isaacs" w:date="2017-12-28T21:46:00Z">
            <w:rPr>
              <w:rFonts w:asciiTheme="majorHAnsi" w:hAnsiTheme="majorHAnsi" w:cs="Times New Roman"/>
              <w:sz w:val="20"/>
              <w:szCs w:val="20"/>
            </w:rPr>
          </w:rPrChange>
        </w:rPr>
        <w:t xml:space="preserve">, Jack </w:t>
      </w:r>
      <w:proofErr w:type="spellStart"/>
      <w:r w:rsidRPr="004F47F8">
        <w:rPr>
          <w:rFonts w:asciiTheme="majorHAnsi" w:hAnsiTheme="majorHAnsi" w:cs="Times New Roman"/>
          <w:sz w:val="20"/>
          <w:szCs w:val="20"/>
          <w:rPrChange w:id="155" w:author="Mara L. Isaacs" w:date="2017-12-28T21:46:00Z">
            <w:rPr>
              <w:rFonts w:asciiTheme="majorHAnsi" w:hAnsiTheme="majorHAnsi" w:cs="Times New Roman"/>
              <w:sz w:val="20"/>
              <w:szCs w:val="20"/>
            </w:rPr>
          </w:rPrChange>
        </w:rPr>
        <w:t>DeJohnette</w:t>
      </w:r>
      <w:proofErr w:type="spellEnd"/>
      <w:r w:rsidRPr="004F47F8">
        <w:rPr>
          <w:rFonts w:asciiTheme="majorHAnsi" w:hAnsiTheme="majorHAnsi" w:cs="Times New Roman"/>
          <w:sz w:val="20"/>
          <w:szCs w:val="20"/>
          <w:rPrChange w:id="156" w:author="Mara L. Isaacs" w:date="2017-12-28T21:46:00Z">
            <w:rPr>
              <w:rFonts w:asciiTheme="majorHAnsi" w:hAnsiTheme="majorHAnsi" w:cs="Times New Roman"/>
              <w:sz w:val="20"/>
              <w:szCs w:val="20"/>
            </w:rPr>
          </w:rPrChange>
        </w:rPr>
        <w:t xml:space="preserve">, </w:t>
      </w:r>
      <w:proofErr w:type="spellStart"/>
      <w:r w:rsidRPr="004F47F8">
        <w:rPr>
          <w:rFonts w:asciiTheme="majorHAnsi" w:hAnsiTheme="majorHAnsi" w:cs="Times New Roman"/>
          <w:sz w:val="20"/>
          <w:szCs w:val="20"/>
          <w:rPrChange w:id="157" w:author="Mara L. Isaacs" w:date="2017-12-28T21:46:00Z">
            <w:rPr>
              <w:rFonts w:asciiTheme="majorHAnsi" w:hAnsiTheme="majorHAnsi" w:cs="Times New Roman"/>
              <w:sz w:val="20"/>
              <w:szCs w:val="20"/>
            </w:rPr>
          </w:rPrChange>
        </w:rPr>
        <w:t>Guinga</w:t>
      </w:r>
      <w:proofErr w:type="spellEnd"/>
      <w:r w:rsidRPr="004F47F8">
        <w:rPr>
          <w:rFonts w:asciiTheme="majorHAnsi" w:hAnsiTheme="majorHAnsi" w:cs="Times New Roman"/>
          <w:sz w:val="20"/>
          <w:szCs w:val="20"/>
          <w:rPrChange w:id="158" w:author="Mara L. Isaacs" w:date="2017-12-28T21:46:00Z">
            <w:rPr>
              <w:rFonts w:asciiTheme="majorHAnsi" w:hAnsiTheme="majorHAnsi" w:cs="Times New Roman"/>
              <w:sz w:val="20"/>
              <w:szCs w:val="20"/>
            </w:rPr>
          </w:rPrChange>
        </w:rPr>
        <w:t xml:space="preserve">, George Duke, Janelle </w:t>
      </w:r>
      <w:proofErr w:type="spellStart"/>
      <w:r w:rsidRPr="004F47F8">
        <w:rPr>
          <w:rFonts w:asciiTheme="majorHAnsi" w:hAnsiTheme="majorHAnsi" w:cs="Times New Roman"/>
          <w:sz w:val="20"/>
          <w:szCs w:val="20"/>
          <w:rPrChange w:id="159" w:author="Mara L. Isaacs" w:date="2017-12-28T21:46:00Z">
            <w:rPr>
              <w:rFonts w:asciiTheme="majorHAnsi" w:hAnsiTheme="majorHAnsi" w:cs="Times New Roman"/>
              <w:sz w:val="20"/>
              <w:szCs w:val="20"/>
            </w:rPr>
          </w:rPrChange>
        </w:rPr>
        <w:t>Monáe</w:t>
      </w:r>
      <w:proofErr w:type="spellEnd"/>
      <w:r w:rsidRPr="004F47F8">
        <w:rPr>
          <w:rFonts w:asciiTheme="majorHAnsi" w:hAnsiTheme="majorHAnsi" w:cs="Times New Roman"/>
          <w:sz w:val="20"/>
          <w:szCs w:val="20"/>
          <w:rPrChange w:id="160" w:author="Mara L. Isaacs" w:date="2017-12-28T21:46:00Z">
            <w:rPr>
              <w:rFonts w:asciiTheme="majorHAnsi" w:hAnsiTheme="majorHAnsi" w:cs="Times New Roman"/>
              <w:sz w:val="20"/>
              <w:szCs w:val="20"/>
            </w:rPr>
          </w:rPrChange>
        </w:rPr>
        <w:t xml:space="preserve">, Herbie Hancock, Prince, Stevie Wonder, and Wayne Shorter. </w:t>
      </w:r>
      <w:del w:id="161" w:author="Mara L. Isaacs" w:date="2017-12-29T03:56:00Z">
        <w:r w:rsidRPr="004F47F8" w:rsidDel="00A40284">
          <w:rPr>
            <w:rFonts w:asciiTheme="majorHAnsi" w:hAnsiTheme="majorHAnsi" w:cs="Times New Roman"/>
            <w:sz w:val="20"/>
            <w:szCs w:val="20"/>
            <w:rPrChange w:id="162" w:author="Mara L. Isaacs" w:date="2017-12-28T21:46:00Z">
              <w:rPr>
                <w:rFonts w:asciiTheme="majorHAnsi" w:hAnsiTheme="majorHAnsi" w:cs="Times New Roman"/>
                <w:sz w:val="20"/>
                <w:szCs w:val="20"/>
              </w:rPr>
            </w:rPrChange>
          </w:rPr>
          <w:delText>Spalding collaborated with Gil Goldstein for her 2011 Chamber Music Society, breaking musical lines of jazz improvisation to classical music. This garnered her</w:delText>
        </w:r>
      </w:del>
      <w:r w:rsidRPr="004F47F8">
        <w:rPr>
          <w:rFonts w:asciiTheme="majorHAnsi" w:hAnsiTheme="majorHAnsi" w:cs="Times New Roman"/>
          <w:sz w:val="20"/>
          <w:szCs w:val="20"/>
          <w:rPrChange w:id="163" w:author="Mara L. Isaacs" w:date="2017-12-28T21:46:00Z">
            <w:rPr>
              <w:rFonts w:asciiTheme="majorHAnsi" w:hAnsiTheme="majorHAnsi" w:cs="Times New Roman"/>
              <w:sz w:val="20"/>
              <w:szCs w:val="20"/>
            </w:rPr>
          </w:rPrChange>
        </w:rPr>
        <w:t xml:space="preserve"> </w:t>
      </w:r>
      <w:ins w:id="164" w:author="Mara L. Isaacs" w:date="2017-12-29T03:56:00Z">
        <w:r w:rsidR="00A40284">
          <w:rPr>
            <w:rFonts w:asciiTheme="majorHAnsi" w:hAnsiTheme="majorHAnsi" w:cs="Times New Roman"/>
            <w:sz w:val="20"/>
            <w:szCs w:val="20"/>
          </w:rPr>
          <w:t xml:space="preserve">Spalding was named </w:t>
        </w:r>
      </w:ins>
      <w:r w:rsidRPr="00A40284">
        <w:rPr>
          <w:rFonts w:asciiTheme="majorHAnsi" w:hAnsiTheme="majorHAnsi" w:cs="Times New Roman"/>
          <w:sz w:val="20"/>
          <w:szCs w:val="20"/>
        </w:rPr>
        <w:t>Best New Artist at the 53rd Grammy Awards, an unprecedented achievement by a jazz musician. The subsequently released Radio Music Society brought pop music together with a mosaic array of jazz legends and musicians. Both albums have led international music charts and gained multiple awards and Grammys.</w:t>
      </w:r>
    </w:p>
    <w:p w14:paraId="01C26C9B" w14:textId="77777777" w:rsidR="00724F9A" w:rsidRPr="00F84BE0" w:rsidRDefault="00724F9A" w:rsidP="00724F9A">
      <w:pPr>
        <w:widowControl w:val="0"/>
        <w:autoSpaceDE w:val="0"/>
        <w:autoSpaceDN w:val="0"/>
        <w:adjustRightInd w:val="0"/>
        <w:rPr>
          <w:rFonts w:asciiTheme="majorHAnsi" w:hAnsiTheme="majorHAnsi" w:cs="Times New Roman"/>
          <w:sz w:val="20"/>
          <w:szCs w:val="20"/>
        </w:rPr>
      </w:pPr>
    </w:p>
    <w:p w14:paraId="42262C9F" w14:textId="77777777" w:rsidR="00724F9A" w:rsidRPr="004F47F8" w:rsidRDefault="00724F9A" w:rsidP="00724F9A">
      <w:pPr>
        <w:rPr>
          <w:rFonts w:asciiTheme="majorHAnsi" w:eastAsiaTheme="majorEastAsia" w:hAnsiTheme="majorHAnsi" w:cstheme="majorBidi"/>
          <w:b/>
          <w:sz w:val="20"/>
          <w:szCs w:val="20"/>
          <w:rPrChange w:id="165" w:author="Mara L. Isaacs" w:date="2017-12-28T21:46:00Z">
            <w:rPr>
              <w:rFonts w:asciiTheme="majorHAnsi" w:eastAsiaTheme="majorEastAsia" w:hAnsiTheme="majorHAnsi" w:cstheme="majorBidi"/>
              <w:b/>
              <w:sz w:val="20"/>
              <w:szCs w:val="20"/>
            </w:rPr>
          </w:rPrChange>
        </w:rPr>
      </w:pPr>
      <w:r w:rsidRPr="004F47F8">
        <w:rPr>
          <w:rFonts w:asciiTheme="majorHAnsi" w:eastAsiaTheme="majorEastAsia" w:hAnsiTheme="majorHAnsi" w:cstheme="majorBidi"/>
          <w:b/>
          <w:sz w:val="20"/>
          <w:szCs w:val="20"/>
          <w:rPrChange w:id="166" w:author="Mara L. Isaacs" w:date="2017-12-28T21:46:00Z">
            <w:rPr>
              <w:rFonts w:asciiTheme="majorHAnsi" w:eastAsiaTheme="majorEastAsia" w:hAnsiTheme="majorHAnsi" w:cstheme="majorBidi"/>
              <w:b/>
              <w:sz w:val="20"/>
              <w:szCs w:val="20"/>
            </w:rPr>
          </w:rPrChange>
        </w:rPr>
        <w:t>“Mr. Shorter’s mastery is in knocking down the wall between jazz and classical.”</w:t>
      </w:r>
    </w:p>
    <w:p w14:paraId="4D8ABA9C" w14:textId="77777777" w:rsidR="00724F9A" w:rsidRPr="004F47F8" w:rsidRDefault="00724F9A" w:rsidP="00724F9A">
      <w:pPr>
        <w:rPr>
          <w:rFonts w:asciiTheme="majorHAnsi" w:eastAsiaTheme="majorEastAsia" w:hAnsiTheme="majorHAnsi" w:cstheme="majorBidi"/>
          <w:b/>
          <w:sz w:val="20"/>
          <w:szCs w:val="20"/>
          <w:rPrChange w:id="167" w:author="Mara L. Isaacs" w:date="2017-12-28T21:46:00Z">
            <w:rPr>
              <w:rFonts w:asciiTheme="majorHAnsi" w:eastAsiaTheme="majorEastAsia" w:hAnsiTheme="majorHAnsi" w:cstheme="majorBidi"/>
              <w:b/>
              <w:sz w:val="20"/>
              <w:szCs w:val="20"/>
            </w:rPr>
          </w:rPrChange>
        </w:rPr>
      </w:pPr>
      <w:r w:rsidRPr="004F47F8">
        <w:rPr>
          <w:rFonts w:asciiTheme="majorHAnsi" w:eastAsiaTheme="majorEastAsia" w:hAnsiTheme="majorHAnsi" w:cstheme="majorBidi"/>
          <w:b/>
          <w:sz w:val="20"/>
          <w:szCs w:val="20"/>
          <w:rPrChange w:id="168" w:author="Mara L. Isaacs" w:date="2017-12-28T21:46:00Z">
            <w:rPr>
              <w:rFonts w:asciiTheme="majorHAnsi" w:eastAsiaTheme="majorEastAsia" w:hAnsiTheme="majorHAnsi" w:cstheme="majorBidi"/>
              <w:b/>
              <w:sz w:val="20"/>
              <w:szCs w:val="20"/>
            </w:rPr>
          </w:rPrChange>
        </w:rPr>
        <w:t>-New York Times</w:t>
      </w:r>
    </w:p>
    <w:p w14:paraId="08871B12" w14:textId="77777777" w:rsidR="00724F9A" w:rsidRPr="004F47F8" w:rsidRDefault="00724F9A" w:rsidP="00724F9A">
      <w:pPr>
        <w:widowControl w:val="0"/>
        <w:autoSpaceDE w:val="0"/>
        <w:autoSpaceDN w:val="0"/>
        <w:adjustRightInd w:val="0"/>
        <w:rPr>
          <w:rFonts w:asciiTheme="majorHAnsi" w:hAnsiTheme="majorHAnsi" w:cs="Times New Roman"/>
          <w:sz w:val="20"/>
          <w:szCs w:val="20"/>
          <w:rPrChange w:id="169" w:author="Mara L. Isaacs" w:date="2017-12-28T21:46:00Z">
            <w:rPr>
              <w:rFonts w:asciiTheme="majorHAnsi" w:hAnsiTheme="majorHAnsi" w:cs="Times New Roman"/>
              <w:sz w:val="20"/>
              <w:szCs w:val="20"/>
            </w:rPr>
          </w:rPrChange>
        </w:rPr>
      </w:pPr>
    </w:p>
    <w:p w14:paraId="16916A11" w14:textId="5B47430C" w:rsidR="0007271A" w:rsidRPr="004F47F8" w:rsidRDefault="352F4D77" w:rsidP="352F4D77">
      <w:pPr>
        <w:rPr>
          <w:rFonts w:asciiTheme="majorHAnsi" w:eastAsiaTheme="majorEastAsia" w:hAnsiTheme="majorHAnsi" w:cstheme="majorBidi"/>
          <w:sz w:val="20"/>
          <w:szCs w:val="20"/>
          <w:rPrChange w:id="170"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71" w:author="Mara L. Isaacs" w:date="2017-12-28T21:46:00Z">
            <w:rPr>
              <w:rFonts w:asciiTheme="majorHAnsi" w:eastAsiaTheme="majorEastAsia" w:hAnsiTheme="majorHAnsi" w:cstheme="majorBidi"/>
              <w:sz w:val="20"/>
              <w:szCs w:val="20"/>
            </w:rPr>
          </w:rPrChange>
        </w:rPr>
        <w:t>Timeline:</w:t>
      </w:r>
    </w:p>
    <w:p w14:paraId="40385C98" w14:textId="06DA96E5" w:rsidR="00E745A3" w:rsidRPr="004F47F8" w:rsidRDefault="352F4D77" w:rsidP="352F4D77">
      <w:pPr>
        <w:rPr>
          <w:rFonts w:asciiTheme="majorHAnsi" w:eastAsiaTheme="majorEastAsia" w:hAnsiTheme="majorHAnsi" w:cstheme="majorBidi"/>
          <w:sz w:val="20"/>
          <w:szCs w:val="20"/>
          <w:rPrChange w:id="172"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73" w:author="Mara L. Isaacs" w:date="2017-12-28T21:46:00Z">
            <w:rPr>
              <w:rFonts w:asciiTheme="majorHAnsi" w:eastAsiaTheme="majorEastAsia" w:hAnsiTheme="majorHAnsi" w:cstheme="majorBidi"/>
              <w:sz w:val="20"/>
              <w:szCs w:val="20"/>
            </w:rPr>
          </w:rPrChange>
        </w:rPr>
        <w:t>Anticipated premiere Fall 2019.</w:t>
      </w:r>
    </w:p>
    <w:p w14:paraId="071334BB" w14:textId="57E40B95" w:rsidR="004A65DF" w:rsidRPr="004F47F8" w:rsidRDefault="352F4D77" w:rsidP="352F4D77">
      <w:pPr>
        <w:rPr>
          <w:rFonts w:asciiTheme="majorHAnsi" w:eastAsiaTheme="majorEastAsia" w:hAnsiTheme="majorHAnsi" w:cstheme="majorBidi"/>
          <w:sz w:val="20"/>
          <w:szCs w:val="20"/>
          <w:rPrChange w:id="174"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75" w:author="Mara L. Isaacs" w:date="2017-12-28T21:46:00Z">
            <w:rPr>
              <w:rFonts w:asciiTheme="majorHAnsi" w:eastAsiaTheme="majorEastAsia" w:hAnsiTheme="majorHAnsi" w:cstheme="majorBidi"/>
              <w:sz w:val="20"/>
              <w:szCs w:val="20"/>
            </w:rPr>
          </w:rPrChange>
        </w:rPr>
        <w:t>Available for touring 2019-2020</w:t>
      </w:r>
    </w:p>
    <w:p w14:paraId="0ADB8212" w14:textId="77777777" w:rsidR="004A65DF" w:rsidRPr="004F47F8" w:rsidRDefault="004A65DF" w:rsidP="352F4D77">
      <w:pPr>
        <w:rPr>
          <w:rFonts w:asciiTheme="majorHAnsi" w:eastAsiaTheme="majorEastAsia" w:hAnsiTheme="majorHAnsi" w:cstheme="majorBidi"/>
          <w:sz w:val="20"/>
          <w:szCs w:val="20"/>
          <w:rPrChange w:id="176" w:author="Mara L. Isaacs" w:date="2017-12-28T21:46:00Z">
            <w:rPr>
              <w:rFonts w:asciiTheme="majorHAnsi" w:eastAsiaTheme="majorEastAsia" w:hAnsiTheme="majorHAnsi" w:cstheme="majorBidi"/>
              <w:sz w:val="20"/>
              <w:szCs w:val="20"/>
            </w:rPr>
          </w:rPrChange>
        </w:rPr>
      </w:pPr>
    </w:p>
    <w:p w14:paraId="53BF2C14" w14:textId="629D465E" w:rsidR="00541D10" w:rsidRPr="004F47F8" w:rsidRDefault="00541D10" w:rsidP="352F4D77">
      <w:pPr>
        <w:pBdr>
          <w:bottom w:val="single" w:sz="12" w:space="1" w:color="auto"/>
        </w:pBdr>
        <w:rPr>
          <w:rFonts w:asciiTheme="majorHAnsi" w:eastAsiaTheme="majorEastAsia" w:hAnsiTheme="majorHAnsi" w:cstheme="majorBidi"/>
          <w:sz w:val="20"/>
          <w:szCs w:val="20"/>
          <w:rPrChange w:id="177" w:author="Mara L. Isaacs" w:date="2017-12-28T21:46:00Z">
            <w:rPr>
              <w:rFonts w:asciiTheme="majorHAnsi" w:eastAsiaTheme="majorEastAsia" w:hAnsiTheme="majorHAnsi" w:cstheme="majorBidi"/>
              <w:sz w:val="20"/>
              <w:szCs w:val="20"/>
            </w:rPr>
          </w:rPrChange>
        </w:rPr>
      </w:pPr>
    </w:p>
    <w:p w14:paraId="5C23B16F" w14:textId="77777777" w:rsidR="00541D10" w:rsidRPr="004F47F8" w:rsidRDefault="00541D10" w:rsidP="352F4D77">
      <w:pPr>
        <w:pBdr>
          <w:bottom w:val="single" w:sz="12" w:space="1" w:color="auto"/>
        </w:pBdr>
        <w:rPr>
          <w:rFonts w:asciiTheme="majorHAnsi" w:eastAsiaTheme="majorEastAsia" w:hAnsiTheme="majorHAnsi" w:cstheme="majorBidi"/>
          <w:sz w:val="20"/>
          <w:szCs w:val="20"/>
          <w:rPrChange w:id="178" w:author="Mara L. Isaacs" w:date="2017-12-28T21:46:00Z">
            <w:rPr>
              <w:rFonts w:asciiTheme="majorHAnsi" w:eastAsiaTheme="majorEastAsia" w:hAnsiTheme="majorHAnsi" w:cstheme="majorBidi"/>
              <w:sz w:val="20"/>
              <w:szCs w:val="20"/>
            </w:rPr>
          </w:rPrChange>
        </w:rPr>
      </w:pPr>
    </w:p>
    <w:p w14:paraId="2AA4BE6D" w14:textId="45FD1E9F" w:rsidR="00702988" w:rsidRPr="004F47F8" w:rsidRDefault="00702988" w:rsidP="352F4D77">
      <w:pPr>
        <w:rPr>
          <w:rFonts w:asciiTheme="majorHAnsi" w:eastAsiaTheme="majorEastAsia" w:hAnsiTheme="majorHAnsi" w:cstheme="majorBidi"/>
          <w:sz w:val="20"/>
          <w:szCs w:val="20"/>
          <w:rPrChange w:id="179" w:author="Mara L. Isaacs" w:date="2017-12-28T21:46:00Z">
            <w:rPr>
              <w:rFonts w:asciiTheme="majorHAnsi" w:eastAsiaTheme="majorEastAsia" w:hAnsiTheme="majorHAnsi" w:cstheme="majorBidi"/>
              <w:sz w:val="20"/>
              <w:szCs w:val="20"/>
            </w:rPr>
          </w:rPrChange>
        </w:rPr>
      </w:pPr>
    </w:p>
    <w:p w14:paraId="1A8C934E" w14:textId="7EC38E4F" w:rsidR="00E745A3" w:rsidRPr="004F47F8" w:rsidRDefault="352F4D77" w:rsidP="352F4D77">
      <w:pPr>
        <w:rPr>
          <w:rFonts w:asciiTheme="majorHAnsi" w:eastAsiaTheme="majorEastAsia" w:hAnsiTheme="majorHAnsi" w:cstheme="majorBidi"/>
          <w:b/>
          <w:bCs/>
          <w:sz w:val="20"/>
          <w:szCs w:val="20"/>
          <w:rPrChange w:id="180"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181" w:author="Mara L. Isaacs" w:date="2017-12-28T21:46:00Z">
            <w:rPr>
              <w:rFonts w:asciiTheme="majorHAnsi" w:eastAsiaTheme="majorEastAsia" w:hAnsiTheme="majorHAnsi" w:cstheme="majorBidi"/>
              <w:b/>
              <w:bCs/>
              <w:sz w:val="20"/>
              <w:szCs w:val="20"/>
            </w:rPr>
          </w:rPrChange>
        </w:rPr>
        <w:t>PAGE 2 (4)</w:t>
      </w:r>
    </w:p>
    <w:p w14:paraId="0D2A12D3" w14:textId="77777777" w:rsidR="00C9202B" w:rsidRPr="004F47F8" w:rsidRDefault="352F4D77" w:rsidP="352F4D77">
      <w:pPr>
        <w:rPr>
          <w:rFonts w:asciiTheme="majorHAnsi" w:eastAsiaTheme="majorEastAsia" w:hAnsiTheme="majorHAnsi" w:cstheme="majorBidi"/>
          <w:sz w:val="20"/>
          <w:szCs w:val="20"/>
          <w:rPrChange w:id="182"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83" w:author="Mara L. Isaacs" w:date="2017-12-28T21:46:00Z">
            <w:rPr>
              <w:rFonts w:asciiTheme="majorHAnsi" w:eastAsiaTheme="majorEastAsia" w:hAnsiTheme="majorHAnsi" w:cstheme="majorBidi"/>
              <w:sz w:val="20"/>
              <w:szCs w:val="20"/>
            </w:rPr>
          </w:rPrChange>
        </w:rPr>
        <w:t>THEATRE FOR ONE</w:t>
      </w:r>
    </w:p>
    <w:p w14:paraId="6EAAE73C" w14:textId="2D75C988" w:rsidR="00201E7D" w:rsidRPr="004F47F8" w:rsidRDefault="352F4D77" w:rsidP="352F4D77">
      <w:pPr>
        <w:rPr>
          <w:rFonts w:asciiTheme="majorHAnsi" w:eastAsiaTheme="majorEastAsia" w:hAnsiTheme="majorHAnsi" w:cstheme="majorBidi"/>
          <w:sz w:val="20"/>
          <w:szCs w:val="20"/>
          <w:rPrChange w:id="184"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b/>
          <w:sz w:val="20"/>
          <w:szCs w:val="20"/>
          <w:rPrChange w:id="185" w:author="Mara L. Isaacs" w:date="2017-12-28T21:46:00Z">
            <w:rPr>
              <w:rFonts w:asciiTheme="majorHAnsi" w:eastAsiaTheme="majorEastAsia" w:hAnsiTheme="majorHAnsi" w:cstheme="majorBidi"/>
              <w:b/>
              <w:sz w:val="20"/>
              <w:szCs w:val="20"/>
            </w:rPr>
          </w:rPrChange>
        </w:rPr>
        <w:t>Christine Jones</w:t>
      </w:r>
      <w:r w:rsidRPr="004F47F8">
        <w:rPr>
          <w:rFonts w:asciiTheme="majorHAnsi" w:eastAsiaTheme="majorEastAsia" w:hAnsiTheme="majorHAnsi" w:cstheme="majorBidi"/>
          <w:sz w:val="20"/>
          <w:szCs w:val="20"/>
          <w:rPrChange w:id="186" w:author="Mara L. Isaacs" w:date="2017-12-28T21:46:00Z">
            <w:rPr>
              <w:rFonts w:asciiTheme="majorHAnsi" w:eastAsiaTheme="majorEastAsia" w:hAnsiTheme="majorHAnsi" w:cstheme="majorBidi"/>
              <w:sz w:val="20"/>
              <w:szCs w:val="20"/>
            </w:rPr>
          </w:rPrChange>
        </w:rPr>
        <w:t>, Artistic Director</w:t>
      </w:r>
    </w:p>
    <w:p w14:paraId="4B0552A9" w14:textId="695D836F" w:rsidR="00C9202B" w:rsidRPr="004F47F8" w:rsidRDefault="352F4D77" w:rsidP="352F4D77">
      <w:pPr>
        <w:pStyle w:val="NormalWeb"/>
        <w:jc w:val="both"/>
        <w:rPr>
          <w:rFonts w:asciiTheme="majorHAnsi" w:eastAsiaTheme="majorEastAsia" w:hAnsiTheme="majorHAnsi" w:cstheme="majorBidi"/>
          <w:rPrChange w:id="187" w:author="Mara L. Isaacs" w:date="2017-12-28T21:46:00Z">
            <w:rPr>
              <w:rFonts w:asciiTheme="majorHAnsi" w:eastAsiaTheme="majorEastAsia" w:hAnsiTheme="majorHAnsi" w:cstheme="majorBidi"/>
            </w:rPr>
          </w:rPrChange>
        </w:rPr>
      </w:pPr>
      <w:r w:rsidRPr="004F47F8">
        <w:rPr>
          <w:rStyle w:val="Strong"/>
          <w:rFonts w:asciiTheme="majorHAnsi" w:eastAsiaTheme="majorEastAsia" w:hAnsiTheme="majorHAnsi" w:cstheme="majorBidi"/>
          <w:rPrChange w:id="188" w:author="Mara L. Isaacs" w:date="2017-12-28T21:46:00Z">
            <w:rPr>
              <w:rStyle w:val="Strong"/>
              <w:rFonts w:asciiTheme="majorHAnsi" w:eastAsiaTheme="majorEastAsia" w:hAnsiTheme="majorHAnsi" w:cstheme="majorBidi"/>
            </w:rPr>
          </w:rPrChange>
        </w:rPr>
        <w:t>Theatre for One</w:t>
      </w:r>
      <w:r w:rsidRPr="004F47F8">
        <w:rPr>
          <w:rFonts w:asciiTheme="majorHAnsi" w:eastAsiaTheme="majorEastAsia" w:hAnsiTheme="majorHAnsi" w:cstheme="majorBidi"/>
          <w:rPrChange w:id="189" w:author="Mara L. Isaacs" w:date="2017-12-28T21:46:00Z">
            <w:rPr>
              <w:rFonts w:asciiTheme="majorHAnsi" w:eastAsiaTheme="majorEastAsia" w:hAnsiTheme="majorHAnsi" w:cstheme="majorBidi"/>
            </w:rPr>
          </w:rPrChange>
        </w:rPr>
        <w:t xml:space="preserve"> is a mobile state-of-the-art performance space for one actor and one audience member. Conceived by Artistic Director </w:t>
      </w:r>
      <w:r w:rsidRPr="004F47F8">
        <w:rPr>
          <w:rStyle w:val="Strong"/>
          <w:rFonts w:asciiTheme="majorHAnsi" w:eastAsiaTheme="majorEastAsia" w:hAnsiTheme="majorHAnsi" w:cstheme="majorBidi"/>
          <w:rPrChange w:id="190" w:author="Mara L. Isaacs" w:date="2017-12-28T21:46:00Z">
            <w:rPr>
              <w:rStyle w:val="Strong"/>
              <w:rFonts w:asciiTheme="majorHAnsi" w:eastAsiaTheme="majorEastAsia" w:hAnsiTheme="majorHAnsi" w:cstheme="majorBidi"/>
            </w:rPr>
          </w:rPrChange>
        </w:rPr>
        <w:t>Christine Jones</w:t>
      </w:r>
      <w:r w:rsidRPr="004F47F8">
        <w:rPr>
          <w:rFonts w:asciiTheme="majorHAnsi" w:eastAsiaTheme="majorEastAsia" w:hAnsiTheme="majorHAnsi" w:cstheme="majorBidi"/>
          <w:rPrChange w:id="191" w:author="Mara L. Isaacs" w:date="2017-12-28T21:46:00Z">
            <w:rPr>
              <w:rFonts w:asciiTheme="majorHAnsi" w:eastAsiaTheme="majorEastAsia" w:hAnsiTheme="majorHAnsi" w:cstheme="majorBidi"/>
            </w:rPr>
          </w:rPrChange>
        </w:rPr>
        <w:t xml:space="preserve"> and designed by </w:t>
      </w:r>
      <w:r w:rsidR="00D929A6" w:rsidRPr="004F47F8">
        <w:rPr>
          <w:rFonts w:asciiTheme="majorHAnsi" w:hAnsiTheme="majorHAnsi"/>
          <w:rPrChange w:id="192" w:author="Mara L. Isaacs" w:date="2017-12-28T21:46:00Z">
            <w:rPr/>
          </w:rPrChange>
        </w:rPr>
        <w:fldChar w:fldCharType="begin"/>
      </w:r>
      <w:r w:rsidR="00D929A6" w:rsidRPr="004F47F8">
        <w:rPr>
          <w:rFonts w:asciiTheme="majorHAnsi" w:hAnsiTheme="majorHAnsi"/>
          <w:rPrChange w:id="193" w:author="Mara L. Isaacs" w:date="2017-12-28T21:46:00Z">
            <w:rPr/>
          </w:rPrChange>
        </w:rPr>
        <w:instrText xml:space="preserve"> HYPERLINK "http://www.lot-ek.com/" \h </w:instrText>
      </w:r>
      <w:r w:rsidR="00D929A6" w:rsidRPr="004F47F8">
        <w:rPr>
          <w:rFonts w:asciiTheme="majorHAnsi" w:hAnsiTheme="majorHAnsi"/>
          <w:rPrChange w:id="194" w:author="Mara L. Isaacs" w:date="2017-12-28T21:46:00Z">
            <w:rPr/>
          </w:rPrChange>
        </w:rPr>
        <w:fldChar w:fldCharType="separate"/>
      </w:r>
      <w:r w:rsidRPr="004F47F8">
        <w:rPr>
          <w:rStyle w:val="Strong"/>
          <w:rFonts w:asciiTheme="majorHAnsi" w:eastAsiaTheme="majorEastAsia" w:hAnsiTheme="majorHAnsi" w:cstheme="majorBidi"/>
          <w:u w:val="single"/>
          <w:rPrChange w:id="195" w:author="Mara L. Isaacs" w:date="2017-12-28T21:46:00Z">
            <w:rPr>
              <w:rStyle w:val="Strong"/>
              <w:rFonts w:asciiTheme="majorHAnsi" w:eastAsiaTheme="majorEastAsia" w:hAnsiTheme="majorHAnsi" w:cstheme="majorBidi"/>
              <w:u w:val="single"/>
            </w:rPr>
          </w:rPrChange>
        </w:rPr>
        <w:t>LOT-EK</w:t>
      </w:r>
      <w:r w:rsidR="00D929A6" w:rsidRPr="004F47F8">
        <w:rPr>
          <w:rStyle w:val="Strong"/>
          <w:rFonts w:asciiTheme="majorHAnsi" w:eastAsiaTheme="majorEastAsia" w:hAnsiTheme="majorHAnsi" w:cstheme="majorBidi"/>
          <w:u w:val="single"/>
          <w:rPrChange w:id="196" w:author="Mara L. Isaacs" w:date="2017-12-28T21:46:00Z">
            <w:rPr>
              <w:rStyle w:val="Strong"/>
              <w:rFonts w:asciiTheme="majorHAnsi" w:eastAsiaTheme="majorEastAsia" w:hAnsiTheme="majorHAnsi" w:cstheme="majorBidi"/>
              <w:u w:val="single"/>
            </w:rPr>
          </w:rPrChange>
        </w:rPr>
        <w:fldChar w:fldCharType="end"/>
      </w:r>
      <w:r w:rsidRPr="004F47F8">
        <w:rPr>
          <w:rFonts w:asciiTheme="majorHAnsi" w:eastAsiaTheme="majorEastAsia" w:hAnsiTheme="majorHAnsi" w:cstheme="majorBidi"/>
          <w:rPrChange w:id="197" w:author="Mara L. Isaacs" w:date="2017-12-28T21:46:00Z">
            <w:rPr>
              <w:rFonts w:asciiTheme="majorHAnsi" w:eastAsiaTheme="majorEastAsia" w:hAnsiTheme="majorHAnsi" w:cstheme="majorBidi"/>
            </w:rPr>
          </w:rPrChange>
        </w:rPr>
        <w:t xml:space="preserve"> architects, Theatre for One commissions new work created specifically for this venue's one-to-one relationship. Embracing serendipity and spontaneity, Theatre for One is presented in public spaces in which audience members are invited to engage in an intimate theatrical exchange and enter the theatre space not knowing what to expect. Actor and audience member encounter each other as strangers in this suspended space and through the course of the performance allow the divisions and distinctions that separate us to dissolve.</w:t>
      </w:r>
    </w:p>
    <w:p w14:paraId="2640EEEB" w14:textId="58CB1B7A" w:rsidR="00676765" w:rsidRPr="004F47F8" w:rsidRDefault="352F4D77" w:rsidP="352F4D77">
      <w:pPr>
        <w:pStyle w:val="NormalWeb"/>
        <w:jc w:val="both"/>
        <w:rPr>
          <w:rFonts w:asciiTheme="majorHAnsi" w:eastAsiaTheme="majorEastAsia" w:hAnsiTheme="majorHAnsi" w:cstheme="majorBidi"/>
          <w:rPrChange w:id="198" w:author="Mara L. Isaacs" w:date="2017-12-28T21:46:00Z">
            <w:rPr>
              <w:rFonts w:asciiTheme="majorHAnsi" w:eastAsiaTheme="majorEastAsia" w:hAnsiTheme="majorHAnsi" w:cstheme="majorBidi"/>
            </w:rPr>
          </w:rPrChange>
        </w:rPr>
      </w:pPr>
      <w:r w:rsidRPr="004F47F8">
        <w:rPr>
          <w:rFonts w:asciiTheme="majorHAnsi" w:eastAsiaTheme="majorEastAsia" w:hAnsiTheme="majorHAnsi" w:cstheme="majorBidi"/>
          <w:rPrChange w:id="199" w:author="Mara L. Isaacs" w:date="2017-12-28T21:46:00Z">
            <w:rPr>
              <w:rFonts w:asciiTheme="majorHAnsi" w:eastAsiaTheme="majorEastAsia" w:hAnsiTheme="majorHAnsi" w:cstheme="majorBidi"/>
            </w:rPr>
          </w:rPrChange>
        </w:rPr>
        <w:lastRenderedPageBreak/>
        <w:t xml:space="preserve">Theatre for One has commissioned several short plays by Lynn Nottage, Jose Rivera, Bill Irwin, John </w:t>
      </w:r>
      <w:proofErr w:type="spellStart"/>
      <w:r w:rsidRPr="004F47F8">
        <w:rPr>
          <w:rFonts w:asciiTheme="majorHAnsi" w:eastAsiaTheme="majorEastAsia" w:hAnsiTheme="majorHAnsi" w:cstheme="majorBidi"/>
          <w:rPrChange w:id="200" w:author="Mara L. Isaacs" w:date="2017-12-28T21:46:00Z">
            <w:rPr>
              <w:rFonts w:asciiTheme="majorHAnsi" w:eastAsiaTheme="majorEastAsia" w:hAnsiTheme="majorHAnsi" w:cstheme="majorBidi"/>
            </w:rPr>
          </w:rPrChange>
        </w:rPr>
        <w:t>Guare</w:t>
      </w:r>
      <w:proofErr w:type="spellEnd"/>
      <w:r w:rsidRPr="004F47F8">
        <w:rPr>
          <w:rFonts w:asciiTheme="majorHAnsi" w:eastAsiaTheme="majorEastAsia" w:hAnsiTheme="majorHAnsi" w:cstheme="majorBidi"/>
          <w:rPrChange w:id="201" w:author="Mara L. Isaacs" w:date="2017-12-28T21:46:00Z">
            <w:rPr>
              <w:rFonts w:asciiTheme="majorHAnsi" w:eastAsiaTheme="majorEastAsia" w:hAnsiTheme="majorHAnsi" w:cstheme="majorBidi"/>
            </w:rPr>
          </w:rPrChange>
        </w:rPr>
        <w:t xml:space="preserve">, David Henry Hwang, Naomi Wallace and many others for its mobile unit. </w:t>
      </w:r>
    </w:p>
    <w:p w14:paraId="241A78D3" w14:textId="5813E258" w:rsidR="00C9202B" w:rsidRPr="004F47F8" w:rsidRDefault="352F4D77" w:rsidP="352F4D77">
      <w:pPr>
        <w:pStyle w:val="NormalWeb"/>
        <w:jc w:val="both"/>
        <w:rPr>
          <w:rFonts w:asciiTheme="majorHAnsi" w:eastAsiaTheme="majorEastAsia" w:hAnsiTheme="majorHAnsi" w:cstheme="majorBidi"/>
          <w:rPrChange w:id="202" w:author="Mara L. Isaacs" w:date="2017-12-28T21:46:00Z">
            <w:rPr>
              <w:rFonts w:asciiTheme="majorHAnsi" w:eastAsiaTheme="majorEastAsia" w:hAnsiTheme="majorHAnsi" w:cstheme="majorBidi"/>
            </w:rPr>
          </w:rPrChange>
        </w:rPr>
      </w:pPr>
      <w:r w:rsidRPr="004F47F8">
        <w:rPr>
          <w:rFonts w:asciiTheme="majorHAnsi" w:eastAsiaTheme="majorEastAsia" w:hAnsiTheme="majorHAnsi" w:cstheme="majorBidi"/>
          <w:rPrChange w:id="203" w:author="Mara L. Isaacs" w:date="2017-12-28T21:46:00Z">
            <w:rPr>
              <w:rFonts w:asciiTheme="majorHAnsi" w:eastAsiaTheme="majorEastAsia" w:hAnsiTheme="majorHAnsi" w:cstheme="majorBidi"/>
            </w:rPr>
          </w:rPrChange>
        </w:rPr>
        <w:t>Available for touring and customized residencies and commissions created in collaboration with host venues.</w:t>
      </w:r>
    </w:p>
    <w:p w14:paraId="269A0D1F" w14:textId="2343783C" w:rsidR="00C9202B" w:rsidRPr="00F84BE0" w:rsidRDefault="00111976" w:rsidP="352F4D77">
      <w:pPr>
        <w:rPr>
          <w:rFonts w:asciiTheme="majorHAnsi" w:eastAsiaTheme="majorEastAsia" w:hAnsiTheme="majorHAnsi" w:cstheme="majorBidi"/>
          <w:sz w:val="20"/>
          <w:szCs w:val="20"/>
        </w:rPr>
      </w:pPr>
      <w:ins w:id="204" w:author="Mara L. Isaacs" w:date="2017-12-28T23:55:00Z">
        <w:r>
          <w:rPr>
            <w:rFonts w:asciiTheme="majorHAnsi" w:eastAsiaTheme="majorEastAsia" w:hAnsiTheme="majorHAnsi" w:cstheme="majorBidi"/>
            <w:sz w:val="20"/>
            <w:szCs w:val="20"/>
          </w:rPr>
          <w:t>H</w:t>
        </w:r>
      </w:ins>
      <w:del w:id="205" w:author="Mara L. Isaacs" w:date="2017-12-28T23:55:00Z">
        <w:r w:rsidR="352F4D77" w:rsidRPr="00111976" w:rsidDel="00111976">
          <w:rPr>
            <w:rFonts w:asciiTheme="majorHAnsi" w:eastAsiaTheme="majorEastAsia" w:hAnsiTheme="majorHAnsi" w:cstheme="majorBidi"/>
            <w:sz w:val="20"/>
            <w:szCs w:val="20"/>
          </w:rPr>
          <w:delText>Past and present h</w:delText>
        </w:r>
      </w:del>
      <w:r w:rsidR="352F4D77" w:rsidRPr="00111976">
        <w:rPr>
          <w:rFonts w:asciiTheme="majorHAnsi" w:eastAsiaTheme="majorEastAsia" w:hAnsiTheme="majorHAnsi" w:cstheme="majorBidi"/>
          <w:sz w:val="20"/>
          <w:szCs w:val="20"/>
        </w:rPr>
        <w:t xml:space="preserve">ost venues include: Times Square Alliance for Public Art, Signature Theatre (NYC), </w:t>
      </w:r>
      <w:proofErr w:type="spellStart"/>
      <w:r w:rsidR="352F4D77" w:rsidRPr="00111976">
        <w:rPr>
          <w:rFonts w:asciiTheme="majorHAnsi" w:eastAsiaTheme="majorEastAsia" w:hAnsiTheme="majorHAnsi" w:cstheme="majorBidi"/>
          <w:sz w:val="20"/>
          <w:szCs w:val="20"/>
        </w:rPr>
        <w:t>ArtsBrookfield</w:t>
      </w:r>
      <w:proofErr w:type="spellEnd"/>
      <w:r w:rsidR="352F4D77" w:rsidRPr="00111976">
        <w:rPr>
          <w:rFonts w:asciiTheme="majorHAnsi" w:eastAsiaTheme="majorEastAsia" w:hAnsiTheme="majorHAnsi" w:cstheme="majorBidi"/>
          <w:sz w:val="20"/>
          <w:szCs w:val="20"/>
        </w:rPr>
        <w:t>, Princeton University/Lewis Center for the Arts, Fairfield University/Quick Center for the Arts, the University of Arkansas</w:t>
      </w:r>
    </w:p>
    <w:p w14:paraId="22A6983C" w14:textId="77777777" w:rsidR="002C49FA" w:rsidRDefault="002C49FA" w:rsidP="352F4D77">
      <w:pPr>
        <w:rPr>
          <w:ins w:id="206" w:author="Mara L. Isaacs" w:date="2017-12-28T23:55:00Z"/>
          <w:rFonts w:asciiTheme="majorHAnsi" w:eastAsiaTheme="majorEastAsia" w:hAnsiTheme="majorHAnsi" w:cstheme="majorBidi"/>
          <w:sz w:val="20"/>
          <w:szCs w:val="20"/>
        </w:rPr>
      </w:pPr>
    </w:p>
    <w:p w14:paraId="6E685E66" w14:textId="61E088E7" w:rsidR="00111976" w:rsidRDefault="00111976" w:rsidP="352F4D77">
      <w:pPr>
        <w:rPr>
          <w:ins w:id="207" w:author="Mara L. Isaacs" w:date="2017-12-28T23:55:00Z"/>
          <w:rFonts w:asciiTheme="majorHAnsi" w:eastAsiaTheme="majorEastAsia" w:hAnsiTheme="majorHAnsi" w:cstheme="majorBidi"/>
          <w:sz w:val="20"/>
          <w:szCs w:val="20"/>
        </w:rPr>
      </w:pPr>
      <w:ins w:id="208" w:author="Mara L. Isaacs" w:date="2017-12-28T23:55:00Z">
        <w:r>
          <w:rPr>
            <w:rFonts w:asciiTheme="majorHAnsi" w:eastAsiaTheme="majorEastAsia" w:hAnsiTheme="majorHAnsi" w:cstheme="majorBidi"/>
            <w:sz w:val="20"/>
            <w:szCs w:val="20"/>
          </w:rPr>
          <w:t>Made possible with the generous assistance of New York Live Arts</w:t>
        </w:r>
      </w:ins>
    </w:p>
    <w:p w14:paraId="4637B326" w14:textId="77777777" w:rsidR="00111976" w:rsidRPr="00111976" w:rsidRDefault="00111976" w:rsidP="352F4D77">
      <w:pPr>
        <w:rPr>
          <w:rFonts w:asciiTheme="majorHAnsi" w:eastAsiaTheme="majorEastAsia" w:hAnsiTheme="majorHAnsi" w:cstheme="majorBidi"/>
          <w:sz w:val="20"/>
          <w:szCs w:val="20"/>
        </w:rPr>
      </w:pPr>
    </w:p>
    <w:p w14:paraId="7EF62943" w14:textId="77777777" w:rsidR="00C9202B" w:rsidRPr="004F47F8" w:rsidRDefault="352F4D77" w:rsidP="352F4D77">
      <w:pPr>
        <w:rPr>
          <w:rFonts w:asciiTheme="majorHAnsi" w:eastAsiaTheme="majorEastAsia" w:hAnsiTheme="majorHAnsi" w:cstheme="majorBidi"/>
          <w:b/>
          <w:bCs/>
          <w:sz w:val="20"/>
          <w:szCs w:val="20"/>
          <w:rPrChange w:id="209" w:author="Mara L. Isaacs" w:date="2017-12-28T21:46:00Z">
            <w:rPr>
              <w:rFonts w:asciiTheme="majorHAnsi" w:eastAsiaTheme="majorEastAsia" w:hAnsiTheme="majorHAnsi" w:cstheme="majorBidi"/>
              <w:b/>
              <w:bCs/>
              <w:sz w:val="20"/>
              <w:szCs w:val="20"/>
            </w:rPr>
          </w:rPrChange>
        </w:rPr>
      </w:pPr>
      <w:r w:rsidRPr="00F84BE0">
        <w:rPr>
          <w:rFonts w:asciiTheme="majorHAnsi" w:eastAsiaTheme="majorEastAsia" w:hAnsiTheme="majorHAnsi" w:cstheme="majorBidi"/>
          <w:b/>
          <w:bCs/>
          <w:sz w:val="20"/>
          <w:szCs w:val="20"/>
        </w:rPr>
        <w:t>"Theatre for On</w:t>
      </w:r>
      <w:r w:rsidRPr="004F47F8">
        <w:rPr>
          <w:rFonts w:asciiTheme="majorHAnsi" w:eastAsiaTheme="majorEastAsia" w:hAnsiTheme="majorHAnsi" w:cstheme="majorBidi"/>
          <w:b/>
          <w:bCs/>
          <w:sz w:val="20"/>
          <w:szCs w:val="20"/>
          <w:rPrChange w:id="210" w:author="Mara L. Isaacs" w:date="2017-12-28T21:46:00Z">
            <w:rPr>
              <w:rFonts w:asciiTheme="majorHAnsi" w:eastAsiaTheme="majorEastAsia" w:hAnsiTheme="majorHAnsi" w:cstheme="majorBidi"/>
              <w:b/>
              <w:bCs/>
              <w:sz w:val="20"/>
              <w:szCs w:val="20"/>
            </w:rPr>
          </w:rPrChange>
        </w:rPr>
        <w:t>e is an unforgettable, radically human experience." </w:t>
      </w:r>
    </w:p>
    <w:p w14:paraId="4499E8B9" w14:textId="601652CD" w:rsidR="00C9202B" w:rsidRPr="004F47F8" w:rsidRDefault="352F4D77" w:rsidP="352F4D77">
      <w:pPr>
        <w:pStyle w:val="ListParagraph"/>
        <w:numPr>
          <w:ilvl w:val="0"/>
          <w:numId w:val="1"/>
        </w:numPr>
        <w:rPr>
          <w:rFonts w:asciiTheme="majorHAnsi" w:hAnsiTheme="majorHAnsi"/>
          <w:b/>
          <w:bCs/>
          <w:color w:val="000000" w:themeColor="text1"/>
          <w:sz w:val="20"/>
          <w:szCs w:val="20"/>
          <w:rPrChange w:id="211" w:author="Mara L. Isaacs" w:date="2017-12-28T21:46:00Z">
            <w:rPr>
              <w:rFonts w:asciiTheme="majorHAnsi" w:hAnsiTheme="majorHAnsi"/>
              <w:b/>
              <w:bCs/>
              <w:color w:val="000000" w:themeColor="text1"/>
              <w:sz w:val="20"/>
              <w:szCs w:val="20"/>
            </w:rPr>
          </w:rPrChange>
        </w:rPr>
      </w:pPr>
      <w:r w:rsidRPr="004F47F8">
        <w:rPr>
          <w:rFonts w:asciiTheme="majorHAnsi" w:eastAsiaTheme="majorEastAsia" w:hAnsiTheme="majorHAnsi" w:cstheme="majorBidi"/>
          <w:b/>
          <w:bCs/>
          <w:sz w:val="20"/>
          <w:szCs w:val="20"/>
          <w:rPrChange w:id="212" w:author="Mara L. Isaacs" w:date="2017-12-28T21:46:00Z">
            <w:rPr>
              <w:rFonts w:asciiTheme="majorHAnsi" w:eastAsiaTheme="majorEastAsia" w:hAnsiTheme="majorHAnsi" w:cstheme="majorBidi"/>
              <w:b/>
              <w:bCs/>
              <w:sz w:val="20"/>
              <w:szCs w:val="20"/>
            </w:rPr>
          </w:rPrChange>
        </w:rPr>
        <w:t>David Cote, Time Out New York</w:t>
      </w:r>
    </w:p>
    <w:p w14:paraId="191BF1C2" w14:textId="77777777" w:rsidR="0002271C" w:rsidRPr="004F47F8" w:rsidRDefault="0002271C" w:rsidP="352F4D77">
      <w:pPr>
        <w:ind w:left="360"/>
        <w:rPr>
          <w:rFonts w:asciiTheme="majorHAnsi" w:eastAsiaTheme="majorEastAsia" w:hAnsiTheme="majorHAnsi" w:cstheme="majorBidi"/>
          <w:b/>
          <w:bCs/>
          <w:sz w:val="20"/>
          <w:szCs w:val="20"/>
          <w:rPrChange w:id="213" w:author="Mara L. Isaacs" w:date="2017-12-28T21:46:00Z">
            <w:rPr>
              <w:rFonts w:asciiTheme="majorHAnsi" w:eastAsiaTheme="majorEastAsia" w:hAnsiTheme="majorHAnsi" w:cstheme="majorBidi"/>
              <w:b/>
              <w:bCs/>
              <w:sz w:val="20"/>
              <w:szCs w:val="20"/>
            </w:rPr>
          </w:rPrChange>
        </w:rPr>
      </w:pPr>
    </w:p>
    <w:p w14:paraId="5F81E4EF" w14:textId="77777777" w:rsidR="00503CBA" w:rsidRPr="004F47F8" w:rsidRDefault="352F4D77" w:rsidP="352F4D77">
      <w:pPr>
        <w:rPr>
          <w:rFonts w:asciiTheme="majorHAnsi" w:eastAsiaTheme="majorEastAsia" w:hAnsiTheme="majorHAnsi" w:cstheme="majorBidi"/>
          <w:b/>
          <w:bCs/>
          <w:sz w:val="20"/>
          <w:szCs w:val="20"/>
          <w:rPrChange w:id="214"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215" w:author="Mara L. Isaacs" w:date="2017-12-28T21:46:00Z">
            <w:rPr>
              <w:rFonts w:asciiTheme="majorHAnsi" w:eastAsiaTheme="majorEastAsia" w:hAnsiTheme="majorHAnsi" w:cstheme="majorBidi"/>
              <w:b/>
              <w:bCs/>
              <w:sz w:val="20"/>
              <w:szCs w:val="20"/>
            </w:rPr>
          </w:rPrChange>
        </w:rPr>
        <w:t>"One of the most powerful (and unusual) theatrical experiences available in a city crawling with them."</w:t>
      </w:r>
      <w:r w:rsidR="00503CBA" w:rsidRPr="004F47F8">
        <w:rPr>
          <w:rFonts w:asciiTheme="majorHAnsi" w:hAnsiTheme="majorHAnsi"/>
          <w:sz w:val="20"/>
          <w:szCs w:val="20"/>
          <w:rPrChange w:id="216" w:author="Mara L. Isaacs" w:date="2017-12-28T21:46:00Z">
            <w:rPr>
              <w:rFonts w:asciiTheme="majorHAnsi" w:hAnsiTheme="majorHAnsi"/>
              <w:sz w:val="20"/>
              <w:szCs w:val="20"/>
            </w:rPr>
          </w:rPrChange>
        </w:rPr>
        <w:br/>
      </w:r>
      <w:r w:rsidRPr="004F47F8">
        <w:rPr>
          <w:rFonts w:asciiTheme="majorHAnsi" w:eastAsiaTheme="majorEastAsia" w:hAnsiTheme="majorHAnsi" w:cstheme="majorBidi"/>
          <w:b/>
          <w:bCs/>
          <w:sz w:val="20"/>
          <w:szCs w:val="20"/>
          <w:rPrChange w:id="217" w:author="Mara L. Isaacs" w:date="2017-12-28T21:46:00Z">
            <w:rPr>
              <w:rFonts w:asciiTheme="majorHAnsi" w:eastAsiaTheme="majorEastAsia" w:hAnsiTheme="majorHAnsi" w:cstheme="majorBidi"/>
              <w:b/>
              <w:bCs/>
              <w:sz w:val="20"/>
              <w:szCs w:val="20"/>
            </w:rPr>
          </w:rPrChange>
        </w:rPr>
        <w:t>--Jesse Green, New York Magazine</w:t>
      </w:r>
    </w:p>
    <w:p w14:paraId="75002C0B" w14:textId="77777777" w:rsidR="002C49FA" w:rsidRPr="004F47F8" w:rsidRDefault="002C49FA" w:rsidP="352F4D77">
      <w:pPr>
        <w:rPr>
          <w:rFonts w:asciiTheme="majorHAnsi" w:eastAsiaTheme="majorEastAsia" w:hAnsiTheme="majorHAnsi" w:cstheme="majorBidi"/>
          <w:sz w:val="20"/>
          <w:szCs w:val="20"/>
          <w:rPrChange w:id="218" w:author="Mara L. Isaacs" w:date="2017-12-28T21:46:00Z">
            <w:rPr>
              <w:rFonts w:asciiTheme="majorHAnsi" w:eastAsiaTheme="majorEastAsia" w:hAnsiTheme="majorHAnsi" w:cstheme="majorBidi"/>
              <w:sz w:val="20"/>
              <w:szCs w:val="20"/>
            </w:rPr>
          </w:rPrChange>
        </w:rPr>
      </w:pPr>
    </w:p>
    <w:p w14:paraId="2481566B" w14:textId="10DD060A" w:rsidR="00AC586A" w:rsidRPr="004F47F8" w:rsidRDefault="00D929A6" w:rsidP="352F4D77">
      <w:pPr>
        <w:rPr>
          <w:rFonts w:asciiTheme="majorHAnsi" w:eastAsiaTheme="majorEastAsia" w:hAnsiTheme="majorHAnsi" w:cstheme="majorBidi"/>
          <w:sz w:val="20"/>
          <w:szCs w:val="20"/>
          <w:u w:val="single"/>
          <w:rPrChange w:id="219" w:author="Mara L. Isaacs" w:date="2017-12-28T21:46:00Z">
            <w:rPr>
              <w:rFonts w:asciiTheme="majorHAnsi" w:eastAsiaTheme="majorEastAsia" w:hAnsiTheme="majorHAnsi" w:cstheme="majorBidi"/>
              <w:sz w:val="20"/>
              <w:szCs w:val="20"/>
              <w:u w:val="single"/>
            </w:rPr>
          </w:rPrChange>
        </w:rPr>
      </w:pPr>
      <w:r w:rsidRPr="004F47F8">
        <w:rPr>
          <w:rFonts w:asciiTheme="majorHAnsi" w:hAnsiTheme="majorHAnsi"/>
          <w:sz w:val="20"/>
          <w:szCs w:val="20"/>
          <w:rPrChange w:id="220" w:author="Mara L. Isaacs" w:date="2017-12-28T21:46:00Z">
            <w:rPr/>
          </w:rPrChange>
        </w:rPr>
        <w:fldChar w:fldCharType="begin"/>
      </w:r>
      <w:r w:rsidRPr="004F47F8">
        <w:rPr>
          <w:rFonts w:asciiTheme="majorHAnsi" w:hAnsiTheme="majorHAnsi"/>
          <w:sz w:val="20"/>
          <w:szCs w:val="20"/>
          <w:rPrChange w:id="221" w:author="Mara L. Isaacs" w:date="2017-12-28T21:46:00Z">
            <w:rPr/>
          </w:rPrChange>
        </w:rPr>
        <w:instrText xml:space="preserve"> HYPERLINK "http://www.theatreforone.com" \h </w:instrText>
      </w:r>
      <w:r w:rsidRPr="004F47F8">
        <w:rPr>
          <w:rFonts w:asciiTheme="majorHAnsi" w:hAnsiTheme="majorHAnsi"/>
          <w:sz w:val="20"/>
          <w:szCs w:val="20"/>
          <w:rPrChange w:id="222" w:author="Mara L. Isaacs" w:date="2017-12-28T21:46:00Z">
            <w:rPr/>
          </w:rPrChange>
        </w:rPr>
        <w:fldChar w:fldCharType="separate"/>
      </w:r>
      <w:r w:rsidR="352F4D77" w:rsidRPr="004F47F8">
        <w:rPr>
          <w:rStyle w:val="Hyperlink"/>
          <w:rFonts w:asciiTheme="majorHAnsi" w:eastAsiaTheme="majorEastAsia" w:hAnsiTheme="majorHAnsi" w:cstheme="majorBidi"/>
          <w:color w:val="auto"/>
          <w:sz w:val="20"/>
          <w:szCs w:val="20"/>
          <w:rPrChange w:id="223" w:author="Mara L. Isaacs" w:date="2017-12-28T21:46:00Z">
            <w:rPr>
              <w:rStyle w:val="Hyperlink"/>
              <w:rFonts w:asciiTheme="majorHAnsi" w:eastAsiaTheme="majorEastAsia" w:hAnsiTheme="majorHAnsi" w:cstheme="majorBidi"/>
              <w:color w:val="auto"/>
              <w:sz w:val="20"/>
              <w:szCs w:val="20"/>
            </w:rPr>
          </w:rPrChange>
        </w:rPr>
        <w:t>www.theatreforone.com</w:t>
      </w:r>
      <w:r w:rsidRPr="004F47F8">
        <w:rPr>
          <w:rStyle w:val="Hyperlink"/>
          <w:rFonts w:asciiTheme="majorHAnsi" w:eastAsiaTheme="majorEastAsia" w:hAnsiTheme="majorHAnsi" w:cstheme="majorBidi"/>
          <w:color w:val="auto"/>
          <w:sz w:val="20"/>
          <w:szCs w:val="20"/>
          <w:rPrChange w:id="224" w:author="Mara L. Isaacs" w:date="2017-12-28T21:46:00Z">
            <w:rPr>
              <w:rStyle w:val="Hyperlink"/>
              <w:rFonts w:asciiTheme="majorHAnsi" w:eastAsiaTheme="majorEastAsia" w:hAnsiTheme="majorHAnsi" w:cstheme="majorBidi"/>
              <w:color w:val="auto"/>
              <w:sz w:val="20"/>
              <w:szCs w:val="20"/>
            </w:rPr>
          </w:rPrChange>
        </w:rPr>
        <w:fldChar w:fldCharType="end"/>
      </w:r>
    </w:p>
    <w:p w14:paraId="6C2B018C" w14:textId="77777777" w:rsidR="002C49FA" w:rsidRPr="004F47F8" w:rsidRDefault="002C49FA" w:rsidP="352F4D77">
      <w:pPr>
        <w:rPr>
          <w:rFonts w:asciiTheme="majorHAnsi" w:eastAsiaTheme="majorEastAsia" w:hAnsiTheme="majorHAnsi" w:cstheme="majorBidi"/>
          <w:sz w:val="20"/>
          <w:szCs w:val="20"/>
          <w:rPrChange w:id="225" w:author="Mara L. Isaacs" w:date="2017-12-28T21:46:00Z">
            <w:rPr>
              <w:rFonts w:asciiTheme="majorHAnsi" w:eastAsiaTheme="majorEastAsia" w:hAnsiTheme="majorHAnsi" w:cstheme="majorBidi"/>
              <w:sz w:val="20"/>
              <w:szCs w:val="20"/>
            </w:rPr>
          </w:rPrChange>
        </w:rPr>
      </w:pPr>
    </w:p>
    <w:p w14:paraId="18BB6CAD" w14:textId="6944F366" w:rsidR="00541D10" w:rsidRPr="004F47F8" w:rsidRDefault="00541D10" w:rsidP="352F4D77">
      <w:pPr>
        <w:rPr>
          <w:rFonts w:asciiTheme="majorHAnsi" w:eastAsiaTheme="majorEastAsia" w:hAnsiTheme="majorHAnsi" w:cstheme="majorBidi"/>
          <w:sz w:val="20"/>
          <w:szCs w:val="20"/>
          <w:rPrChange w:id="226" w:author="Mara L. Isaacs" w:date="2017-12-28T21:46:00Z">
            <w:rPr>
              <w:rFonts w:asciiTheme="majorHAnsi" w:eastAsiaTheme="majorEastAsia" w:hAnsiTheme="majorHAnsi" w:cstheme="majorBidi"/>
              <w:sz w:val="20"/>
              <w:szCs w:val="20"/>
            </w:rPr>
          </w:rPrChange>
        </w:rPr>
      </w:pPr>
    </w:p>
    <w:p w14:paraId="5FA886B8" w14:textId="2EFCE7D4" w:rsidR="00541D10" w:rsidRPr="004F47F8" w:rsidRDefault="00541D10" w:rsidP="352F4D77">
      <w:pPr>
        <w:rPr>
          <w:rFonts w:asciiTheme="majorHAnsi" w:eastAsiaTheme="majorEastAsia" w:hAnsiTheme="majorHAnsi" w:cstheme="majorBidi"/>
          <w:sz w:val="20"/>
          <w:szCs w:val="20"/>
          <w:rPrChange w:id="227" w:author="Mara L. Isaacs" w:date="2017-12-28T21:46:00Z">
            <w:rPr>
              <w:rFonts w:asciiTheme="majorHAnsi" w:eastAsiaTheme="majorEastAsia" w:hAnsiTheme="majorHAnsi" w:cstheme="majorBidi"/>
              <w:sz w:val="20"/>
              <w:szCs w:val="20"/>
            </w:rPr>
          </w:rPrChange>
        </w:rPr>
      </w:pPr>
    </w:p>
    <w:p w14:paraId="4536DE4F" w14:textId="1849A250" w:rsidR="00E745A3" w:rsidRPr="004F47F8" w:rsidRDefault="352F4D77" w:rsidP="352F4D77">
      <w:pPr>
        <w:rPr>
          <w:rFonts w:asciiTheme="majorHAnsi" w:eastAsiaTheme="majorEastAsia" w:hAnsiTheme="majorHAnsi" w:cstheme="majorBidi"/>
          <w:b/>
          <w:bCs/>
          <w:sz w:val="20"/>
          <w:szCs w:val="20"/>
          <w:rPrChange w:id="228"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229" w:author="Mara L. Isaacs" w:date="2017-12-28T21:46:00Z">
            <w:rPr>
              <w:rFonts w:asciiTheme="majorHAnsi" w:eastAsiaTheme="majorEastAsia" w:hAnsiTheme="majorHAnsi" w:cstheme="majorBidi"/>
              <w:b/>
              <w:bCs/>
              <w:sz w:val="20"/>
              <w:szCs w:val="20"/>
            </w:rPr>
          </w:rPrChange>
        </w:rPr>
        <w:t>PAGE 3 (5)</w:t>
      </w:r>
    </w:p>
    <w:p w14:paraId="0DE0F71A" w14:textId="77777777" w:rsidR="00543217" w:rsidRPr="004F47F8" w:rsidRDefault="00543217" w:rsidP="352F4D77">
      <w:pPr>
        <w:rPr>
          <w:rFonts w:asciiTheme="majorHAnsi" w:eastAsiaTheme="majorEastAsia" w:hAnsiTheme="majorHAnsi" w:cstheme="majorBidi"/>
          <w:b/>
          <w:bCs/>
          <w:sz w:val="20"/>
          <w:szCs w:val="20"/>
          <w:rPrChange w:id="230" w:author="Mara L. Isaacs" w:date="2017-12-28T21:46:00Z">
            <w:rPr>
              <w:rFonts w:asciiTheme="majorHAnsi" w:eastAsiaTheme="majorEastAsia" w:hAnsiTheme="majorHAnsi" w:cstheme="majorBidi"/>
              <w:b/>
              <w:bCs/>
              <w:sz w:val="20"/>
              <w:szCs w:val="20"/>
            </w:rPr>
          </w:rPrChange>
        </w:rPr>
      </w:pPr>
    </w:p>
    <w:p w14:paraId="2D2E861D" w14:textId="77777777" w:rsidR="00543217" w:rsidRPr="004F47F8" w:rsidRDefault="352F4D77" w:rsidP="352F4D77">
      <w:pPr>
        <w:tabs>
          <w:tab w:val="left" w:pos="3075"/>
        </w:tabs>
        <w:rPr>
          <w:rFonts w:asciiTheme="majorHAnsi" w:eastAsiaTheme="majorEastAsia" w:hAnsiTheme="majorHAnsi" w:cstheme="majorBidi"/>
          <w:sz w:val="20"/>
          <w:szCs w:val="20"/>
          <w:rPrChange w:id="231"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232" w:author="Mara L. Isaacs" w:date="2017-12-28T21:46:00Z">
            <w:rPr>
              <w:rFonts w:asciiTheme="majorHAnsi" w:eastAsiaTheme="majorEastAsia" w:hAnsiTheme="majorHAnsi" w:cstheme="majorBidi"/>
              <w:sz w:val="20"/>
              <w:szCs w:val="20"/>
            </w:rPr>
          </w:rPrChange>
        </w:rPr>
        <w:t>____</w:t>
      </w:r>
    </w:p>
    <w:p w14:paraId="4716B8C2" w14:textId="487527FC" w:rsidR="00543217" w:rsidRPr="004F47F8" w:rsidRDefault="00BD3505" w:rsidP="352F4D77">
      <w:pPr>
        <w:pBdr>
          <w:bottom w:val="single" w:sz="12" w:space="1" w:color="auto"/>
        </w:pBdr>
        <w:rPr>
          <w:rStyle w:val="Emphasis"/>
          <w:rFonts w:asciiTheme="majorHAnsi" w:eastAsiaTheme="majorEastAsia" w:hAnsiTheme="majorHAnsi" w:cstheme="majorBidi"/>
          <w:b/>
          <w:bCs/>
          <w:sz w:val="20"/>
          <w:szCs w:val="20"/>
          <w:rPrChange w:id="233" w:author="Mara L. Isaacs" w:date="2017-12-28T21:46:00Z">
            <w:rPr>
              <w:rStyle w:val="Emphasis"/>
              <w:rFonts w:asciiTheme="majorHAnsi" w:eastAsiaTheme="majorEastAsia" w:hAnsiTheme="majorHAnsi" w:cstheme="majorBidi"/>
              <w:b/>
              <w:bCs/>
              <w:sz w:val="20"/>
              <w:szCs w:val="20"/>
            </w:rPr>
          </w:rPrChange>
        </w:rPr>
      </w:pPr>
      <w:r w:rsidRPr="004F47F8">
        <w:rPr>
          <w:rStyle w:val="Emphasis"/>
          <w:rFonts w:asciiTheme="majorHAnsi" w:eastAsiaTheme="majorEastAsia" w:hAnsiTheme="majorHAnsi" w:cstheme="majorBidi"/>
          <w:i w:val="0"/>
          <w:iCs w:val="0"/>
          <w:sz w:val="20"/>
          <w:szCs w:val="20"/>
          <w:rPrChange w:id="234" w:author="Mara L. Isaacs" w:date="2017-12-28T21:46:00Z">
            <w:rPr>
              <w:rStyle w:val="Emphasis"/>
              <w:rFonts w:asciiTheme="majorHAnsi" w:eastAsiaTheme="majorEastAsia" w:hAnsiTheme="majorHAnsi" w:cstheme="majorBidi"/>
              <w:i w:val="0"/>
              <w:iCs w:val="0"/>
              <w:sz w:val="20"/>
              <w:szCs w:val="20"/>
            </w:rPr>
          </w:rPrChange>
        </w:rPr>
        <w:t xml:space="preserve">CALARTS CENTER FOR NEW </w:t>
      </w:r>
      <w:proofErr w:type="gramStart"/>
      <w:r w:rsidRPr="004F47F8">
        <w:rPr>
          <w:rStyle w:val="Emphasis"/>
          <w:rFonts w:asciiTheme="majorHAnsi" w:eastAsiaTheme="majorEastAsia" w:hAnsiTheme="majorHAnsi" w:cstheme="majorBidi"/>
          <w:i w:val="0"/>
          <w:iCs w:val="0"/>
          <w:sz w:val="20"/>
          <w:szCs w:val="20"/>
          <w:rPrChange w:id="235" w:author="Mara L. Isaacs" w:date="2017-12-28T21:46:00Z">
            <w:rPr>
              <w:rStyle w:val="Emphasis"/>
              <w:rFonts w:asciiTheme="majorHAnsi" w:eastAsiaTheme="majorEastAsia" w:hAnsiTheme="majorHAnsi" w:cstheme="majorBidi"/>
              <w:i w:val="0"/>
              <w:iCs w:val="0"/>
              <w:sz w:val="20"/>
              <w:szCs w:val="20"/>
            </w:rPr>
          </w:rPrChange>
        </w:rPr>
        <w:t xml:space="preserve">PERFORMANCE  </w:t>
      </w:r>
      <w:r w:rsidR="352F4D77" w:rsidRPr="004F47F8">
        <w:rPr>
          <w:rStyle w:val="Emphasis"/>
          <w:rFonts w:asciiTheme="majorHAnsi" w:eastAsiaTheme="majorEastAsia" w:hAnsiTheme="majorHAnsi" w:cstheme="majorBidi"/>
          <w:i w:val="0"/>
          <w:iCs w:val="0"/>
          <w:sz w:val="20"/>
          <w:szCs w:val="20"/>
          <w:rPrChange w:id="236" w:author="Mara L. Isaacs" w:date="2017-12-28T21:46:00Z">
            <w:rPr>
              <w:rStyle w:val="Emphasis"/>
              <w:rFonts w:asciiTheme="majorHAnsi" w:eastAsiaTheme="majorEastAsia" w:hAnsiTheme="majorHAnsi" w:cstheme="majorBidi"/>
              <w:i w:val="0"/>
              <w:iCs w:val="0"/>
              <w:sz w:val="20"/>
              <w:szCs w:val="20"/>
            </w:rPr>
          </w:rPrChange>
        </w:rPr>
        <w:t>and</w:t>
      </w:r>
      <w:proofErr w:type="gramEnd"/>
      <w:r w:rsidR="352F4D77" w:rsidRPr="004F47F8">
        <w:rPr>
          <w:rStyle w:val="Emphasis"/>
          <w:rFonts w:asciiTheme="majorHAnsi" w:eastAsiaTheme="majorEastAsia" w:hAnsiTheme="majorHAnsi" w:cstheme="majorBidi"/>
          <w:i w:val="0"/>
          <w:iCs w:val="0"/>
          <w:sz w:val="20"/>
          <w:szCs w:val="20"/>
          <w:rPrChange w:id="237" w:author="Mara L. Isaacs" w:date="2017-12-28T21:46:00Z">
            <w:rPr>
              <w:rStyle w:val="Emphasis"/>
              <w:rFonts w:asciiTheme="majorHAnsi" w:eastAsiaTheme="majorEastAsia" w:hAnsiTheme="majorHAnsi" w:cstheme="majorBidi"/>
              <w:i w:val="0"/>
              <w:iCs w:val="0"/>
              <w:sz w:val="20"/>
              <w:szCs w:val="20"/>
            </w:rPr>
          </w:rPrChange>
        </w:rPr>
        <w:t xml:space="preserve"> </w:t>
      </w:r>
      <w:r w:rsidRPr="004F47F8">
        <w:rPr>
          <w:rStyle w:val="Emphasis"/>
          <w:rFonts w:asciiTheme="majorHAnsi" w:eastAsiaTheme="majorEastAsia" w:hAnsiTheme="majorHAnsi" w:cstheme="majorBidi"/>
          <w:i w:val="0"/>
          <w:iCs w:val="0"/>
          <w:sz w:val="20"/>
          <w:szCs w:val="20"/>
          <w:rPrChange w:id="238" w:author="Mara L. Isaacs" w:date="2017-12-28T21:46:00Z">
            <w:rPr>
              <w:rStyle w:val="Emphasis"/>
              <w:rFonts w:asciiTheme="majorHAnsi" w:eastAsiaTheme="majorEastAsia" w:hAnsiTheme="majorHAnsi" w:cstheme="majorBidi"/>
              <w:i w:val="0"/>
              <w:iCs w:val="0"/>
              <w:sz w:val="20"/>
              <w:szCs w:val="20"/>
            </w:rPr>
          </w:rPrChange>
        </w:rPr>
        <w:t xml:space="preserve">LUNA RAY MEDIA </w:t>
      </w:r>
    </w:p>
    <w:p w14:paraId="4DBAC703" w14:textId="77777777" w:rsidR="00543217" w:rsidRPr="004F47F8" w:rsidRDefault="352F4D77" w:rsidP="352F4D77">
      <w:pPr>
        <w:pBdr>
          <w:bottom w:val="single" w:sz="12" w:space="1" w:color="auto"/>
        </w:pBdr>
        <w:rPr>
          <w:rStyle w:val="Emphasis"/>
          <w:rFonts w:asciiTheme="majorHAnsi" w:eastAsiaTheme="majorEastAsia" w:hAnsiTheme="majorHAnsi" w:cstheme="majorBidi"/>
          <w:b/>
          <w:bCs/>
          <w:sz w:val="20"/>
          <w:szCs w:val="20"/>
          <w:rPrChange w:id="239" w:author="Mara L. Isaacs" w:date="2017-12-28T21:46:00Z">
            <w:rPr>
              <w:rStyle w:val="Emphasis"/>
              <w:rFonts w:asciiTheme="majorHAnsi" w:eastAsiaTheme="majorEastAsia" w:hAnsiTheme="majorHAnsi" w:cstheme="majorBidi"/>
              <w:b/>
              <w:bCs/>
              <w:sz w:val="20"/>
              <w:szCs w:val="20"/>
            </w:rPr>
          </w:rPrChange>
        </w:rPr>
      </w:pPr>
      <w:r w:rsidRPr="004F47F8">
        <w:rPr>
          <w:rStyle w:val="Emphasis"/>
          <w:rFonts w:asciiTheme="majorHAnsi" w:eastAsiaTheme="majorEastAsia" w:hAnsiTheme="majorHAnsi" w:cstheme="majorBidi"/>
          <w:b/>
          <w:bCs/>
          <w:sz w:val="20"/>
          <w:szCs w:val="20"/>
          <w:rPrChange w:id="240" w:author="Mara L. Isaacs" w:date="2017-12-28T21:46:00Z">
            <w:rPr>
              <w:rStyle w:val="Emphasis"/>
              <w:rFonts w:asciiTheme="majorHAnsi" w:eastAsiaTheme="majorEastAsia" w:hAnsiTheme="majorHAnsi" w:cstheme="majorBidi"/>
              <w:b/>
              <w:bCs/>
              <w:sz w:val="20"/>
              <w:szCs w:val="20"/>
            </w:rPr>
          </w:rPrChange>
        </w:rPr>
        <w:t xml:space="preserve">THE HENDRIX PROJECT </w:t>
      </w:r>
    </w:p>
    <w:p w14:paraId="11A1AD12" w14:textId="77777777" w:rsidR="00A2521F" w:rsidRPr="004F47F8" w:rsidRDefault="352F4D77" w:rsidP="352F4D77">
      <w:pPr>
        <w:pBdr>
          <w:bottom w:val="single" w:sz="12" w:space="1" w:color="auto"/>
        </w:pBdr>
        <w:rPr>
          <w:rStyle w:val="Emphasis"/>
          <w:rFonts w:asciiTheme="majorHAnsi" w:eastAsiaTheme="majorEastAsia" w:hAnsiTheme="majorHAnsi" w:cstheme="majorBidi"/>
          <w:b/>
          <w:i w:val="0"/>
          <w:iCs w:val="0"/>
          <w:sz w:val="20"/>
          <w:szCs w:val="20"/>
          <w:rPrChange w:id="241" w:author="Mara L. Isaacs" w:date="2017-12-28T21:46:00Z">
            <w:rPr>
              <w:rStyle w:val="Emphasis"/>
              <w:rFonts w:asciiTheme="majorHAnsi" w:eastAsiaTheme="majorEastAsia" w:hAnsiTheme="majorHAnsi" w:cstheme="majorBidi"/>
              <w:b/>
              <w:i w:val="0"/>
              <w:iCs w:val="0"/>
              <w:sz w:val="20"/>
              <w:szCs w:val="20"/>
            </w:rPr>
          </w:rPrChange>
        </w:rPr>
      </w:pPr>
      <w:r w:rsidRPr="004F47F8">
        <w:rPr>
          <w:rStyle w:val="Emphasis"/>
          <w:rFonts w:asciiTheme="majorHAnsi" w:eastAsiaTheme="majorEastAsia" w:hAnsiTheme="majorHAnsi" w:cstheme="majorBidi"/>
          <w:i w:val="0"/>
          <w:iCs w:val="0"/>
          <w:sz w:val="20"/>
          <w:szCs w:val="20"/>
          <w:rPrChange w:id="242" w:author="Mara L. Isaacs" w:date="2017-12-28T21:46:00Z">
            <w:rPr>
              <w:rStyle w:val="Emphasis"/>
              <w:rFonts w:asciiTheme="majorHAnsi" w:eastAsiaTheme="majorEastAsia" w:hAnsiTheme="majorHAnsi" w:cstheme="majorBidi"/>
              <w:i w:val="0"/>
              <w:iCs w:val="0"/>
              <w:sz w:val="20"/>
              <w:szCs w:val="20"/>
            </w:rPr>
          </w:rPrChange>
        </w:rPr>
        <w:t xml:space="preserve">Conceived and Directed by </w:t>
      </w:r>
      <w:r w:rsidRPr="004F47F8">
        <w:rPr>
          <w:rStyle w:val="Emphasis"/>
          <w:rFonts w:asciiTheme="majorHAnsi" w:eastAsiaTheme="majorEastAsia" w:hAnsiTheme="majorHAnsi" w:cstheme="majorBidi"/>
          <w:b/>
          <w:i w:val="0"/>
          <w:iCs w:val="0"/>
          <w:sz w:val="20"/>
          <w:szCs w:val="20"/>
          <w:rPrChange w:id="243" w:author="Mara L. Isaacs" w:date="2017-12-28T21:46:00Z">
            <w:rPr>
              <w:rStyle w:val="Emphasis"/>
              <w:rFonts w:asciiTheme="majorHAnsi" w:eastAsiaTheme="majorEastAsia" w:hAnsiTheme="majorHAnsi" w:cstheme="majorBidi"/>
              <w:b/>
              <w:i w:val="0"/>
              <w:iCs w:val="0"/>
              <w:sz w:val="20"/>
              <w:szCs w:val="20"/>
            </w:rPr>
          </w:rPrChange>
        </w:rPr>
        <w:t xml:space="preserve">Roger </w:t>
      </w:r>
      <w:proofErr w:type="spellStart"/>
      <w:r w:rsidRPr="004F47F8">
        <w:rPr>
          <w:rStyle w:val="Emphasis"/>
          <w:rFonts w:asciiTheme="majorHAnsi" w:eastAsiaTheme="majorEastAsia" w:hAnsiTheme="majorHAnsi" w:cstheme="majorBidi"/>
          <w:b/>
          <w:i w:val="0"/>
          <w:iCs w:val="0"/>
          <w:sz w:val="20"/>
          <w:szCs w:val="20"/>
          <w:rPrChange w:id="244" w:author="Mara L. Isaacs" w:date="2017-12-28T21:46:00Z">
            <w:rPr>
              <w:rStyle w:val="Emphasis"/>
              <w:rFonts w:asciiTheme="majorHAnsi" w:eastAsiaTheme="majorEastAsia" w:hAnsiTheme="majorHAnsi" w:cstheme="majorBidi"/>
              <w:b/>
              <w:i w:val="0"/>
              <w:iCs w:val="0"/>
              <w:sz w:val="20"/>
              <w:szCs w:val="20"/>
            </w:rPr>
          </w:rPrChange>
        </w:rPr>
        <w:t>Guenveur</w:t>
      </w:r>
      <w:proofErr w:type="spellEnd"/>
      <w:r w:rsidRPr="004F47F8">
        <w:rPr>
          <w:rStyle w:val="Emphasis"/>
          <w:rFonts w:asciiTheme="majorHAnsi" w:eastAsiaTheme="majorEastAsia" w:hAnsiTheme="majorHAnsi" w:cstheme="majorBidi"/>
          <w:b/>
          <w:i w:val="0"/>
          <w:iCs w:val="0"/>
          <w:sz w:val="20"/>
          <w:szCs w:val="20"/>
          <w:rPrChange w:id="245" w:author="Mara L. Isaacs" w:date="2017-12-28T21:46:00Z">
            <w:rPr>
              <w:rStyle w:val="Emphasis"/>
              <w:rFonts w:asciiTheme="majorHAnsi" w:eastAsiaTheme="majorEastAsia" w:hAnsiTheme="majorHAnsi" w:cstheme="majorBidi"/>
              <w:b/>
              <w:i w:val="0"/>
              <w:iCs w:val="0"/>
              <w:sz w:val="20"/>
              <w:szCs w:val="20"/>
            </w:rPr>
          </w:rPrChange>
        </w:rPr>
        <w:t xml:space="preserve"> Smith</w:t>
      </w:r>
    </w:p>
    <w:p w14:paraId="29397D06" w14:textId="027949BC" w:rsidR="00A2521F" w:rsidRPr="004F47F8" w:rsidRDefault="00A2521F" w:rsidP="352F4D77">
      <w:pPr>
        <w:pBdr>
          <w:bottom w:val="single" w:sz="12" w:space="1" w:color="auto"/>
        </w:pBdr>
        <w:rPr>
          <w:rFonts w:asciiTheme="majorHAnsi" w:eastAsiaTheme="majorEastAsia" w:hAnsiTheme="majorHAnsi" w:cstheme="majorBidi"/>
          <w:sz w:val="20"/>
          <w:szCs w:val="20"/>
          <w:rPrChange w:id="246"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shd w:val="clear" w:color="auto" w:fill="FFFFFF"/>
          <w:rPrChange w:id="247" w:author="Mara L. Isaacs" w:date="2017-12-28T21:46:00Z">
            <w:rPr>
              <w:rFonts w:asciiTheme="majorHAnsi" w:eastAsiaTheme="majorEastAsia" w:hAnsiTheme="majorHAnsi" w:cstheme="majorBidi"/>
              <w:sz w:val="20"/>
              <w:szCs w:val="20"/>
              <w:shd w:val="clear" w:color="auto" w:fill="FFFFFF"/>
            </w:rPr>
          </w:rPrChange>
        </w:rPr>
        <w:t xml:space="preserve">Developed in cooperation with </w:t>
      </w:r>
      <w:r w:rsidRPr="004F47F8">
        <w:rPr>
          <w:rFonts w:asciiTheme="majorHAnsi" w:eastAsiaTheme="majorEastAsia" w:hAnsiTheme="majorHAnsi" w:cstheme="majorBidi"/>
          <w:b/>
          <w:sz w:val="20"/>
          <w:szCs w:val="20"/>
          <w:shd w:val="clear" w:color="auto" w:fill="FFFFFF"/>
          <w:rPrChange w:id="248" w:author="Mara L. Isaacs" w:date="2017-12-28T21:46:00Z">
            <w:rPr>
              <w:rFonts w:asciiTheme="majorHAnsi" w:eastAsiaTheme="majorEastAsia" w:hAnsiTheme="majorHAnsi" w:cstheme="majorBidi"/>
              <w:b/>
              <w:sz w:val="20"/>
              <w:szCs w:val="20"/>
              <w:shd w:val="clear" w:color="auto" w:fill="FFFFFF"/>
            </w:rPr>
          </w:rPrChange>
        </w:rPr>
        <w:t>Experience Hendrix, LLC</w:t>
      </w:r>
    </w:p>
    <w:p w14:paraId="55B0A07B" w14:textId="77777777" w:rsidR="00543217" w:rsidRPr="004F47F8" w:rsidRDefault="00543217" w:rsidP="352F4D77">
      <w:pPr>
        <w:pBdr>
          <w:bottom w:val="single" w:sz="12" w:space="1" w:color="auto"/>
        </w:pBdr>
        <w:rPr>
          <w:rStyle w:val="Emphasis"/>
          <w:rFonts w:asciiTheme="majorHAnsi" w:eastAsiaTheme="majorEastAsia" w:hAnsiTheme="majorHAnsi" w:cstheme="majorBidi"/>
          <w:b/>
          <w:bCs/>
          <w:sz w:val="20"/>
          <w:szCs w:val="20"/>
          <w:rPrChange w:id="249" w:author="Mara L. Isaacs" w:date="2017-12-28T21:46:00Z">
            <w:rPr>
              <w:rStyle w:val="Emphasis"/>
              <w:rFonts w:asciiTheme="majorHAnsi" w:eastAsiaTheme="majorEastAsia" w:hAnsiTheme="majorHAnsi" w:cstheme="majorBidi"/>
              <w:b/>
              <w:bCs/>
              <w:sz w:val="20"/>
              <w:szCs w:val="20"/>
            </w:rPr>
          </w:rPrChange>
        </w:rPr>
      </w:pPr>
    </w:p>
    <w:p w14:paraId="7409751C" w14:textId="77777777" w:rsidR="00543217" w:rsidRPr="004F47F8" w:rsidRDefault="352F4D77" w:rsidP="352F4D77">
      <w:pPr>
        <w:pBdr>
          <w:bottom w:val="single" w:sz="12" w:space="1" w:color="auto"/>
        </w:pBdr>
        <w:rPr>
          <w:rStyle w:val="Emphasis"/>
          <w:rFonts w:asciiTheme="majorHAnsi" w:eastAsiaTheme="majorEastAsia" w:hAnsiTheme="majorHAnsi" w:cstheme="majorBidi"/>
          <w:i w:val="0"/>
          <w:iCs w:val="0"/>
          <w:sz w:val="20"/>
          <w:szCs w:val="20"/>
          <w:rPrChange w:id="250" w:author="Mara L. Isaacs" w:date="2017-12-28T21:46:00Z">
            <w:rPr>
              <w:rStyle w:val="Emphasis"/>
              <w:rFonts w:asciiTheme="majorHAnsi" w:eastAsiaTheme="majorEastAsia" w:hAnsiTheme="majorHAnsi" w:cstheme="majorBidi"/>
              <w:i w:val="0"/>
              <w:iCs w:val="0"/>
              <w:sz w:val="20"/>
              <w:szCs w:val="20"/>
            </w:rPr>
          </w:rPrChange>
        </w:rPr>
      </w:pPr>
      <w:r w:rsidRPr="004F47F8">
        <w:rPr>
          <w:rStyle w:val="Emphasis"/>
          <w:rFonts w:asciiTheme="majorHAnsi" w:eastAsiaTheme="majorEastAsia" w:hAnsiTheme="majorHAnsi" w:cstheme="majorBidi"/>
          <w:i w:val="0"/>
          <w:iCs w:val="0"/>
          <w:sz w:val="20"/>
          <w:szCs w:val="20"/>
          <w:rPrChange w:id="251" w:author="Mara L. Isaacs" w:date="2017-12-28T21:46:00Z">
            <w:rPr>
              <w:rStyle w:val="Emphasis"/>
              <w:rFonts w:asciiTheme="majorHAnsi" w:eastAsiaTheme="majorEastAsia" w:hAnsiTheme="majorHAnsi" w:cstheme="majorBidi"/>
              <w:i w:val="0"/>
              <w:iCs w:val="0"/>
              <w:sz w:val="20"/>
              <w:szCs w:val="20"/>
            </w:rPr>
          </w:rPrChange>
        </w:rPr>
        <w:t xml:space="preserve">12 disciples have come to New York City's Fillmore East Auditorium to listen to the Gospel According to Jimi Hendrix.  It's New Year's Eve 1969, and Hendrix has assembled an electronic blues trio called Band of </w:t>
      </w:r>
      <w:proofErr w:type="spellStart"/>
      <w:r w:rsidRPr="004F47F8">
        <w:rPr>
          <w:rStyle w:val="Emphasis"/>
          <w:rFonts w:asciiTheme="majorHAnsi" w:eastAsiaTheme="majorEastAsia" w:hAnsiTheme="majorHAnsi" w:cstheme="majorBidi"/>
          <w:i w:val="0"/>
          <w:iCs w:val="0"/>
          <w:sz w:val="20"/>
          <w:szCs w:val="20"/>
          <w:rPrChange w:id="252" w:author="Mara L. Isaacs" w:date="2017-12-28T21:46:00Z">
            <w:rPr>
              <w:rStyle w:val="Emphasis"/>
              <w:rFonts w:asciiTheme="majorHAnsi" w:eastAsiaTheme="majorEastAsia" w:hAnsiTheme="majorHAnsi" w:cstheme="majorBidi"/>
              <w:i w:val="0"/>
              <w:iCs w:val="0"/>
              <w:sz w:val="20"/>
              <w:szCs w:val="20"/>
            </w:rPr>
          </w:rPrChange>
        </w:rPr>
        <w:t>Gypsys</w:t>
      </w:r>
      <w:proofErr w:type="spellEnd"/>
      <w:r w:rsidRPr="004F47F8">
        <w:rPr>
          <w:rStyle w:val="Emphasis"/>
          <w:rFonts w:asciiTheme="majorHAnsi" w:eastAsiaTheme="majorEastAsia" w:hAnsiTheme="majorHAnsi" w:cstheme="majorBidi"/>
          <w:i w:val="0"/>
          <w:iCs w:val="0"/>
          <w:sz w:val="20"/>
          <w:szCs w:val="20"/>
          <w:rPrChange w:id="253" w:author="Mara L. Isaacs" w:date="2017-12-28T21:46:00Z">
            <w:rPr>
              <w:rStyle w:val="Emphasis"/>
              <w:rFonts w:asciiTheme="majorHAnsi" w:eastAsiaTheme="majorEastAsia" w:hAnsiTheme="majorHAnsi" w:cstheme="majorBidi"/>
              <w:i w:val="0"/>
              <w:iCs w:val="0"/>
              <w:sz w:val="20"/>
              <w:szCs w:val="20"/>
            </w:rPr>
          </w:rPrChange>
        </w:rPr>
        <w:t xml:space="preserve">.  They bring the heat of a nation at war to a city frozen in mid-winter chill. Hendrix dedicates their performance to the soldiers fighting at home and abroad, where "bullets fly like rain."  It was his final New Year's Eve. </w:t>
      </w:r>
    </w:p>
    <w:p w14:paraId="5480D521" w14:textId="77777777" w:rsidR="009477BC" w:rsidRPr="004F47F8" w:rsidRDefault="009477BC" w:rsidP="352F4D77">
      <w:pPr>
        <w:pBdr>
          <w:bottom w:val="single" w:sz="12" w:space="1" w:color="auto"/>
        </w:pBdr>
        <w:rPr>
          <w:rStyle w:val="Emphasis"/>
          <w:rFonts w:asciiTheme="majorHAnsi" w:eastAsiaTheme="majorEastAsia" w:hAnsiTheme="majorHAnsi" w:cstheme="majorBidi"/>
          <w:i w:val="0"/>
          <w:iCs w:val="0"/>
          <w:sz w:val="20"/>
          <w:szCs w:val="20"/>
          <w:rPrChange w:id="254" w:author="Mara L. Isaacs" w:date="2017-12-28T21:46:00Z">
            <w:rPr>
              <w:rStyle w:val="Emphasis"/>
              <w:rFonts w:asciiTheme="majorHAnsi" w:eastAsiaTheme="majorEastAsia" w:hAnsiTheme="majorHAnsi" w:cstheme="majorBidi"/>
              <w:i w:val="0"/>
              <w:iCs w:val="0"/>
              <w:sz w:val="20"/>
              <w:szCs w:val="20"/>
            </w:rPr>
          </w:rPrChange>
        </w:rPr>
      </w:pPr>
    </w:p>
    <w:p w14:paraId="5B9209DD" w14:textId="77777777" w:rsidR="00543217" w:rsidRPr="004F47F8" w:rsidRDefault="352F4D77" w:rsidP="352F4D77">
      <w:pPr>
        <w:pBdr>
          <w:bottom w:val="single" w:sz="12" w:space="1" w:color="auto"/>
        </w:pBdr>
        <w:rPr>
          <w:rStyle w:val="Emphasis"/>
          <w:rFonts w:asciiTheme="majorHAnsi" w:eastAsiaTheme="majorEastAsia" w:hAnsiTheme="majorHAnsi" w:cstheme="majorBidi"/>
          <w:i w:val="0"/>
          <w:iCs w:val="0"/>
          <w:sz w:val="20"/>
          <w:szCs w:val="20"/>
          <w:rPrChange w:id="255" w:author="Mara L. Isaacs" w:date="2017-12-28T21:46:00Z">
            <w:rPr>
              <w:rStyle w:val="Emphasis"/>
              <w:rFonts w:asciiTheme="majorHAnsi" w:eastAsiaTheme="majorEastAsia" w:hAnsiTheme="majorHAnsi" w:cstheme="majorBidi"/>
              <w:i w:val="0"/>
              <w:iCs w:val="0"/>
              <w:sz w:val="20"/>
              <w:szCs w:val="20"/>
            </w:rPr>
          </w:rPrChange>
        </w:rPr>
      </w:pPr>
      <w:r w:rsidRPr="004F47F8">
        <w:rPr>
          <w:rStyle w:val="Emphasis"/>
          <w:rFonts w:asciiTheme="majorHAnsi" w:eastAsiaTheme="majorEastAsia" w:hAnsiTheme="majorHAnsi" w:cstheme="majorBidi"/>
          <w:i w:val="0"/>
          <w:iCs w:val="0"/>
          <w:sz w:val="20"/>
          <w:szCs w:val="20"/>
          <w:rPrChange w:id="256" w:author="Mara L. Isaacs" w:date="2017-12-28T21:46:00Z">
            <w:rPr>
              <w:rStyle w:val="Emphasis"/>
              <w:rFonts w:asciiTheme="majorHAnsi" w:eastAsiaTheme="majorEastAsia" w:hAnsiTheme="majorHAnsi" w:cstheme="majorBidi"/>
              <w:i w:val="0"/>
              <w:iCs w:val="0"/>
              <w:sz w:val="20"/>
              <w:szCs w:val="20"/>
            </w:rPr>
          </w:rPrChange>
        </w:rPr>
        <w:t>Available for Touring.</w:t>
      </w:r>
    </w:p>
    <w:p w14:paraId="4D9CA9BF" w14:textId="77777777" w:rsidR="00543217" w:rsidRPr="004F47F8" w:rsidRDefault="00543217" w:rsidP="352F4D77">
      <w:pPr>
        <w:pBdr>
          <w:bottom w:val="single" w:sz="12" w:space="1" w:color="auto"/>
        </w:pBdr>
        <w:rPr>
          <w:rStyle w:val="Emphasis"/>
          <w:rFonts w:asciiTheme="majorHAnsi" w:eastAsiaTheme="majorEastAsia" w:hAnsiTheme="majorHAnsi" w:cstheme="majorBidi"/>
          <w:i w:val="0"/>
          <w:iCs w:val="0"/>
          <w:sz w:val="20"/>
          <w:szCs w:val="20"/>
          <w:rPrChange w:id="257" w:author="Mara L. Isaacs" w:date="2017-12-28T21:46:00Z">
            <w:rPr>
              <w:rStyle w:val="Emphasis"/>
              <w:rFonts w:asciiTheme="majorHAnsi" w:eastAsiaTheme="majorEastAsia" w:hAnsiTheme="majorHAnsi" w:cstheme="majorBidi"/>
              <w:i w:val="0"/>
              <w:iCs w:val="0"/>
              <w:sz w:val="20"/>
              <w:szCs w:val="20"/>
            </w:rPr>
          </w:rPrChange>
        </w:rPr>
      </w:pPr>
    </w:p>
    <w:p w14:paraId="45FB7C00" w14:textId="27B4FF3A" w:rsidR="00A2521F" w:rsidRPr="004F47F8" w:rsidRDefault="352F4D77" w:rsidP="352F4D77">
      <w:pPr>
        <w:pBdr>
          <w:bottom w:val="single" w:sz="12" w:space="1" w:color="auto"/>
        </w:pBdr>
        <w:rPr>
          <w:rStyle w:val="Emphasis"/>
          <w:rFonts w:asciiTheme="majorHAnsi" w:eastAsiaTheme="majorEastAsia" w:hAnsiTheme="majorHAnsi" w:cstheme="majorBidi"/>
          <w:i w:val="0"/>
          <w:iCs w:val="0"/>
          <w:sz w:val="20"/>
          <w:szCs w:val="20"/>
          <w:rPrChange w:id="258" w:author="Mara L. Isaacs" w:date="2017-12-28T21:46:00Z">
            <w:rPr>
              <w:rStyle w:val="Emphasis"/>
              <w:rFonts w:asciiTheme="majorHAnsi" w:eastAsiaTheme="majorEastAsia" w:hAnsiTheme="majorHAnsi" w:cstheme="majorBidi"/>
              <w:i w:val="0"/>
              <w:iCs w:val="0"/>
              <w:sz w:val="20"/>
              <w:szCs w:val="20"/>
            </w:rPr>
          </w:rPrChange>
        </w:rPr>
      </w:pPr>
      <w:r w:rsidRPr="004F47F8">
        <w:rPr>
          <w:rStyle w:val="Emphasis"/>
          <w:rFonts w:asciiTheme="majorHAnsi" w:eastAsiaTheme="majorEastAsia" w:hAnsiTheme="majorHAnsi" w:cstheme="majorBidi"/>
          <w:i w:val="0"/>
          <w:iCs w:val="0"/>
          <w:sz w:val="20"/>
          <w:szCs w:val="20"/>
          <w:rPrChange w:id="259" w:author="Mara L. Isaacs" w:date="2017-12-28T21:46:00Z">
            <w:rPr>
              <w:rStyle w:val="Emphasis"/>
              <w:rFonts w:asciiTheme="majorHAnsi" w:eastAsiaTheme="majorEastAsia" w:hAnsiTheme="majorHAnsi" w:cstheme="majorBidi"/>
              <w:i w:val="0"/>
              <w:iCs w:val="0"/>
              <w:sz w:val="20"/>
              <w:szCs w:val="20"/>
            </w:rPr>
          </w:rPrChange>
        </w:rPr>
        <w:t>World Premiere:  2018 Under the Radar Festival</w:t>
      </w:r>
    </w:p>
    <w:p w14:paraId="43DE81A2" w14:textId="77777777" w:rsidR="00A2521F" w:rsidRPr="004F47F8" w:rsidRDefault="00A2521F" w:rsidP="352F4D77">
      <w:pPr>
        <w:pBdr>
          <w:bottom w:val="single" w:sz="12" w:space="1" w:color="auto"/>
        </w:pBdr>
        <w:rPr>
          <w:rStyle w:val="Emphasis"/>
          <w:rFonts w:asciiTheme="majorHAnsi" w:eastAsiaTheme="majorEastAsia" w:hAnsiTheme="majorHAnsi" w:cstheme="majorBidi"/>
          <w:i w:val="0"/>
          <w:iCs w:val="0"/>
          <w:sz w:val="20"/>
          <w:szCs w:val="20"/>
          <w:rPrChange w:id="260" w:author="Mara L. Isaacs" w:date="2017-12-28T21:46:00Z">
            <w:rPr>
              <w:rStyle w:val="Emphasis"/>
              <w:rFonts w:asciiTheme="majorHAnsi" w:eastAsiaTheme="majorEastAsia" w:hAnsiTheme="majorHAnsi" w:cstheme="majorBidi"/>
              <w:i w:val="0"/>
              <w:iCs w:val="0"/>
              <w:sz w:val="20"/>
              <w:szCs w:val="20"/>
            </w:rPr>
          </w:rPrChange>
        </w:rPr>
      </w:pPr>
    </w:p>
    <w:p w14:paraId="08AEEFF1" w14:textId="64356B7C" w:rsidR="00CF0EE3" w:rsidRPr="004F47F8" w:rsidRDefault="0061056B" w:rsidP="352F4D77">
      <w:pPr>
        <w:pBdr>
          <w:bottom w:val="single" w:sz="12" w:space="1" w:color="auto"/>
        </w:pBdr>
        <w:rPr>
          <w:rStyle w:val="Emphasis"/>
          <w:rFonts w:asciiTheme="majorHAnsi" w:eastAsiaTheme="majorEastAsia" w:hAnsiTheme="majorHAnsi" w:cstheme="majorBidi"/>
          <w:i w:val="0"/>
          <w:iCs w:val="0"/>
          <w:sz w:val="20"/>
          <w:szCs w:val="20"/>
          <w:rPrChange w:id="261" w:author="Mara L. Isaacs" w:date="2017-12-28T21:46:00Z">
            <w:rPr>
              <w:rStyle w:val="Emphasis"/>
              <w:rFonts w:asciiTheme="majorHAnsi" w:eastAsiaTheme="majorEastAsia" w:hAnsiTheme="majorHAnsi" w:cstheme="majorBidi"/>
              <w:i w:val="0"/>
              <w:iCs w:val="0"/>
              <w:sz w:val="20"/>
              <w:szCs w:val="20"/>
            </w:rPr>
          </w:rPrChange>
        </w:rPr>
      </w:pPr>
      <w:r w:rsidRPr="004F47F8">
        <w:rPr>
          <w:rStyle w:val="Emphasis"/>
          <w:rFonts w:asciiTheme="majorHAnsi" w:eastAsiaTheme="majorEastAsia" w:hAnsiTheme="majorHAnsi" w:cstheme="majorBidi"/>
          <w:b/>
          <w:i w:val="0"/>
          <w:iCs w:val="0"/>
          <w:sz w:val="20"/>
          <w:szCs w:val="20"/>
          <w:rPrChange w:id="262" w:author="Mara L. Isaacs" w:date="2017-12-28T21:46:00Z">
            <w:rPr>
              <w:rStyle w:val="Emphasis"/>
              <w:rFonts w:asciiTheme="majorHAnsi" w:eastAsiaTheme="majorEastAsia" w:hAnsiTheme="majorHAnsi" w:cstheme="majorBidi"/>
              <w:b/>
              <w:i w:val="0"/>
              <w:iCs w:val="0"/>
              <w:sz w:val="20"/>
              <w:szCs w:val="20"/>
            </w:rPr>
          </w:rPrChange>
        </w:rPr>
        <w:t>ROGER GUENVEUR SMITH</w:t>
      </w:r>
      <w:r w:rsidRPr="004F47F8">
        <w:rPr>
          <w:rStyle w:val="Emphasis"/>
          <w:rFonts w:asciiTheme="majorHAnsi" w:eastAsiaTheme="majorEastAsia" w:hAnsiTheme="majorHAnsi" w:cstheme="majorBidi"/>
          <w:i w:val="0"/>
          <w:iCs w:val="0"/>
          <w:sz w:val="20"/>
          <w:szCs w:val="20"/>
          <w:rPrChange w:id="263" w:author="Mara L. Isaacs" w:date="2017-12-28T21:46:00Z">
            <w:rPr>
              <w:rStyle w:val="Emphasis"/>
              <w:rFonts w:asciiTheme="majorHAnsi" w:eastAsiaTheme="majorEastAsia" w:hAnsiTheme="majorHAnsi" w:cstheme="majorBidi"/>
              <w:i w:val="0"/>
              <w:iCs w:val="0"/>
              <w:sz w:val="20"/>
              <w:szCs w:val="20"/>
            </w:rPr>
          </w:rPrChange>
        </w:rPr>
        <w:t xml:space="preserve"> </w:t>
      </w:r>
      <w:r w:rsidR="003C0CB4" w:rsidRPr="004F47F8">
        <w:rPr>
          <w:rStyle w:val="Emphasis"/>
          <w:rFonts w:asciiTheme="majorHAnsi" w:eastAsiaTheme="majorEastAsia" w:hAnsiTheme="majorHAnsi" w:cstheme="majorBidi"/>
          <w:i w:val="0"/>
          <w:iCs w:val="0"/>
          <w:sz w:val="20"/>
          <w:szCs w:val="20"/>
          <w:rPrChange w:id="264" w:author="Mara L. Isaacs" w:date="2017-12-28T21:46:00Z">
            <w:rPr>
              <w:rStyle w:val="Emphasis"/>
              <w:rFonts w:asciiTheme="majorHAnsi" w:eastAsiaTheme="majorEastAsia" w:hAnsiTheme="majorHAnsi" w:cstheme="majorBidi"/>
              <w:i w:val="0"/>
              <w:iCs w:val="0"/>
              <w:sz w:val="20"/>
              <w:szCs w:val="20"/>
            </w:rPr>
          </w:rPrChange>
        </w:rPr>
        <w:t>is the creator of</w:t>
      </w:r>
      <w:r w:rsidR="00BA24AE" w:rsidRPr="004F47F8">
        <w:rPr>
          <w:rStyle w:val="Emphasis"/>
          <w:rFonts w:asciiTheme="majorHAnsi" w:eastAsiaTheme="majorEastAsia" w:hAnsiTheme="majorHAnsi" w:cstheme="majorBidi"/>
          <w:i w:val="0"/>
          <w:iCs w:val="0"/>
          <w:sz w:val="20"/>
          <w:szCs w:val="20"/>
          <w:rPrChange w:id="265" w:author="Mara L. Isaacs" w:date="2017-12-28T21:46:00Z">
            <w:rPr>
              <w:rStyle w:val="Emphasis"/>
              <w:rFonts w:asciiTheme="majorHAnsi" w:eastAsiaTheme="majorEastAsia" w:hAnsiTheme="majorHAnsi" w:cstheme="majorBidi"/>
              <w:i w:val="0"/>
              <w:iCs w:val="0"/>
              <w:sz w:val="20"/>
              <w:szCs w:val="20"/>
            </w:rPr>
          </w:rPrChange>
        </w:rPr>
        <w:t xml:space="preserve"> the solo-performance</w:t>
      </w:r>
      <w:r w:rsidR="352F4D77" w:rsidRPr="004F47F8">
        <w:rPr>
          <w:rStyle w:val="Emphasis"/>
          <w:rFonts w:asciiTheme="majorHAnsi" w:eastAsiaTheme="majorEastAsia" w:hAnsiTheme="majorHAnsi" w:cstheme="majorBidi"/>
          <w:i w:val="0"/>
          <w:iCs w:val="0"/>
          <w:sz w:val="20"/>
          <w:szCs w:val="20"/>
          <w:rPrChange w:id="266" w:author="Mara L. Isaacs" w:date="2017-12-28T21:46:00Z">
            <w:rPr>
              <w:rStyle w:val="Emphasis"/>
              <w:rFonts w:asciiTheme="majorHAnsi" w:eastAsiaTheme="majorEastAsia" w:hAnsiTheme="majorHAnsi" w:cstheme="majorBidi"/>
              <w:i w:val="0"/>
              <w:iCs w:val="0"/>
              <w:sz w:val="20"/>
              <w:szCs w:val="20"/>
            </w:rPr>
          </w:rPrChange>
        </w:rPr>
        <w:t xml:space="preserve"> </w:t>
      </w:r>
      <w:r w:rsidR="352F4D77" w:rsidRPr="004F47F8">
        <w:rPr>
          <w:rStyle w:val="Emphasis"/>
          <w:rFonts w:asciiTheme="majorHAnsi" w:eastAsiaTheme="majorEastAsia" w:hAnsiTheme="majorHAnsi" w:cstheme="majorBidi"/>
          <w:sz w:val="20"/>
          <w:szCs w:val="20"/>
          <w:rPrChange w:id="267" w:author="Mara L. Isaacs" w:date="2017-12-28T21:46:00Z">
            <w:rPr>
              <w:rStyle w:val="Emphasis"/>
              <w:rFonts w:asciiTheme="majorHAnsi" w:eastAsiaTheme="majorEastAsia" w:hAnsiTheme="majorHAnsi" w:cstheme="majorBidi"/>
              <w:sz w:val="20"/>
              <w:szCs w:val="20"/>
            </w:rPr>
          </w:rPrChange>
        </w:rPr>
        <w:t>A Huey P. Newton Story</w:t>
      </w:r>
      <w:r w:rsidR="003C0CB4" w:rsidRPr="004F47F8">
        <w:rPr>
          <w:rStyle w:val="Emphasis"/>
          <w:rFonts w:asciiTheme="majorHAnsi" w:eastAsiaTheme="majorEastAsia" w:hAnsiTheme="majorHAnsi" w:cstheme="majorBidi"/>
          <w:sz w:val="20"/>
          <w:szCs w:val="20"/>
          <w:rPrChange w:id="268" w:author="Mara L. Isaacs" w:date="2017-12-28T21:46:00Z">
            <w:rPr>
              <w:rStyle w:val="Emphasis"/>
              <w:rFonts w:asciiTheme="majorHAnsi" w:eastAsiaTheme="majorEastAsia" w:hAnsiTheme="majorHAnsi" w:cstheme="majorBidi"/>
              <w:sz w:val="20"/>
              <w:szCs w:val="20"/>
            </w:rPr>
          </w:rPrChange>
        </w:rPr>
        <w:t xml:space="preserve"> </w:t>
      </w:r>
      <w:r w:rsidR="003C0CB4" w:rsidRPr="004F47F8">
        <w:rPr>
          <w:rStyle w:val="Emphasis"/>
          <w:rFonts w:asciiTheme="majorHAnsi" w:eastAsiaTheme="majorEastAsia" w:hAnsiTheme="majorHAnsi" w:cstheme="majorBidi"/>
          <w:i w:val="0"/>
          <w:sz w:val="20"/>
          <w:szCs w:val="20"/>
          <w:rPrChange w:id="269" w:author="Mara L. Isaacs" w:date="2017-12-28T21:46:00Z">
            <w:rPr>
              <w:rStyle w:val="Emphasis"/>
              <w:rFonts w:asciiTheme="majorHAnsi" w:eastAsiaTheme="majorEastAsia" w:hAnsiTheme="majorHAnsi" w:cstheme="majorBidi"/>
              <w:i w:val="0"/>
              <w:sz w:val="20"/>
              <w:szCs w:val="20"/>
            </w:rPr>
          </w:rPrChange>
        </w:rPr>
        <w:t>(Obie Award, Peabody Award)</w:t>
      </w:r>
      <w:r w:rsidR="352F4D77" w:rsidRPr="004F47F8">
        <w:rPr>
          <w:rStyle w:val="Emphasis"/>
          <w:rFonts w:asciiTheme="majorHAnsi" w:eastAsiaTheme="majorEastAsia" w:hAnsiTheme="majorHAnsi" w:cstheme="majorBidi"/>
          <w:sz w:val="20"/>
          <w:szCs w:val="20"/>
          <w:rPrChange w:id="270" w:author="Mara L. Isaacs" w:date="2017-12-28T21:46:00Z">
            <w:rPr>
              <w:rStyle w:val="Emphasis"/>
              <w:rFonts w:asciiTheme="majorHAnsi" w:eastAsiaTheme="majorEastAsia" w:hAnsiTheme="majorHAnsi" w:cstheme="majorBidi"/>
              <w:sz w:val="20"/>
              <w:szCs w:val="20"/>
            </w:rPr>
          </w:rPrChange>
        </w:rPr>
        <w:t xml:space="preserve"> </w:t>
      </w:r>
      <w:r w:rsidR="003C0CB4" w:rsidRPr="004F47F8">
        <w:rPr>
          <w:rStyle w:val="Emphasis"/>
          <w:rFonts w:asciiTheme="majorHAnsi" w:eastAsiaTheme="majorEastAsia" w:hAnsiTheme="majorHAnsi" w:cstheme="majorBidi"/>
          <w:i w:val="0"/>
          <w:iCs w:val="0"/>
          <w:sz w:val="20"/>
          <w:szCs w:val="20"/>
          <w:rPrChange w:id="271" w:author="Mara L. Isaacs" w:date="2017-12-28T21:46:00Z">
            <w:rPr>
              <w:rStyle w:val="Emphasis"/>
              <w:rFonts w:asciiTheme="majorHAnsi" w:eastAsiaTheme="majorEastAsia" w:hAnsiTheme="majorHAnsi" w:cstheme="majorBidi"/>
              <w:i w:val="0"/>
              <w:iCs w:val="0"/>
              <w:sz w:val="20"/>
              <w:szCs w:val="20"/>
            </w:rPr>
          </w:rPrChange>
        </w:rPr>
        <w:t>and</w:t>
      </w:r>
      <w:r w:rsidR="352F4D77" w:rsidRPr="004F47F8">
        <w:rPr>
          <w:rStyle w:val="Emphasis"/>
          <w:rFonts w:asciiTheme="majorHAnsi" w:eastAsiaTheme="majorEastAsia" w:hAnsiTheme="majorHAnsi" w:cstheme="majorBidi"/>
          <w:i w:val="0"/>
          <w:iCs w:val="0"/>
          <w:sz w:val="20"/>
          <w:szCs w:val="20"/>
          <w:rPrChange w:id="272" w:author="Mara L. Isaacs" w:date="2017-12-28T21:46:00Z">
            <w:rPr>
              <w:rStyle w:val="Emphasis"/>
              <w:rFonts w:asciiTheme="majorHAnsi" w:eastAsiaTheme="majorEastAsia" w:hAnsiTheme="majorHAnsi" w:cstheme="majorBidi"/>
              <w:i w:val="0"/>
              <w:iCs w:val="0"/>
              <w:sz w:val="20"/>
              <w:szCs w:val="20"/>
            </w:rPr>
          </w:rPrChange>
        </w:rPr>
        <w:t xml:space="preserve"> </w:t>
      </w:r>
      <w:r w:rsidR="352F4D77" w:rsidRPr="004F47F8">
        <w:rPr>
          <w:rStyle w:val="Emphasis"/>
          <w:rFonts w:asciiTheme="majorHAnsi" w:eastAsiaTheme="majorEastAsia" w:hAnsiTheme="majorHAnsi" w:cstheme="majorBidi"/>
          <w:sz w:val="20"/>
          <w:szCs w:val="20"/>
          <w:rPrChange w:id="273" w:author="Mara L. Isaacs" w:date="2017-12-28T21:46:00Z">
            <w:rPr>
              <w:rStyle w:val="Emphasis"/>
              <w:rFonts w:asciiTheme="majorHAnsi" w:eastAsiaTheme="majorEastAsia" w:hAnsiTheme="majorHAnsi" w:cstheme="majorBidi"/>
              <w:sz w:val="20"/>
              <w:szCs w:val="20"/>
            </w:rPr>
          </w:rPrChange>
        </w:rPr>
        <w:t>Rodney King</w:t>
      </w:r>
      <w:r w:rsidR="003C0CB4" w:rsidRPr="004F47F8">
        <w:rPr>
          <w:rStyle w:val="Emphasis"/>
          <w:rFonts w:asciiTheme="majorHAnsi" w:eastAsiaTheme="majorEastAsia" w:hAnsiTheme="majorHAnsi" w:cstheme="majorBidi"/>
          <w:sz w:val="20"/>
          <w:szCs w:val="20"/>
          <w:rPrChange w:id="274" w:author="Mara L. Isaacs" w:date="2017-12-28T21:46:00Z">
            <w:rPr>
              <w:rStyle w:val="Emphasis"/>
              <w:rFonts w:asciiTheme="majorHAnsi" w:eastAsiaTheme="majorEastAsia" w:hAnsiTheme="majorHAnsi" w:cstheme="majorBidi"/>
              <w:sz w:val="20"/>
              <w:szCs w:val="20"/>
            </w:rPr>
          </w:rPrChange>
        </w:rPr>
        <w:t xml:space="preserve"> </w:t>
      </w:r>
      <w:r w:rsidR="003C0CB4" w:rsidRPr="004F47F8">
        <w:rPr>
          <w:rStyle w:val="Emphasis"/>
          <w:rFonts w:asciiTheme="majorHAnsi" w:eastAsiaTheme="majorEastAsia" w:hAnsiTheme="majorHAnsi" w:cstheme="majorBidi"/>
          <w:i w:val="0"/>
          <w:sz w:val="20"/>
          <w:szCs w:val="20"/>
          <w:rPrChange w:id="275" w:author="Mara L. Isaacs" w:date="2017-12-28T21:46:00Z">
            <w:rPr>
              <w:rStyle w:val="Emphasis"/>
              <w:rFonts w:asciiTheme="majorHAnsi" w:eastAsiaTheme="majorEastAsia" w:hAnsiTheme="majorHAnsi" w:cstheme="majorBidi"/>
              <w:i w:val="0"/>
              <w:sz w:val="20"/>
              <w:szCs w:val="20"/>
            </w:rPr>
          </w:rPrChange>
        </w:rPr>
        <w:t>(Bessie Award</w:t>
      </w:r>
      <w:r w:rsidR="00BA24AE" w:rsidRPr="004F47F8">
        <w:rPr>
          <w:rStyle w:val="Emphasis"/>
          <w:rFonts w:asciiTheme="majorHAnsi" w:eastAsiaTheme="majorEastAsia" w:hAnsiTheme="majorHAnsi" w:cstheme="majorBidi"/>
          <w:i w:val="0"/>
          <w:sz w:val="20"/>
          <w:szCs w:val="20"/>
          <w:rPrChange w:id="276" w:author="Mara L. Isaacs" w:date="2017-12-28T21:46:00Z">
            <w:rPr>
              <w:rStyle w:val="Emphasis"/>
              <w:rFonts w:asciiTheme="majorHAnsi" w:eastAsiaTheme="majorEastAsia" w:hAnsiTheme="majorHAnsi" w:cstheme="majorBidi"/>
              <w:i w:val="0"/>
              <w:sz w:val="20"/>
              <w:szCs w:val="20"/>
            </w:rPr>
          </w:rPrChange>
        </w:rPr>
        <w:t>,</w:t>
      </w:r>
      <w:r w:rsidR="352F4D77" w:rsidRPr="004F47F8">
        <w:rPr>
          <w:rStyle w:val="Emphasis"/>
          <w:rFonts w:asciiTheme="majorHAnsi" w:eastAsiaTheme="majorEastAsia" w:hAnsiTheme="majorHAnsi" w:cstheme="majorBidi"/>
          <w:i w:val="0"/>
          <w:iCs w:val="0"/>
          <w:sz w:val="20"/>
          <w:szCs w:val="20"/>
          <w:rPrChange w:id="277" w:author="Mara L. Isaacs" w:date="2017-12-28T21:46:00Z">
            <w:rPr>
              <w:rStyle w:val="Emphasis"/>
              <w:rFonts w:asciiTheme="majorHAnsi" w:eastAsiaTheme="majorEastAsia" w:hAnsiTheme="majorHAnsi" w:cstheme="majorBidi"/>
              <w:i w:val="0"/>
              <w:iCs w:val="0"/>
              <w:sz w:val="20"/>
              <w:szCs w:val="20"/>
            </w:rPr>
          </w:rPrChange>
        </w:rPr>
        <w:t xml:space="preserve"> currently streaming on Netflix</w:t>
      </w:r>
      <w:r w:rsidR="00BA24AE" w:rsidRPr="004F47F8">
        <w:rPr>
          <w:rStyle w:val="Emphasis"/>
          <w:rFonts w:asciiTheme="majorHAnsi" w:eastAsiaTheme="majorEastAsia" w:hAnsiTheme="majorHAnsi" w:cstheme="majorBidi"/>
          <w:i w:val="0"/>
          <w:iCs w:val="0"/>
          <w:sz w:val="20"/>
          <w:szCs w:val="20"/>
          <w:rPrChange w:id="278" w:author="Mara L. Isaacs" w:date="2017-12-28T21:46:00Z">
            <w:rPr>
              <w:rStyle w:val="Emphasis"/>
              <w:rFonts w:asciiTheme="majorHAnsi" w:eastAsiaTheme="majorEastAsia" w:hAnsiTheme="majorHAnsi" w:cstheme="majorBidi"/>
              <w:i w:val="0"/>
              <w:iCs w:val="0"/>
              <w:sz w:val="20"/>
              <w:szCs w:val="20"/>
            </w:rPr>
          </w:rPrChange>
        </w:rPr>
        <w:t>)</w:t>
      </w:r>
      <w:r w:rsidR="352F4D77" w:rsidRPr="004F47F8">
        <w:rPr>
          <w:rStyle w:val="Emphasis"/>
          <w:rFonts w:asciiTheme="majorHAnsi" w:eastAsiaTheme="majorEastAsia" w:hAnsiTheme="majorHAnsi" w:cstheme="majorBidi"/>
          <w:i w:val="0"/>
          <w:iCs w:val="0"/>
          <w:sz w:val="20"/>
          <w:szCs w:val="20"/>
          <w:rPrChange w:id="279" w:author="Mara L. Isaacs" w:date="2017-12-28T21:46:00Z">
            <w:rPr>
              <w:rStyle w:val="Emphasis"/>
              <w:rFonts w:asciiTheme="majorHAnsi" w:eastAsiaTheme="majorEastAsia" w:hAnsiTheme="majorHAnsi" w:cstheme="majorBidi"/>
              <w:i w:val="0"/>
              <w:iCs w:val="0"/>
              <w:sz w:val="20"/>
              <w:szCs w:val="20"/>
            </w:rPr>
          </w:rPrChange>
        </w:rPr>
        <w:t xml:space="preserve">. </w:t>
      </w:r>
      <w:r w:rsidR="00BA24AE" w:rsidRPr="004F47F8">
        <w:rPr>
          <w:rStyle w:val="Emphasis"/>
          <w:rFonts w:asciiTheme="majorHAnsi" w:eastAsiaTheme="majorEastAsia" w:hAnsiTheme="majorHAnsi" w:cstheme="majorBidi"/>
          <w:i w:val="0"/>
          <w:iCs w:val="0"/>
          <w:sz w:val="20"/>
          <w:szCs w:val="20"/>
          <w:rPrChange w:id="280" w:author="Mara L. Isaacs" w:date="2017-12-28T21:46:00Z">
            <w:rPr>
              <w:rStyle w:val="Emphasis"/>
              <w:rFonts w:asciiTheme="majorHAnsi" w:eastAsiaTheme="majorEastAsia" w:hAnsiTheme="majorHAnsi" w:cstheme="majorBidi"/>
              <w:i w:val="0"/>
              <w:iCs w:val="0"/>
              <w:sz w:val="20"/>
              <w:szCs w:val="20"/>
            </w:rPr>
          </w:rPrChange>
        </w:rPr>
        <w:t xml:space="preserve">He </w:t>
      </w:r>
      <w:r w:rsidR="352F4D77" w:rsidRPr="004F47F8">
        <w:rPr>
          <w:rStyle w:val="Emphasis"/>
          <w:rFonts w:asciiTheme="majorHAnsi" w:eastAsiaTheme="majorEastAsia" w:hAnsiTheme="majorHAnsi" w:cstheme="majorBidi"/>
          <w:i w:val="0"/>
          <w:iCs w:val="0"/>
          <w:sz w:val="20"/>
          <w:szCs w:val="20"/>
          <w:rPrChange w:id="281" w:author="Mara L. Isaacs" w:date="2017-12-28T21:46:00Z">
            <w:rPr>
              <w:rStyle w:val="Emphasis"/>
              <w:rFonts w:asciiTheme="majorHAnsi" w:eastAsiaTheme="majorEastAsia" w:hAnsiTheme="majorHAnsi" w:cstheme="majorBidi"/>
              <w:i w:val="0"/>
              <w:iCs w:val="0"/>
              <w:sz w:val="20"/>
              <w:szCs w:val="20"/>
            </w:rPr>
          </w:rPrChange>
        </w:rPr>
        <w:t xml:space="preserve">is reviving his signature solo, </w:t>
      </w:r>
      <w:r w:rsidR="352F4D77" w:rsidRPr="004F47F8">
        <w:rPr>
          <w:rStyle w:val="Emphasis"/>
          <w:rFonts w:asciiTheme="majorHAnsi" w:eastAsiaTheme="majorEastAsia" w:hAnsiTheme="majorHAnsi" w:cstheme="majorBidi"/>
          <w:sz w:val="20"/>
          <w:szCs w:val="20"/>
          <w:rPrChange w:id="282" w:author="Mara L. Isaacs" w:date="2017-12-28T21:46:00Z">
            <w:rPr>
              <w:rStyle w:val="Emphasis"/>
              <w:rFonts w:asciiTheme="majorHAnsi" w:eastAsiaTheme="majorEastAsia" w:hAnsiTheme="majorHAnsi" w:cstheme="majorBidi"/>
              <w:sz w:val="20"/>
              <w:szCs w:val="20"/>
            </w:rPr>
          </w:rPrChange>
        </w:rPr>
        <w:t>Frederick Douglass Now</w:t>
      </w:r>
      <w:r w:rsidR="00BA24AE" w:rsidRPr="004F47F8">
        <w:rPr>
          <w:rStyle w:val="Emphasis"/>
          <w:rFonts w:asciiTheme="majorHAnsi" w:eastAsiaTheme="majorEastAsia" w:hAnsiTheme="majorHAnsi" w:cstheme="majorBidi"/>
          <w:i w:val="0"/>
          <w:sz w:val="20"/>
          <w:szCs w:val="20"/>
          <w:rPrChange w:id="283" w:author="Mara L. Isaacs" w:date="2017-12-28T21:46:00Z">
            <w:rPr>
              <w:rStyle w:val="Emphasis"/>
              <w:rFonts w:asciiTheme="majorHAnsi" w:eastAsiaTheme="majorEastAsia" w:hAnsiTheme="majorHAnsi" w:cstheme="majorBidi"/>
              <w:i w:val="0"/>
              <w:sz w:val="20"/>
              <w:szCs w:val="20"/>
            </w:rPr>
          </w:rPrChange>
        </w:rPr>
        <w:t xml:space="preserve"> </w:t>
      </w:r>
      <w:r w:rsidR="00BA24AE" w:rsidRPr="004F47F8">
        <w:rPr>
          <w:rStyle w:val="Emphasis"/>
          <w:rFonts w:asciiTheme="majorHAnsi" w:eastAsiaTheme="majorEastAsia" w:hAnsiTheme="majorHAnsi" w:cstheme="majorBidi"/>
          <w:i w:val="0"/>
          <w:iCs w:val="0"/>
          <w:sz w:val="20"/>
          <w:szCs w:val="20"/>
          <w:rPrChange w:id="284" w:author="Mara L. Isaacs" w:date="2017-12-28T21:46:00Z">
            <w:rPr>
              <w:rStyle w:val="Emphasis"/>
              <w:rFonts w:asciiTheme="majorHAnsi" w:eastAsiaTheme="majorEastAsia" w:hAnsiTheme="majorHAnsi" w:cstheme="majorBidi"/>
              <w:i w:val="0"/>
              <w:iCs w:val="0"/>
              <w:sz w:val="20"/>
              <w:szCs w:val="20"/>
            </w:rPr>
          </w:rPrChange>
        </w:rPr>
        <w:t>for Douglass’ 2018 Bicentennial.</w:t>
      </w:r>
      <w:r w:rsidR="352F4D77" w:rsidRPr="004F47F8">
        <w:rPr>
          <w:rStyle w:val="Emphasis"/>
          <w:rFonts w:asciiTheme="majorHAnsi" w:eastAsiaTheme="majorEastAsia" w:hAnsiTheme="majorHAnsi" w:cstheme="majorBidi"/>
          <w:sz w:val="20"/>
          <w:szCs w:val="20"/>
          <w:rPrChange w:id="285" w:author="Mara L. Isaacs" w:date="2017-12-28T21:46:00Z">
            <w:rPr>
              <w:rStyle w:val="Emphasis"/>
              <w:rFonts w:asciiTheme="majorHAnsi" w:eastAsiaTheme="majorEastAsia" w:hAnsiTheme="majorHAnsi" w:cstheme="majorBidi"/>
              <w:sz w:val="20"/>
              <w:szCs w:val="20"/>
            </w:rPr>
          </w:rPrChange>
        </w:rPr>
        <w:t xml:space="preserve">  </w:t>
      </w:r>
      <w:r w:rsidR="352F4D77" w:rsidRPr="004F47F8">
        <w:rPr>
          <w:rStyle w:val="Emphasis"/>
          <w:rFonts w:asciiTheme="majorHAnsi" w:eastAsiaTheme="majorEastAsia" w:hAnsiTheme="majorHAnsi" w:cstheme="majorBidi"/>
          <w:i w:val="0"/>
          <w:iCs w:val="0"/>
          <w:sz w:val="20"/>
          <w:szCs w:val="20"/>
          <w:rPrChange w:id="286" w:author="Mara L. Isaacs" w:date="2017-12-28T21:46:00Z">
            <w:rPr>
              <w:rStyle w:val="Emphasis"/>
              <w:rFonts w:asciiTheme="majorHAnsi" w:eastAsiaTheme="majorEastAsia" w:hAnsiTheme="majorHAnsi" w:cstheme="majorBidi"/>
              <w:i w:val="0"/>
              <w:iCs w:val="0"/>
              <w:sz w:val="20"/>
              <w:szCs w:val="20"/>
            </w:rPr>
          </w:rPrChange>
        </w:rPr>
        <w:t xml:space="preserve">His presentations for the international stage include </w:t>
      </w:r>
      <w:r w:rsidR="352F4D77" w:rsidRPr="004F47F8">
        <w:rPr>
          <w:rStyle w:val="Emphasis"/>
          <w:rFonts w:asciiTheme="majorHAnsi" w:eastAsiaTheme="majorEastAsia" w:hAnsiTheme="majorHAnsi" w:cstheme="majorBidi"/>
          <w:sz w:val="20"/>
          <w:szCs w:val="20"/>
          <w:rPrChange w:id="287" w:author="Mara L. Isaacs" w:date="2017-12-28T21:46:00Z">
            <w:rPr>
              <w:rStyle w:val="Emphasis"/>
              <w:rFonts w:asciiTheme="majorHAnsi" w:eastAsiaTheme="majorEastAsia" w:hAnsiTheme="majorHAnsi" w:cstheme="majorBidi"/>
              <w:sz w:val="20"/>
              <w:szCs w:val="20"/>
            </w:rPr>
          </w:rPrChange>
        </w:rPr>
        <w:t xml:space="preserve">Christopher Columbus 1992, Who Killed Bob </w:t>
      </w:r>
      <w:proofErr w:type="gramStart"/>
      <w:r w:rsidR="352F4D77" w:rsidRPr="004F47F8">
        <w:rPr>
          <w:rStyle w:val="Emphasis"/>
          <w:rFonts w:asciiTheme="majorHAnsi" w:eastAsiaTheme="majorEastAsia" w:hAnsiTheme="majorHAnsi" w:cstheme="majorBidi"/>
          <w:sz w:val="20"/>
          <w:szCs w:val="20"/>
          <w:rPrChange w:id="288" w:author="Mara L. Isaacs" w:date="2017-12-28T21:46:00Z">
            <w:rPr>
              <w:rStyle w:val="Emphasis"/>
              <w:rFonts w:asciiTheme="majorHAnsi" w:eastAsiaTheme="majorEastAsia" w:hAnsiTheme="majorHAnsi" w:cstheme="majorBidi"/>
              <w:sz w:val="20"/>
              <w:szCs w:val="20"/>
            </w:rPr>
          </w:rPrChange>
        </w:rPr>
        <w:t>Marley?,</w:t>
      </w:r>
      <w:proofErr w:type="gramEnd"/>
      <w:r w:rsidR="352F4D77" w:rsidRPr="004F47F8">
        <w:rPr>
          <w:rStyle w:val="Emphasis"/>
          <w:rFonts w:asciiTheme="majorHAnsi" w:eastAsiaTheme="majorEastAsia" w:hAnsiTheme="majorHAnsi" w:cstheme="majorBidi"/>
          <w:sz w:val="20"/>
          <w:szCs w:val="20"/>
          <w:rPrChange w:id="289" w:author="Mara L. Isaacs" w:date="2017-12-28T21:46:00Z">
            <w:rPr>
              <w:rStyle w:val="Emphasis"/>
              <w:rFonts w:asciiTheme="majorHAnsi" w:eastAsiaTheme="majorEastAsia" w:hAnsiTheme="majorHAnsi" w:cstheme="majorBidi"/>
              <w:sz w:val="20"/>
              <w:szCs w:val="20"/>
            </w:rPr>
          </w:rPrChange>
        </w:rPr>
        <w:t xml:space="preserve"> In Honor of Jean-Michel Basquiat, The Watts Towers Project, Juan and John</w:t>
      </w:r>
      <w:r w:rsidR="00BA24AE" w:rsidRPr="004F47F8">
        <w:rPr>
          <w:rStyle w:val="Emphasis"/>
          <w:rFonts w:asciiTheme="majorHAnsi" w:eastAsiaTheme="majorEastAsia" w:hAnsiTheme="majorHAnsi" w:cstheme="majorBidi"/>
          <w:sz w:val="20"/>
          <w:szCs w:val="20"/>
          <w:rPrChange w:id="290" w:author="Mara L. Isaacs" w:date="2017-12-28T21:46:00Z">
            <w:rPr>
              <w:rStyle w:val="Emphasis"/>
              <w:rFonts w:asciiTheme="majorHAnsi" w:eastAsiaTheme="majorEastAsia" w:hAnsiTheme="majorHAnsi" w:cstheme="majorBidi"/>
              <w:sz w:val="20"/>
              <w:szCs w:val="20"/>
            </w:rPr>
          </w:rPrChange>
        </w:rPr>
        <w:t xml:space="preserve">, </w:t>
      </w:r>
      <w:r w:rsidR="352F4D77" w:rsidRPr="004F47F8">
        <w:rPr>
          <w:rStyle w:val="Emphasis"/>
          <w:rFonts w:asciiTheme="majorHAnsi" w:eastAsiaTheme="majorEastAsia" w:hAnsiTheme="majorHAnsi" w:cstheme="majorBidi"/>
          <w:sz w:val="20"/>
          <w:szCs w:val="20"/>
          <w:rPrChange w:id="291" w:author="Mara L. Isaacs" w:date="2017-12-28T21:46:00Z">
            <w:rPr>
              <w:rStyle w:val="Emphasis"/>
              <w:rFonts w:asciiTheme="majorHAnsi" w:eastAsiaTheme="majorEastAsia" w:hAnsiTheme="majorHAnsi" w:cstheme="majorBidi"/>
              <w:sz w:val="20"/>
              <w:szCs w:val="20"/>
            </w:rPr>
          </w:rPrChange>
        </w:rPr>
        <w:t>Iceland</w:t>
      </w:r>
      <w:r w:rsidR="352F4D77" w:rsidRPr="004F47F8">
        <w:rPr>
          <w:rStyle w:val="Emphasis"/>
          <w:rFonts w:asciiTheme="majorHAnsi" w:eastAsiaTheme="majorEastAsia" w:hAnsiTheme="majorHAnsi" w:cstheme="majorBidi"/>
          <w:i w:val="0"/>
          <w:iCs w:val="0"/>
          <w:sz w:val="20"/>
          <w:szCs w:val="20"/>
          <w:rPrChange w:id="292" w:author="Mara L. Isaacs" w:date="2017-12-28T21:46:00Z">
            <w:rPr>
              <w:rStyle w:val="Emphasis"/>
              <w:rFonts w:asciiTheme="majorHAnsi" w:eastAsiaTheme="majorEastAsia" w:hAnsiTheme="majorHAnsi" w:cstheme="majorBidi"/>
              <w:i w:val="0"/>
              <w:iCs w:val="0"/>
              <w:sz w:val="20"/>
              <w:szCs w:val="20"/>
            </w:rPr>
          </w:rPrChange>
        </w:rPr>
        <w:t xml:space="preserve">, </w:t>
      </w:r>
      <w:r w:rsidR="352F4D77" w:rsidRPr="004F47F8">
        <w:rPr>
          <w:rStyle w:val="Emphasis"/>
          <w:rFonts w:asciiTheme="majorHAnsi" w:eastAsiaTheme="majorEastAsia" w:hAnsiTheme="majorHAnsi" w:cstheme="majorBidi"/>
          <w:sz w:val="20"/>
          <w:szCs w:val="20"/>
          <w:rPrChange w:id="293" w:author="Mara L. Isaacs" w:date="2017-12-28T21:46:00Z">
            <w:rPr>
              <w:rStyle w:val="Emphasis"/>
              <w:rFonts w:asciiTheme="majorHAnsi" w:eastAsiaTheme="majorEastAsia" w:hAnsiTheme="majorHAnsi" w:cstheme="majorBidi"/>
              <w:sz w:val="20"/>
              <w:szCs w:val="20"/>
            </w:rPr>
          </w:rPrChange>
        </w:rPr>
        <w:t>Two Fires</w:t>
      </w:r>
      <w:r w:rsidR="00BA24AE" w:rsidRPr="004F47F8">
        <w:rPr>
          <w:rStyle w:val="Emphasis"/>
          <w:rFonts w:asciiTheme="majorHAnsi" w:eastAsiaTheme="majorEastAsia" w:hAnsiTheme="majorHAnsi" w:cstheme="majorBidi"/>
          <w:i w:val="0"/>
          <w:iCs w:val="0"/>
          <w:sz w:val="20"/>
          <w:szCs w:val="20"/>
          <w:rPrChange w:id="294" w:author="Mara L. Isaacs" w:date="2017-12-28T21:46:00Z">
            <w:rPr>
              <w:rStyle w:val="Emphasis"/>
              <w:rFonts w:asciiTheme="majorHAnsi" w:eastAsiaTheme="majorEastAsia" w:hAnsiTheme="majorHAnsi" w:cstheme="majorBidi"/>
              <w:i w:val="0"/>
              <w:iCs w:val="0"/>
              <w:sz w:val="20"/>
              <w:szCs w:val="20"/>
            </w:rPr>
          </w:rPrChange>
        </w:rPr>
        <w:t xml:space="preserve"> and </w:t>
      </w:r>
      <w:r w:rsidR="352F4D77" w:rsidRPr="004F47F8">
        <w:rPr>
          <w:rStyle w:val="Emphasis"/>
          <w:rFonts w:asciiTheme="majorHAnsi" w:eastAsiaTheme="majorEastAsia" w:hAnsiTheme="majorHAnsi" w:cstheme="majorBidi"/>
          <w:sz w:val="20"/>
          <w:szCs w:val="20"/>
          <w:rPrChange w:id="295" w:author="Mara L. Isaacs" w:date="2017-12-28T21:46:00Z">
            <w:rPr>
              <w:rStyle w:val="Emphasis"/>
              <w:rFonts w:asciiTheme="majorHAnsi" w:eastAsiaTheme="majorEastAsia" w:hAnsiTheme="majorHAnsi" w:cstheme="majorBidi"/>
              <w:sz w:val="20"/>
              <w:szCs w:val="20"/>
            </w:rPr>
          </w:rPrChange>
        </w:rPr>
        <w:t>500 Lives Per Mile</w:t>
      </w:r>
      <w:r w:rsidR="352F4D77" w:rsidRPr="004F47F8">
        <w:rPr>
          <w:rStyle w:val="Emphasis"/>
          <w:rFonts w:asciiTheme="majorHAnsi" w:eastAsiaTheme="majorEastAsia" w:hAnsiTheme="majorHAnsi" w:cstheme="majorBidi"/>
          <w:i w:val="0"/>
          <w:iCs w:val="0"/>
          <w:sz w:val="20"/>
          <w:szCs w:val="20"/>
          <w:rPrChange w:id="296" w:author="Mara L. Isaacs" w:date="2017-12-28T21:46:00Z">
            <w:rPr>
              <w:rStyle w:val="Emphasis"/>
              <w:rFonts w:asciiTheme="majorHAnsi" w:eastAsiaTheme="majorEastAsia" w:hAnsiTheme="majorHAnsi" w:cstheme="majorBidi"/>
              <w:i w:val="0"/>
              <w:iCs w:val="0"/>
              <w:sz w:val="20"/>
              <w:szCs w:val="20"/>
            </w:rPr>
          </w:rPrChange>
        </w:rPr>
        <w:t xml:space="preserve">. </w:t>
      </w:r>
      <w:del w:id="297" w:author="Mara L. Isaacs" w:date="2017-12-29T03:58:00Z">
        <w:r w:rsidR="352F4D77" w:rsidRPr="004F47F8" w:rsidDel="00A40284">
          <w:rPr>
            <w:rStyle w:val="Emphasis"/>
            <w:rFonts w:asciiTheme="majorHAnsi" w:eastAsiaTheme="majorEastAsia" w:hAnsiTheme="majorHAnsi" w:cstheme="majorBidi"/>
            <w:i w:val="0"/>
            <w:iCs w:val="0"/>
            <w:sz w:val="20"/>
            <w:szCs w:val="20"/>
            <w:rPrChange w:id="298" w:author="Mara L. Isaacs" w:date="2017-12-28T21:46:00Z">
              <w:rPr>
                <w:rStyle w:val="Emphasis"/>
                <w:rFonts w:asciiTheme="majorHAnsi" w:eastAsiaTheme="majorEastAsia" w:hAnsiTheme="majorHAnsi" w:cstheme="majorBidi"/>
                <w:i w:val="0"/>
                <w:iCs w:val="0"/>
                <w:sz w:val="20"/>
                <w:szCs w:val="20"/>
              </w:rPr>
            </w:rPrChange>
          </w:rPr>
          <w:delText xml:space="preserve"> </w:delText>
        </w:r>
        <w:r w:rsidR="352F4D77" w:rsidRPr="004F47F8" w:rsidDel="00A40284">
          <w:rPr>
            <w:rStyle w:val="Emphasis"/>
            <w:rFonts w:asciiTheme="majorHAnsi" w:eastAsiaTheme="majorEastAsia" w:hAnsiTheme="majorHAnsi" w:cstheme="majorBidi"/>
            <w:sz w:val="20"/>
            <w:szCs w:val="20"/>
            <w:rPrChange w:id="299" w:author="Mara L. Isaacs" w:date="2017-12-28T21:46:00Z">
              <w:rPr>
                <w:rStyle w:val="Emphasis"/>
                <w:rFonts w:asciiTheme="majorHAnsi" w:eastAsiaTheme="majorEastAsia" w:hAnsiTheme="majorHAnsi" w:cstheme="majorBidi"/>
                <w:sz w:val="20"/>
                <w:szCs w:val="20"/>
              </w:rPr>
            </w:rPrChange>
          </w:rPr>
          <w:delText xml:space="preserve">Inside the Creole Mafia </w:delText>
        </w:r>
        <w:r w:rsidR="352F4D77" w:rsidRPr="004F47F8" w:rsidDel="00A40284">
          <w:rPr>
            <w:rStyle w:val="Emphasis"/>
            <w:rFonts w:asciiTheme="majorHAnsi" w:eastAsiaTheme="majorEastAsia" w:hAnsiTheme="majorHAnsi" w:cstheme="majorBidi"/>
            <w:i w:val="0"/>
            <w:iCs w:val="0"/>
            <w:sz w:val="20"/>
            <w:szCs w:val="20"/>
            <w:rPrChange w:id="300" w:author="Mara L. Isaacs" w:date="2017-12-28T21:46:00Z">
              <w:rPr>
                <w:rStyle w:val="Emphasis"/>
                <w:rFonts w:asciiTheme="majorHAnsi" w:eastAsiaTheme="majorEastAsia" w:hAnsiTheme="majorHAnsi" w:cstheme="majorBidi"/>
                <w:i w:val="0"/>
                <w:iCs w:val="0"/>
                <w:sz w:val="20"/>
                <w:szCs w:val="20"/>
              </w:rPr>
            </w:rPrChange>
          </w:rPr>
          <w:delText xml:space="preserve">is a “not too dark comedy” in collaboration with Mark Broyard and Branford Marsalis. </w:delText>
        </w:r>
      </w:del>
      <w:r w:rsidRPr="004F47F8">
        <w:rPr>
          <w:rStyle w:val="Emphasis"/>
          <w:rFonts w:asciiTheme="majorHAnsi" w:eastAsiaTheme="majorEastAsia" w:hAnsiTheme="majorHAnsi" w:cstheme="majorBidi"/>
          <w:i w:val="0"/>
          <w:iCs w:val="0"/>
          <w:sz w:val="20"/>
          <w:szCs w:val="20"/>
          <w:rPrChange w:id="301" w:author="Mara L. Isaacs" w:date="2017-12-28T21:46:00Z">
            <w:rPr>
              <w:rStyle w:val="Emphasis"/>
              <w:rFonts w:asciiTheme="majorHAnsi" w:eastAsiaTheme="majorEastAsia" w:hAnsiTheme="majorHAnsi" w:cstheme="majorBidi"/>
              <w:i w:val="0"/>
              <w:iCs w:val="0"/>
              <w:sz w:val="20"/>
              <w:szCs w:val="20"/>
            </w:rPr>
          </w:rPrChange>
        </w:rPr>
        <w:t xml:space="preserve">Directing credits include </w:t>
      </w:r>
      <w:r w:rsidRPr="004F47F8">
        <w:rPr>
          <w:rStyle w:val="Emphasis"/>
          <w:rFonts w:asciiTheme="majorHAnsi" w:eastAsia="Times New Roman" w:hAnsiTheme="majorHAnsi" w:cs="Times New Roman"/>
          <w:i w:val="0"/>
          <w:color w:val="000000" w:themeColor="text1"/>
          <w:sz w:val="20"/>
          <w:szCs w:val="20"/>
          <w:rPrChange w:id="302" w:author="Mara L. Isaacs" w:date="2017-12-28T21:46:00Z">
            <w:rPr>
              <w:rStyle w:val="Emphasis"/>
              <w:rFonts w:asciiTheme="majorHAnsi" w:eastAsia="Times New Roman" w:hAnsiTheme="majorHAnsi" w:cs="Times New Roman"/>
              <w:i w:val="0"/>
              <w:color w:val="000000" w:themeColor="text1"/>
              <w:sz w:val="20"/>
              <w:szCs w:val="20"/>
            </w:rPr>
          </w:rPrChange>
        </w:rPr>
        <w:t xml:space="preserve">Steven </w:t>
      </w:r>
      <w:proofErr w:type="spellStart"/>
      <w:r w:rsidRPr="004F47F8">
        <w:rPr>
          <w:rStyle w:val="Emphasis"/>
          <w:rFonts w:asciiTheme="majorHAnsi" w:eastAsia="Times New Roman" w:hAnsiTheme="majorHAnsi" w:cs="Times New Roman"/>
          <w:i w:val="0"/>
          <w:color w:val="000000" w:themeColor="text1"/>
          <w:sz w:val="20"/>
          <w:szCs w:val="20"/>
          <w:rPrChange w:id="303" w:author="Mara L. Isaacs" w:date="2017-12-28T21:46:00Z">
            <w:rPr>
              <w:rStyle w:val="Emphasis"/>
              <w:rFonts w:asciiTheme="majorHAnsi" w:eastAsia="Times New Roman" w:hAnsiTheme="majorHAnsi" w:cs="Times New Roman"/>
              <w:i w:val="0"/>
              <w:color w:val="000000" w:themeColor="text1"/>
              <w:sz w:val="20"/>
              <w:szCs w:val="20"/>
            </w:rPr>
          </w:rPrChange>
        </w:rPr>
        <w:t>Berkoff’s</w:t>
      </w:r>
      <w:proofErr w:type="spellEnd"/>
      <w:r w:rsidRPr="004F47F8">
        <w:rPr>
          <w:rStyle w:val="Emphasis"/>
          <w:rFonts w:asciiTheme="majorHAnsi" w:eastAsia="Times New Roman" w:hAnsiTheme="majorHAnsi" w:cs="Times New Roman"/>
          <w:i w:val="0"/>
          <w:color w:val="000000" w:themeColor="text1"/>
          <w:sz w:val="20"/>
          <w:szCs w:val="20"/>
          <w:rPrChange w:id="304" w:author="Mara L. Isaacs" w:date="2017-12-28T21:46:00Z">
            <w:rPr>
              <w:rStyle w:val="Emphasis"/>
              <w:rFonts w:asciiTheme="majorHAnsi" w:eastAsia="Times New Roman" w:hAnsiTheme="majorHAnsi" w:cs="Times New Roman"/>
              <w:i w:val="0"/>
              <w:color w:val="000000" w:themeColor="text1"/>
              <w:sz w:val="20"/>
              <w:szCs w:val="20"/>
            </w:rPr>
          </w:rPrChange>
        </w:rPr>
        <w:t xml:space="preserve"> </w:t>
      </w:r>
      <w:r w:rsidRPr="004F47F8">
        <w:rPr>
          <w:rStyle w:val="Emphasis"/>
          <w:rFonts w:asciiTheme="majorHAnsi" w:eastAsia="Times New Roman" w:hAnsiTheme="majorHAnsi" w:cs="Times New Roman"/>
          <w:color w:val="000000" w:themeColor="text1"/>
          <w:sz w:val="20"/>
          <w:szCs w:val="20"/>
          <w:rPrChange w:id="305" w:author="Mara L. Isaacs" w:date="2017-12-28T21:46:00Z">
            <w:rPr>
              <w:rStyle w:val="Emphasis"/>
              <w:rFonts w:asciiTheme="majorHAnsi" w:eastAsia="Times New Roman" w:hAnsiTheme="majorHAnsi" w:cs="Times New Roman"/>
              <w:color w:val="000000" w:themeColor="text1"/>
              <w:sz w:val="20"/>
              <w:szCs w:val="20"/>
            </w:rPr>
          </w:rPrChange>
        </w:rPr>
        <w:t>Agamemnon</w:t>
      </w:r>
      <w:r w:rsidRPr="004F47F8">
        <w:rPr>
          <w:rStyle w:val="Emphasis"/>
          <w:rFonts w:asciiTheme="majorHAnsi" w:eastAsia="Times New Roman" w:hAnsiTheme="majorHAnsi" w:cs="Times New Roman"/>
          <w:i w:val="0"/>
          <w:color w:val="000000" w:themeColor="text1"/>
          <w:sz w:val="20"/>
          <w:szCs w:val="20"/>
          <w:rPrChange w:id="306" w:author="Mara L. Isaacs" w:date="2017-12-28T21:46:00Z">
            <w:rPr>
              <w:rStyle w:val="Emphasis"/>
              <w:rFonts w:asciiTheme="majorHAnsi" w:eastAsia="Times New Roman" w:hAnsiTheme="majorHAnsi" w:cs="Times New Roman"/>
              <w:i w:val="0"/>
              <w:color w:val="000000" w:themeColor="text1"/>
              <w:sz w:val="20"/>
              <w:szCs w:val="20"/>
            </w:rPr>
          </w:rPrChange>
        </w:rPr>
        <w:t xml:space="preserve">, </w:t>
      </w:r>
      <w:proofErr w:type="spellStart"/>
      <w:r w:rsidRPr="004F47F8">
        <w:rPr>
          <w:rStyle w:val="Emphasis"/>
          <w:rFonts w:asciiTheme="majorHAnsi" w:eastAsia="Times New Roman" w:hAnsiTheme="majorHAnsi" w:cs="Times New Roman"/>
          <w:i w:val="0"/>
          <w:color w:val="000000" w:themeColor="text1"/>
          <w:sz w:val="20"/>
          <w:szCs w:val="20"/>
          <w:rPrChange w:id="307" w:author="Mara L. Isaacs" w:date="2017-12-28T21:46:00Z">
            <w:rPr>
              <w:rStyle w:val="Emphasis"/>
              <w:rFonts w:asciiTheme="majorHAnsi" w:eastAsia="Times New Roman" w:hAnsiTheme="majorHAnsi" w:cs="Times New Roman"/>
              <w:i w:val="0"/>
              <w:color w:val="000000" w:themeColor="text1"/>
              <w:sz w:val="20"/>
              <w:szCs w:val="20"/>
            </w:rPr>
          </w:rPrChange>
        </w:rPr>
        <w:t>Katori</w:t>
      </w:r>
      <w:proofErr w:type="spellEnd"/>
      <w:r w:rsidRPr="004F47F8">
        <w:rPr>
          <w:rStyle w:val="Emphasis"/>
          <w:rFonts w:asciiTheme="majorHAnsi" w:eastAsia="Times New Roman" w:hAnsiTheme="majorHAnsi" w:cs="Times New Roman"/>
          <w:i w:val="0"/>
          <w:color w:val="000000" w:themeColor="text1"/>
          <w:sz w:val="20"/>
          <w:szCs w:val="20"/>
          <w:rPrChange w:id="308" w:author="Mara L. Isaacs" w:date="2017-12-28T21:46:00Z">
            <w:rPr>
              <w:rStyle w:val="Emphasis"/>
              <w:rFonts w:asciiTheme="majorHAnsi" w:eastAsia="Times New Roman" w:hAnsiTheme="majorHAnsi" w:cs="Times New Roman"/>
              <w:i w:val="0"/>
              <w:color w:val="000000" w:themeColor="text1"/>
              <w:sz w:val="20"/>
              <w:szCs w:val="20"/>
            </w:rPr>
          </w:rPrChange>
        </w:rPr>
        <w:t xml:space="preserve"> Hall’s </w:t>
      </w:r>
      <w:proofErr w:type="gramStart"/>
      <w:r w:rsidRPr="004F47F8">
        <w:rPr>
          <w:rStyle w:val="Emphasis"/>
          <w:rFonts w:asciiTheme="majorHAnsi" w:eastAsia="Times New Roman" w:hAnsiTheme="majorHAnsi" w:cs="Times New Roman"/>
          <w:color w:val="000000" w:themeColor="text1"/>
          <w:sz w:val="20"/>
          <w:szCs w:val="20"/>
          <w:rPrChange w:id="309" w:author="Mara L. Isaacs" w:date="2017-12-28T21:46:00Z">
            <w:rPr>
              <w:rStyle w:val="Emphasis"/>
              <w:rFonts w:asciiTheme="majorHAnsi" w:eastAsia="Times New Roman" w:hAnsiTheme="majorHAnsi" w:cs="Times New Roman"/>
              <w:color w:val="000000" w:themeColor="text1"/>
              <w:sz w:val="20"/>
              <w:szCs w:val="20"/>
            </w:rPr>
          </w:rPrChange>
        </w:rPr>
        <w:t>The</w:t>
      </w:r>
      <w:proofErr w:type="gramEnd"/>
      <w:r w:rsidRPr="004F47F8">
        <w:rPr>
          <w:rStyle w:val="Emphasis"/>
          <w:rFonts w:asciiTheme="majorHAnsi" w:eastAsia="Times New Roman" w:hAnsiTheme="majorHAnsi" w:cs="Times New Roman"/>
          <w:color w:val="000000" w:themeColor="text1"/>
          <w:sz w:val="20"/>
          <w:szCs w:val="20"/>
          <w:rPrChange w:id="310" w:author="Mara L. Isaacs" w:date="2017-12-28T21:46:00Z">
            <w:rPr>
              <w:rStyle w:val="Emphasis"/>
              <w:rFonts w:asciiTheme="majorHAnsi" w:eastAsia="Times New Roman" w:hAnsiTheme="majorHAnsi" w:cs="Times New Roman"/>
              <w:color w:val="000000" w:themeColor="text1"/>
              <w:sz w:val="20"/>
              <w:szCs w:val="20"/>
            </w:rPr>
          </w:rPrChange>
        </w:rPr>
        <w:t xml:space="preserve"> Mountaintop</w:t>
      </w:r>
      <w:r w:rsidRPr="004F47F8">
        <w:rPr>
          <w:rStyle w:val="Emphasis"/>
          <w:rFonts w:asciiTheme="majorHAnsi" w:eastAsia="Times New Roman" w:hAnsiTheme="majorHAnsi" w:cs="Times New Roman"/>
          <w:i w:val="0"/>
          <w:color w:val="000000" w:themeColor="text1"/>
          <w:sz w:val="20"/>
          <w:szCs w:val="20"/>
          <w:rPrChange w:id="311" w:author="Mara L. Isaacs" w:date="2017-12-28T21:46:00Z">
            <w:rPr>
              <w:rStyle w:val="Emphasis"/>
              <w:rFonts w:asciiTheme="majorHAnsi" w:eastAsia="Times New Roman" w:hAnsiTheme="majorHAnsi" w:cs="Times New Roman"/>
              <w:i w:val="0"/>
              <w:color w:val="000000" w:themeColor="text1"/>
              <w:sz w:val="20"/>
              <w:szCs w:val="20"/>
            </w:rPr>
          </w:rPrChange>
        </w:rPr>
        <w:t xml:space="preserve">, and </w:t>
      </w:r>
      <w:r w:rsidRPr="004F47F8">
        <w:rPr>
          <w:rStyle w:val="Emphasis"/>
          <w:rFonts w:asciiTheme="majorHAnsi" w:eastAsia="Times New Roman" w:hAnsiTheme="majorHAnsi" w:cs="Times New Roman"/>
          <w:color w:val="000000" w:themeColor="text1"/>
          <w:sz w:val="20"/>
          <w:szCs w:val="20"/>
          <w:rPrChange w:id="312" w:author="Mara L. Isaacs" w:date="2017-12-28T21:46:00Z">
            <w:rPr>
              <w:rStyle w:val="Emphasis"/>
              <w:rFonts w:asciiTheme="majorHAnsi" w:eastAsia="Times New Roman" w:hAnsiTheme="majorHAnsi" w:cs="Times New Roman"/>
              <w:color w:val="000000" w:themeColor="text1"/>
              <w:sz w:val="20"/>
              <w:szCs w:val="20"/>
            </w:rPr>
          </w:rPrChange>
        </w:rPr>
        <w:t>Radio Mambo: Culture Clash Invades Miami</w:t>
      </w:r>
      <w:r w:rsidRPr="004F47F8">
        <w:rPr>
          <w:rStyle w:val="Emphasis"/>
          <w:rFonts w:asciiTheme="majorHAnsi" w:eastAsia="Times New Roman" w:hAnsiTheme="majorHAnsi" w:cs="Times New Roman"/>
          <w:i w:val="0"/>
          <w:color w:val="000000" w:themeColor="text1"/>
          <w:sz w:val="20"/>
          <w:szCs w:val="20"/>
          <w:rPrChange w:id="313" w:author="Mara L. Isaacs" w:date="2017-12-28T21:46:00Z">
            <w:rPr>
              <w:rStyle w:val="Emphasis"/>
              <w:rFonts w:asciiTheme="majorHAnsi" w:eastAsia="Times New Roman" w:hAnsiTheme="majorHAnsi" w:cs="Times New Roman"/>
              <w:i w:val="0"/>
              <w:color w:val="000000" w:themeColor="text1"/>
              <w:sz w:val="20"/>
              <w:szCs w:val="20"/>
            </w:rPr>
          </w:rPrChange>
        </w:rPr>
        <w:t xml:space="preserve"> (Ovation Award, Bessie Award). </w:t>
      </w:r>
      <w:r w:rsidRPr="004F47F8">
        <w:rPr>
          <w:rStyle w:val="Emphasis"/>
          <w:rFonts w:asciiTheme="majorHAnsi" w:eastAsiaTheme="majorEastAsia" w:hAnsiTheme="majorHAnsi" w:cstheme="majorBidi"/>
          <w:i w:val="0"/>
          <w:iCs w:val="0"/>
          <w:sz w:val="20"/>
          <w:szCs w:val="20"/>
          <w:rPrChange w:id="314" w:author="Mara L. Isaacs" w:date="2017-12-28T21:46:00Z">
            <w:rPr>
              <w:rStyle w:val="Emphasis"/>
              <w:rFonts w:asciiTheme="majorHAnsi" w:eastAsiaTheme="majorEastAsia" w:hAnsiTheme="majorHAnsi" w:cstheme="majorBidi"/>
              <w:i w:val="0"/>
              <w:iCs w:val="0"/>
              <w:sz w:val="20"/>
              <w:szCs w:val="20"/>
            </w:rPr>
          </w:rPrChange>
        </w:rPr>
        <w:t>S</w:t>
      </w:r>
      <w:r w:rsidR="352F4D77" w:rsidRPr="004F47F8">
        <w:rPr>
          <w:rStyle w:val="Emphasis"/>
          <w:rFonts w:asciiTheme="majorHAnsi" w:eastAsiaTheme="majorEastAsia" w:hAnsiTheme="majorHAnsi" w:cstheme="majorBidi"/>
          <w:i w:val="0"/>
          <w:iCs w:val="0"/>
          <w:sz w:val="20"/>
          <w:szCs w:val="20"/>
          <w:rPrChange w:id="315" w:author="Mara L. Isaacs" w:date="2017-12-28T21:46:00Z">
            <w:rPr>
              <w:rStyle w:val="Emphasis"/>
              <w:rFonts w:asciiTheme="majorHAnsi" w:eastAsiaTheme="majorEastAsia" w:hAnsiTheme="majorHAnsi" w:cstheme="majorBidi"/>
              <w:i w:val="0"/>
              <w:iCs w:val="0"/>
              <w:sz w:val="20"/>
              <w:szCs w:val="20"/>
            </w:rPr>
          </w:rPrChange>
        </w:rPr>
        <w:t xml:space="preserve">creen credits include </w:t>
      </w:r>
      <w:r w:rsidR="352F4D77" w:rsidRPr="004F47F8">
        <w:rPr>
          <w:rStyle w:val="Emphasis"/>
          <w:rFonts w:asciiTheme="majorHAnsi" w:eastAsiaTheme="majorEastAsia" w:hAnsiTheme="majorHAnsi" w:cstheme="majorBidi"/>
          <w:sz w:val="20"/>
          <w:szCs w:val="20"/>
          <w:rPrChange w:id="316" w:author="Mara L. Isaacs" w:date="2017-12-28T21:46:00Z">
            <w:rPr>
              <w:rStyle w:val="Emphasis"/>
              <w:rFonts w:asciiTheme="majorHAnsi" w:eastAsiaTheme="majorEastAsia" w:hAnsiTheme="majorHAnsi" w:cstheme="majorBidi"/>
              <w:sz w:val="20"/>
              <w:szCs w:val="20"/>
            </w:rPr>
          </w:rPrChange>
        </w:rPr>
        <w:t xml:space="preserve">Do </w:t>
      </w:r>
      <w:proofErr w:type="gramStart"/>
      <w:r w:rsidR="352F4D77" w:rsidRPr="004F47F8">
        <w:rPr>
          <w:rStyle w:val="Emphasis"/>
          <w:rFonts w:asciiTheme="majorHAnsi" w:eastAsiaTheme="majorEastAsia" w:hAnsiTheme="majorHAnsi" w:cstheme="majorBidi"/>
          <w:sz w:val="20"/>
          <w:szCs w:val="20"/>
          <w:rPrChange w:id="317" w:author="Mara L. Isaacs" w:date="2017-12-28T21:46:00Z">
            <w:rPr>
              <w:rStyle w:val="Emphasis"/>
              <w:rFonts w:asciiTheme="majorHAnsi" w:eastAsiaTheme="majorEastAsia" w:hAnsiTheme="majorHAnsi" w:cstheme="majorBidi"/>
              <w:sz w:val="20"/>
              <w:szCs w:val="20"/>
            </w:rPr>
          </w:rPrChange>
        </w:rPr>
        <w:t>The</w:t>
      </w:r>
      <w:proofErr w:type="gramEnd"/>
      <w:r w:rsidR="352F4D77" w:rsidRPr="004F47F8">
        <w:rPr>
          <w:rStyle w:val="Emphasis"/>
          <w:rFonts w:asciiTheme="majorHAnsi" w:eastAsiaTheme="majorEastAsia" w:hAnsiTheme="majorHAnsi" w:cstheme="majorBidi"/>
          <w:sz w:val="20"/>
          <w:szCs w:val="20"/>
          <w:rPrChange w:id="318" w:author="Mara L. Isaacs" w:date="2017-12-28T21:46:00Z">
            <w:rPr>
              <w:rStyle w:val="Emphasis"/>
              <w:rFonts w:asciiTheme="majorHAnsi" w:eastAsiaTheme="majorEastAsia" w:hAnsiTheme="majorHAnsi" w:cstheme="majorBidi"/>
              <w:sz w:val="20"/>
              <w:szCs w:val="20"/>
            </w:rPr>
          </w:rPrChange>
        </w:rPr>
        <w:t xml:space="preserve"> Right Thing</w:t>
      </w:r>
      <w:r w:rsidR="352F4D77" w:rsidRPr="004F47F8">
        <w:rPr>
          <w:rStyle w:val="Emphasis"/>
          <w:rFonts w:asciiTheme="majorHAnsi" w:eastAsiaTheme="majorEastAsia" w:hAnsiTheme="majorHAnsi" w:cstheme="majorBidi"/>
          <w:i w:val="0"/>
          <w:iCs w:val="0"/>
          <w:sz w:val="20"/>
          <w:szCs w:val="20"/>
          <w:rPrChange w:id="319" w:author="Mara L. Isaacs" w:date="2017-12-28T21:46:00Z">
            <w:rPr>
              <w:rStyle w:val="Emphasis"/>
              <w:rFonts w:asciiTheme="majorHAnsi" w:eastAsiaTheme="majorEastAsia" w:hAnsiTheme="majorHAnsi" w:cstheme="majorBidi"/>
              <w:i w:val="0"/>
              <w:iCs w:val="0"/>
              <w:sz w:val="20"/>
              <w:szCs w:val="20"/>
            </w:rPr>
          </w:rPrChange>
        </w:rPr>
        <w:t xml:space="preserve">, </w:t>
      </w:r>
      <w:r w:rsidR="352F4D77" w:rsidRPr="004F47F8">
        <w:rPr>
          <w:rStyle w:val="Emphasis"/>
          <w:rFonts w:asciiTheme="majorHAnsi" w:eastAsiaTheme="majorEastAsia" w:hAnsiTheme="majorHAnsi" w:cstheme="majorBidi"/>
          <w:sz w:val="20"/>
          <w:szCs w:val="20"/>
          <w:rPrChange w:id="320" w:author="Mara L. Isaacs" w:date="2017-12-28T21:46:00Z">
            <w:rPr>
              <w:rStyle w:val="Emphasis"/>
              <w:rFonts w:asciiTheme="majorHAnsi" w:eastAsiaTheme="majorEastAsia" w:hAnsiTheme="majorHAnsi" w:cstheme="majorBidi"/>
              <w:sz w:val="20"/>
              <w:szCs w:val="20"/>
            </w:rPr>
          </w:rPrChange>
        </w:rPr>
        <w:t>Eve’s Bayou, The Birth of a Nati</w:t>
      </w:r>
      <w:r w:rsidRPr="004F47F8">
        <w:rPr>
          <w:rStyle w:val="Emphasis"/>
          <w:rFonts w:asciiTheme="majorHAnsi" w:eastAsiaTheme="majorEastAsia" w:hAnsiTheme="majorHAnsi" w:cstheme="majorBidi"/>
          <w:sz w:val="20"/>
          <w:szCs w:val="20"/>
          <w:rPrChange w:id="321" w:author="Mara L. Isaacs" w:date="2017-12-28T21:46:00Z">
            <w:rPr>
              <w:rStyle w:val="Emphasis"/>
              <w:rFonts w:asciiTheme="majorHAnsi" w:eastAsiaTheme="majorEastAsia" w:hAnsiTheme="majorHAnsi" w:cstheme="majorBidi"/>
              <w:sz w:val="20"/>
              <w:szCs w:val="20"/>
            </w:rPr>
          </w:rPrChange>
        </w:rPr>
        <w:t>on, Marshall, American Gangster</w:t>
      </w:r>
      <w:r w:rsidR="352F4D77" w:rsidRPr="004F47F8">
        <w:rPr>
          <w:rStyle w:val="Emphasis"/>
          <w:rFonts w:asciiTheme="majorHAnsi" w:eastAsiaTheme="majorEastAsia" w:hAnsiTheme="majorHAnsi" w:cstheme="majorBidi"/>
          <w:sz w:val="20"/>
          <w:szCs w:val="20"/>
          <w:rPrChange w:id="322" w:author="Mara L. Isaacs" w:date="2017-12-28T21:46:00Z">
            <w:rPr>
              <w:rStyle w:val="Emphasis"/>
              <w:rFonts w:asciiTheme="majorHAnsi" w:eastAsiaTheme="majorEastAsia" w:hAnsiTheme="majorHAnsi" w:cstheme="majorBidi"/>
              <w:sz w:val="20"/>
              <w:szCs w:val="20"/>
            </w:rPr>
          </w:rPrChange>
        </w:rPr>
        <w:t xml:space="preserve"> </w:t>
      </w:r>
      <w:r w:rsidR="003C0CB4" w:rsidRPr="004F47F8">
        <w:rPr>
          <w:rStyle w:val="Emphasis"/>
          <w:rFonts w:asciiTheme="majorHAnsi" w:eastAsiaTheme="majorEastAsia" w:hAnsiTheme="majorHAnsi" w:cstheme="majorBidi"/>
          <w:i w:val="0"/>
          <w:iCs w:val="0"/>
          <w:sz w:val="20"/>
          <w:szCs w:val="20"/>
          <w:rPrChange w:id="323" w:author="Mara L. Isaacs" w:date="2017-12-28T21:46:00Z">
            <w:rPr>
              <w:rStyle w:val="Emphasis"/>
              <w:rFonts w:asciiTheme="majorHAnsi" w:eastAsiaTheme="majorEastAsia" w:hAnsiTheme="majorHAnsi" w:cstheme="majorBidi"/>
              <w:i w:val="0"/>
              <w:iCs w:val="0"/>
              <w:sz w:val="20"/>
              <w:szCs w:val="20"/>
            </w:rPr>
          </w:rPrChange>
        </w:rPr>
        <w:t>(</w:t>
      </w:r>
      <w:r w:rsidR="352F4D77" w:rsidRPr="004F47F8">
        <w:rPr>
          <w:rStyle w:val="Emphasis"/>
          <w:rFonts w:asciiTheme="majorHAnsi" w:eastAsiaTheme="majorEastAsia" w:hAnsiTheme="majorHAnsi" w:cstheme="majorBidi"/>
          <w:i w:val="0"/>
          <w:iCs w:val="0"/>
          <w:sz w:val="20"/>
          <w:szCs w:val="20"/>
          <w:rPrChange w:id="324" w:author="Mara L. Isaacs" w:date="2017-12-28T21:46:00Z">
            <w:rPr>
              <w:rStyle w:val="Emphasis"/>
              <w:rFonts w:asciiTheme="majorHAnsi" w:eastAsiaTheme="majorEastAsia" w:hAnsiTheme="majorHAnsi" w:cstheme="majorBidi"/>
              <w:i w:val="0"/>
              <w:iCs w:val="0"/>
              <w:sz w:val="20"/>
              <w:szCs w:val="20"/>
            </w:rPr>
          </w:rPrChange>
        </w:rPr>
        <w:t>Screen Actors’ Guild Award</w:t>
      </w:r>
      <w:r w:rsidR="003C0CB4" w:rsidRPr="004F47F8">
        <w:rPr>
          <w:rStyle w:val="Emphasis"/>
          <w:rFonts w:asciiTheme="majorHAnsi" w:eastAsiaTheme="majorEastAsia" w:hAnsiTheme="majorHAnsi" w:cstheme="majorBidi"/>
          <w:i w:val="0"/>
          <w:iCs w:val="0"/>
          <w:sz w:val="20"/>
          <w:szCs w:val="20"/>
          <w:rPrChange w:id="325" w:author="Mara L. Isaacs" w:date="2017-12-28T21:46:00Z">
            <w:rPr>
              <w:rStyle w:val="Emphasis"/>
              <w:rFonts w:asciiTheme="majorHAnsi" w:eastAsiaTheme="majorEastAsia" w:hAnsiTheme="majorHAnsi" w:cstheme="majorBidi"/>
              <w:i w:val="0"/>
              <w:iCs w:val="0"/>
              <w:sz w:val="20"/>
              <w:szCs w:val="20"/>
            </w:rPr>
          </w:rPrChange>
        </w:rPr>
        <w:t xml:space="preserve"> nomination)</w:t>
      </w:r>
      <w:r w:rsidR="352F4D77" w:rsidRPr="004F47F8">
        <w:rPr>
          <w:rStyle w:val="Emphasis"/>
          <w:rFonts w:asciiTheme="majorHAnsi" w:eastAsiaTheme="majorEastAsia" w:hAnsiTheme="majorHAnsi" w:cstheme="majorBidi"/>
          <w:i w:val="0"/>
          <w:iCs w:val="0"/>
          <w:sz w:val="20"/>
          <w:szCs w:val="20"/>
          <w:rPrChange w:id="326" w:author="Mara L. Isaacs" w:date="2017-12-28T21:46:00Z">
            <w:rPr>
              <w:rStyle w:val="Emphasis"/>
              <w:rFonts w:asciiTheme="majorHAnsi" w:eastAsiaTheme="majorEastAsia" w:hAnsiTheme="majorHAnsi" w:cstheme="majorBidi"/>
              <w:i w:val="0"/>
              <w:iCs w:val="0"/>
              <w:sz w:val="20"/>
              <w:szCs w:val="20"/>
            </w:rPr>
          </w:rPrChange>
        </w:rPr>
        <w:t xml:space="preserve">, and the HBO series </w:t>
      </w:r>
      <w:r w:rsidR="352F4D77" w:rsidRPr="004F47F8">
        <w:rPr>
          <w:rStyle w:val="Emphasis"/>
          <w:rFonts w:asciiTheme="majorHAnsi" w:eastAsiaTheme="majorEastAsia" w:hAnsiTheme="majorHAnsi" w:cstheme="majorBidi"/>
          <w:sz w:val="20"/>
          <w:szCs w:val="20"/>
          <w:rPrChange w:id="327" w:author="Mara L. Isaacs" w:date="2017-12-28T21:46:00Z">
            <w:rPr>
              <w:rStyle w:val="Emphasis"/>
              <w:rFonts w:asciiTheme="majorHAnsi" w:eastAsiaTheme="majorEastAsia" w:hAnsiTheme="majorHAnsi" w:cstheme="majorBidi"/>
              <w:sz w:val="20"/>
              <w:szCs w:val="20"/>
            </w:rPr>
          </w:rPrChange>
        </w:rPr>
        <w:t xml:space="preserve">K Street </w:t>
      </w:r>
      <w:r w:rsidR="352F4D77" w:rsidRPr="004F47F8">
        <w:rPr>
          <w:rStyle w:val="Emphasis"/>
          <w:rFonts w:asciiTheme="majorHAnsi" w:eastAsiaTheme="majorEastAsia" w:hAnsiTheme="majorHAnsi" w:cstheme="majorBidi"/>
          <w:i w:val="0"/>
          <w:iCs w:val="0"/>
          <w:sz w:val="20"/>
          <w:szCs w:val="20"/>
          <w:rPrChange w:id="328" w:author="Mara L. Isaacs" w:date="2017-12-28T21:46:00Z">
            <w:rPr>
              <w:rStyle w:val="Emphasis"/>
              <w:rFonts w:asciiTheme="majorHAnsi" w:eastAsiaTheme="majorEastAsia" w:hAnsiTheme="majorHAnsi" w:cstheme="majorBidi"/>
              <w:i w:val="0"/>
              <w:iCs w:val="0"/>
              <w:sz w:val="20"/>
              <w:szCs w:val="20"/>
            </w:rPr>
          </w:rPrChange>
        </w:rPr>
        <w:t xml:space="preserve">and </w:t>
      </w:r>
      <w:r w:rsidR="352F4D77" w:rsidRPr="004F47F8">
        <w:rPr>
          <w:rStyle w:val="Emphasis"/>
          <w:rFonts w:asciiTheme="majorHAnsi" w:eastAsiaTheme="majorEastAsia" w:hAnsiTheme="majorHAnsi" w:cstheme="majorBidi"/>
          <w:sz w:val="20"/>
          <w:szCs w:val="20"/>
          <w:rPrChange w:id="329" w:author="Mara L. Isaacs" w:date="2017-12-28T21:46:00Z">
            <w:rPr>
              <w:rStyle w:val="Emphasis"/>
              <w:rFonts w:asciiTheme="majorHAnsi" w:eastAsiaTheme="majorEastAsia" w:hAnsiTheme="majorHAnsi" w:cstheme="majorBidi"/>
              <w:sz w:val="20"/>
              <w:szCs w:val="20"/>
            </w:rPr>
          </w:rPrChange>
        </w:rPr>
        <w:t>Oz.</w:t>
      </w:r>
      <w:r w:rsidRPr="004F47F8">
        <w:rPr>
          <w:rStyle w:val="Emphasis"/>
          <w:rFonts w:asciiTheme="majorHAnsi" w:eastAsiaTheme="majorEastAsia" w:hAnsiTheme="majorHAnsi" w:cstheme="majorBidi"/>
          <w:sz w:val="20"/>
          <w:szCs w:val="20"/>
          <w:rPrChange w:id="330" w:author="Mara L. Isaacs" w:date="2017-12-28T21:46:00Z">
            <w:rPr>
              <w:rStyle w:val="Emphasis"/>
              <w:rFonts w:asciiTheme="majorHAnsi" w:eastAsiaTheme="majorEastAsia" w:hAnsiTheme="majorHAnsi" w:cstheme="majorBidi"/>
              <w:sz w:val="20"/>
              <w:szCs w:val="20"/>
            </w:rPr>
          </w:rPrChange>
        </w:rPr>
        <w:t xml:space="preserve"> </w:t>
      </w:r>
      <w:r w:rsidRPr="004F47F8">
        <w:rPr>
          <w:rStyle w:val="Emphasis"/>
          <w:rFonts w:asciiTheme="majorHAnsi" w:eastAsiaTheme="majorEastAsia" w:hAnsiTheme="majorHAnsi" w:cstheme="majorBidi"/>
          <w:i w:val="0"/>
          <w:sz w:val="20"/>
          <w:szCs w:val="20"/>
          <w:rPrChange w:id="331" w:author="Mara L. Isaacs" w:date="2017-12-28T21:46:00Z">
            <w:rPr>
              <w:rStyle w:val="Emphasis"/>
              <w:rFonts w:asciiTheme="majorHAnsi" w:eastAsiaTheme="majorEastAsia" w:hAnsiTheme="majorHAnsi" w:cstheme="majorBidi"/>
              <w:i w:val="0"/>
              <w:sz w:val="20"/>
              <w:szCs w:val="20"/>
            </w:rPr>
          </w:rPrChange>
        </w:rPr>
        <w:t xml:space="preserve">He currently directs his Performing History Workshop at </w:t>
      </w:r>
      <w:proofErr w:type="spellStart"/>
      <w:r w:rsidRPr="004F47F8">
        <w:rPr>
          <w:rStyle w:val="Emphasis"/>
          <w:rFonts w:asciiTheme="majorHAnsi" w:eastAsiaTheme="majorEastAsia" w:hAnsiTheme="majorHAnsi" w:cstheme="majorBidi"/>
          <w:i w:val="0"/>
          <w:sz w:val="20"/>
          <w:szCs w:val="20"/>
          <w:rPrChange w:id="332" w:author="Mara L. Isaacs" w:date="2017-12-28T21:46:00Z">
            <w:rPr>
              <w:rStyle w:val="Emphasis"/>
              <w:rFonts w:asciiTheme="majorHAnsi" w:eastAsiaTheme="majorEastAsia" w:hAnsiTheme="majorHAnsi" w:cstheme="majorBidi"/>
              <w:i w:val="0"/>
              <w:sz w:val="20"/>
              <w:szCs w:val="20"/>
            </w:rPr>
          </w:rPrChange>
        </w:rPr>
        <w:t>CalArts</w:t>
      </w:r>
      <w:proofErr w:type="spellEnd"/>
      <w:r w:rsidRPr="004F47F8">
        <w:rPr>
          <w:rStyle w:val="Emphasis"/>
          <w:rFonts w:asciiTheme="majorHAnsi" w:eastAsiaTheme="majorEastAsia" w:hAnsiTheme="majorHAnsi" w:cstheme="majorBidi"/>
          <w:i w:val="0"/>
          <w:sz w:val="20"/>
          <w:szCs w:val="20"/>
          <w:rPrChange w:id="333" w:author="Mara L. Isaacs" w:date="2017-12-28T21:46:00Z">
            <w:rPr>
              <w:rStyle w:val="Emphasis"/>
              <w:rFonts w:asciiTheme="majorHAnsi" w:eastAsiaTheme="majorEastAsia" w:hAnsiTheme="majorHAnsi" w:cstheme="majorBidi"/>
              <w:i w:val="0"/>
              <w:sz w:val="20"/>
              <w:szCs w:val="20"/>
            </w:rPr>
          </w:rPrChange>
        </w:rPr>
        <w:t>.</w:t>
      </w:r>
      <w:r w:rsidR="352F4D77" w:rsidRPr="004F47F8">
        <w:rPr>
          <w:rStyle w:val="Emphasis"/>
          <w:rFonts w:asciiTheme="majorHAnsi" w:eastAsiaTheme="majorEastAsia" w:hAnsiTheme="majorHAnsi" w:cstheme="majorBidi"/>
          <w:sz w:val="20"/>
          <w:szCs w:val="20"/>
          <w:rPrChange w:id="334" w:author="Mara L. Isaacs" w:date="2017-12-28T21:46:00Z">
            <w:rPr>
              <w:rStyle w:val="Emphasis"/>
              <w:rFonts w:asciiTheme="majorHAnsi" w:eastAsiaTheme="majorEastAsia" w:hAnsiTheme="majorHAnsi" w:cstheme="majorBidi"/>
              <w:sz w:val="20"/>
              <w:szCs w:val="20"/>
            </w:rPr>
          </w:rPrChange>
        </w:rPr>
        <w:t xml:space="preserve">  </w:t>
      </w:r>
    </w:p>
    <w:p w14:paraId="055FBDEA" w14:textId="77777777" w:rsidR="00CF0EE3" w:rsidRPr="004F47F8" w:rsidRDefault="00CF0EE3" w:rsidP="352F4D77">
      <w:pPr>
        <w:pBdr>
          <w:bottom w:val="single" w:sz="12" w:space="1" w:color="auto"/>
        </w:pBdr>
        <w:rPr>
          <w:rStyle w:val="Emphasis"/>
          <w:rFonts w:asciiTheme="majorHAnsi" w:eastAsiaTheme="majorEastAsia" w:hAnsiTheme="majorHAnsi" w:cstheme="majorBidi"/>
          <w:i w:val="0"/>
          <w:iCs w:val="0"/>
          <w:sz w:val="20"/>
          <w:szCs w:val="20"/>
          <w:rPrChange w:id="335" w:author="Mara L. Isaacs" w:date="2017-12-28T21:46:00Z">
            <w:rPr>
              <w:rStyle w:val="Emphasis"/>
              <w:rFonts w:asciiTheme="majorHAnsi" w:eastAsiaTheme="majorEastAsia" w:hAnsiTheme="majorHAnsi" w:cstheme="majorBidi"/>
              <w:i w:val="0"/>
              <w:iCs w:val="0"/>
              <w:sz w:val="20"/>
              <w:szCs w:val="20"/>
            </w:rPr>
          </w:rPrChange>
        </w:rPr>
      </w:pPr>
    </w:p>
    <w:p w14:paraId="157FFAAA" w14:textId="478B48C4" w:rsidR="00CF0EE3" w:rsidRPr="004F47F8" w:rsidRDefault="00CF0EE3" w:rsidP="352F4D77">
      <w:pPr>
        <w:pBdr>
          <w:bottom w:val="single" w:sz="12" w:space="1" w:color="auto"/>
        </w:pBdr>
        <w:rPr>
          <w:rFonts w:asciiTheme="majorHAnsi" w:eastAsiaTheme="majorEastAsia" w:hAnsiTheme="majorHAnsi" w:cstheme="majorBidi"/>
          <w:sz w:val="20"/>
          <w:szCs w:val="20"/>
          <w:rPrChange w:id="336" w:author="Mara L. Isaacs" w:date="2017-12-28T21:46:00Z">
            <w:rPr>
              <w:rFonts w:asciiTheme="majorHAnsi" w:eastAsiaTheme="majorEastAsia" w:hAnsiTheme="majorHAnsi" w:cstheme="majorBidi"/>
              <w:sz w:val="20"/>
              <w:szCs w:val="20"/>
            </w:rPr>
          </w:rPrChange>
        </w:rPr>
      </w:pPr>
      <w:r w:rsidRPr="004F47F8">
        <w:rPr>
          <w:rFonts w:asciiTheme="majorHAnsi" w:hAnsiTheme="majorHAnsi"/>
          <w:b/>
          <w:sz w:val="20"/>
          <w:szCs w:val="20"/>
          <w:rPrChange w:id="337" w:author="Mara L. Isaacs" w:date="2017-12-28T21:46:00Z">
            <w:rPr>
              <w:rFonts w:asciiTheme="majorHAnsi" w:hAnsiTheme="majorHAnsi"/>
              <w:b/>
              <w:sz w:val="20"/>
              <w:szCs w:val="20"/>
            </w:rPr>
          </w:rPrChange>
        </w:rPr>
        <w:fldChar w:fldCharType="begin"/>
      </w:r>
      <w:r w:rsidRPr="004F47F8">
        <w:rPr>
          <w:rFonts w:asciiTheme="majorHAnsi" w:eastAsia="Times New Roman" w:hAnsiTheme="majorHAnsi" w:cs="Times New Roman"/>
          <w:b/>
          <w:sz w:val="20"/>
          <w:szCs w:val="20"/>
          <w:rPrChange w:id="338" w:author="Mara L. Isaacs" w:date="2017-12-28T21:46:00Z">
            <w:rPr>
              <w:rFonts w:asciiTheme="majorHAnsi" w:eastAsia="Times New Roman" w:hAnsiTheme="majorHAnsi" w:cs="Times New Roman"/>
              <w:b/>
              <w:sz w:val="20"/>
              <w:szCs w:val="20"/>
            </w:rPr>
          </w:rPrChange>
        </w:rPr>
        <w:instrText xml:space="preserve"> HYPERLINK "https://calarts.us1.list-manage.com/track/click?u=f0ca2d2aefbeac1ecf2e2518c&amp;id=9aff295f39&amp;e=536e4415eb" \t "_blank" </w:instrText>
      </w:r>
      <w:r w:rsidRPr="004F47F8">
        <w:rPr>
          <w:rFonts w:asciiTheme="majorHAnsi" w:eastAsia="Times New Roman" w:hAnsiTheme="majorHAnsi" w:cs="Times New Roman"/>
          <w:b/>
          <w:sz w:val="20"/>
          <w:szCs w:val="20"/>
          <w:rPrChange w:id="339" w:author="Mara L. Isaacs" w:date="2017-12-28T21:46:00Z">
            <w:rPr>
              <w:rFonts w:asciiTheme="majorHAnsi" w:eastAsia="Times New Roman" w:hAnsiTheme="majorHAnsi" w:cs="Times New Roman"/>
              <w:b/>
              <w:sz w:val="20"/>
              <w:szCs w:val="20"/>
            </w:rPr>
          </w:rPrChange>
        </w:rPr>
        <w:fldChar w:fldCharType="separate"/>
      </w:r>
      <w:r w:rsidR="0061056B" w:rsidRPr="004F47F8">
        <w:rPr>
          <w:rFonts w:asciiTheme="majorHAnsi" w:eastAsia="Times New Roman" w:hAnsiTheme="majorHAnsi" w:cs="Times New Roman"/>
          <w:b/>
          <w:bCs/>
          <w:sz w:val="20"/>
          <w:szCs w:val="20"/>
          <w:rPrChange w:id="340" w:author="Mara L. Isaacs" w:date="2017-12-28T21:46:00Z">
            <w:rPr>
              <w:rFonts w:asciiTheme="majorHAnsi" w:eastAsia="Times New Roman" w:hAnsiTheme="majorHAnsi" w:cs="Times New Roman"/>
              <w:b/>
              <w:bCs/>
              <w:sz w:val="20"/>
              <w:szCs w:val="20"/>
            </w:rPr>
          </w:rPrChange>
        </w:rPr>
        <w:t>CALARTS CENTER FOR NEW PERFORMANCE</w:t>
      </w:r>
      <w:r w:rsidRPr="004F47F8">
        <w:rPr>
          <w:rFonts w:asciiTheme="majorHAnsi" w:hAnsiTheme="majorHAnsi"/>
          <w:b/>
          <w:sz w:val="20"/>
          <w:szCs w:val="20"/>
          <w:rPrChange w:id="341" w:author="Mara L. Isaacs" w:date="2017-12-28T21:46:00Z">
            <w:rPr>
              <w:rFonts w:asciiTheme="majorHAnsi" w:hAnsiTheme="majorHAnsi"/>
              <w:b/>
              <w:sz w:val="20"/>
              <w:szCs w:val="20"/>
            </w:rPr>
          </w:rPrChange>
        </w:rPr>
        <w:fldChar w:fldCharType="end"/>
      </w:r>
      <w:r w:rsidRPr="004F47F8">
        <w:rPr>
          <w:rFonts w:asciiTheme="majorHAnsi" w:eastAsiaTheme="majorEastAsia" w:hAnsiTheme="majorHAnsi" w:cstheme="majorBidi"/>
          <w:b/>
          <w:sz w:val="20"/>
          <w:szCs w:val="20"/>
          <w:shd w:val="clear" w:color="auto" w:fill="FFFFFF"/>
          <w:rPrChange w:id="342" w:author="Mara L. Isaacs" w:date="2017-12-28T21:46:00Z">
            <w:rPr>
              <w:rFonts w:asciiTheme="majorHAnsi" w:eastAsiaTheme="majorEastAsia" w:hAnsiTheme="majorHAnsi" w:cstheme="majorBidi"/>
              <w:b/>
              <w:sz w:val="20"/>
              <w:szCs w:val="20"/>
              <w:shd w:val="clear" w:color="auto" w:fill="FFFFFF"/>
            </w:rPr>
          </w:rPrChange>
        </w:rPr>
        <w:t> (CNP)</w:t>
      </w:r>
      <w:r w:rsidRPr="004F47F8">
        <w:rPr>
          <w:rFonts w:asciiTheme="majorHAnsi" w:eastAsiaTheme="majorEastAsia" w:hAnsiTheme="majorHAnsi" w:cstheme="majorBidi"/>
          <w:sz w:val="20"/>
          <w:szCs w:val="20"/>
          <w:shd w:val="clear" w:color="auto" w:fill="FFFFFF"/>
          <w:rPrChange w:id="343" w:author="Mara L. Isaacs" w:date="2017-12-28T21:46:00Z">
            <w:rPr>
              <w:rFonts w:asciiTheme="majorHAnsi" w:eastAsiaTheme="majorEastAsia" w:hAnsiTheme="majorHAnsi" w:cstheme="majorBidi"/>
              <w:sz w:val="20"/>
              <w:szCs w:val="20"/>
              <w:shd w:val="clear" w:color="auto" w:fill="FFFFFF"/>
            </w:rPr>
          </w:rPrChange>
        </w:rPr>
        <w:t xml:space="preserve"> is the professional producing arm of California Institute of the Arts, established to provide a unique artist- and project-driven framework for the </w:t>
      </w:r>
      <w:r w:rsidRPr="004F47F8">
        <w:rPr>
          <w:rFonts w:asciiTheme="majorHAnsi" w:eastAsiaTheme="majorEastAsia" w:hAnsiTheme="majorHAnsi" w:cstheme="majorBidi"/>
          <w:sz w:val="20"/>
          <w:szCs w:val="20"/>
          <w:shd w:val="clear" w:color="auto" w:fill="FFFFFF"/>
          <w:rPrChange w:id="344" w:author="Mara L. Isaacs" w:date="2017-12-28T21:46:00Z">
            <w:rPr>
              <w:rFonts w:asciiTheme="majorHAnsi" w:eastAsiaTheme="majorEastAsia" w:hAnsiTheme="majorHAnsi" w:cstheme="majorBidi"/>
              <w:sz w:val="20"/>
              <w:szCs w:val="20"/>
              <w:shd w:val="clear" w:color="auto" w:fill="FFFFFF"/>
            </w:rPr>
          </w:rPrChange>
        </w:rPr>
        <w:lastRenderedPageBreak/>
        <w:t>development and realization of original theater, music, dance and interdisciplinary projects. Extending the progressive work carried out at CalArts into a direct dialogue with professional communities at the local, national and international levels, CNP offers an alternative model to support emerging directions in the performing arts. It also enables CalArts students to work shoulder-to-shoulder with celebrated artists and acquire a level of experience that goes beyond their curriculum.</w:t>
      </w:r>
    </w:p>
    <w:p w14:paraId="0C915807" w14:textId="3756843C" w:rsidR="00543217" w:rsidRPr="004F47F8" w:rsidRDefault="00543217" w:rsidP="352F4D77">
      <w:pPr>
        <w:pBdr>
          <w:bottom w:val="single" w:sz="12" w:space="1" w:color="auto"/>
        </w:pBdr>
        <w:rPr>
          <w:rStyle w:val="Emphasis"/>
          <w:rFonts w:asciiTheme="majorHAnsi" w:eastAsiaTheme="majorEastAsia" w:hAnsiTheme="majorHAnsi" w:cstheme="majorBidi"/>
          <w:i w:val="0"/>
          <w:iCs w:val="0"/>
          <w:sz w:val="20"/>
          <w:szCs w:val="20"/>
          <w:rPrChange w:id="345" w:author="Mara L. Isaacs" w:date="2017-12-28T21:46:00Z">
            <w:rPr>
              <w:rStyle w:val="Emphasis"/>
              <w:rFonts w:asciiTheme="majorHAnsi" w:eastAsiaTheme="majorEastAsia" w:hAnsiTheme="majorHAnsi" w:cstheme="majorBidi"/>
              <w:i w:val="0"/>
              <w:iCs w:val="0"/>
              <w:sz w:val="20"/>
              <w:szCs w:val="20"/>
            </w:rPr>
          </w:rPrChange>
        </w:rPr>
      </w:pPr>
    </w:p>
    <w:p w14:paraId="7A94FDAD" w14:textId="40D4CF15" w:rsidR="00A2521F" w:rsidRPr="004F47F8" w:rsidRDefault="00A2521F" w:rsidP="352F4D77">
      <w:pPr>
        <w:pBdr>
          <w:bottom w:val="single" w:sz="12" w:space="1" w:color="auto"/>
        </w:pBdr>
        <w:rPr>
          <w:rStyle w:val="Emphasis"/>
          <w:rFonts w:asciiTheme="majorHAnsi" w:eastAsiaTheme="majorEastAsia" w:hAnsiTheme="majorHAnsi" w:cstheme="majorBidi"/>
          <w:i w:val="0"/>
          <w:iCs w:val="0"/>
          <w:sz w:val="20"/>
          <w:szCs w:val="20"/>
          <w:rPrChange w:id="346" w:author="Mara L. Isaacs" w:date="2017-12-28T21:46:00Z">
            <w:rPr>
              <w:rStyle w:val="Emphasis"/>
              <w:rFonts w:asciiTheme="majorHAnsi" w:eastAsiaTheme="majorEastAsia" w:hAnsiTheme="majorHAnsi" w:cstheme="majorBidi"/>
              <w:i w:val="0"/>
              <w:iCs w:val="0"/>
              <w:sz w:val="20"/>
              <w:szCs w:val="20"/>
            </w:rPr>
          </w:rPrChange>
        </w:rPr>
      </w:pPr>
      <w:r w:rsidRPr="004F47F8">
        <w:rPr>
          <w:rFonts w:asciiTheme="majorHAnsi" w:eastAsiaTheme="majorEastAsia" w:hAnsiTheme="majorHAnsi" w:cstheme="majorBidi"/>
          <w:sz w:val="20"/>
          <w:szCs w:val="20"/>
          <w:shd w:val="clear" w:color="auto" w:fill="FFFFFF"/>
          <w:rPrChange w:id="347" w:author="Mara L. Isaacs" w:date="2017-12-28T21:46:00Z">
            <w:rPr>
              <w:rFonts w:asciiTheme="majorHAnsi" w:eastAsiaTheme="majorEastAsia" w:hAnsiTheme="majorHAnsi" w:cstheme="majorBidi"/>
              <w:sz w:val="20"/>
              <w:szCs w:val="20"/>
              <w:shd w:val="clear" w:color="auto" w:fill="FFFFFF"/>
            </w:rPr>
          </w:rPrChange>
        </w:rPr>
        <w:t xml:space="preserve">"Roger </w:t>
      </w:r>
      <w:proofErr w:type="spellStart"/>
      <w:r w:rsidRPr="004F47F8">
        <w:rPr>
          <w:rFonts w:asciiTheme="majorHAnsi" w:eastAsiaTheme="majorEastAsia" w:hAnsiTheme="majorHAnsi" w:cstheme="majorBidi"/>
          <w:sz w:val="20"/>
          <w:szCs w:val="20"/>
          <w:shd w:val="clear" w:color="auto" w:fill="FFFFFF"/>
          <w:rPrChange w:id="348" w:author="Mara L. Isaacs" w:date="2017-12-28T21:46:00Z">
            <w:rPr>
              <w:rFonts w:asciiTheme="majorHAnsi" w:eastAsiaTheme="majorEastAsia" w:hAnsiTheme="majorHAnsi" w:cstheme="majorBidi"/>
              <w:sz w:val="20"/>
              <w:szCs w:val="20"/>
              <w:shd w:val="clear" w:color="auto" w:fill="FFFFFF"/>
            </w:rPr>
          </w:rPrChange>
        </w:rPr>
        <w:t>Guenveur</w:t>
      </w:r>
      <w:proofErr w:type="spellEnd"/>
      <w:r w:rsidRPr="004F47F8">
        <w:rPr>
          <w:rFonts w:asciiTheme="majorHAnsi" w:eastAsiaTheme="majorEastAsia" w:hAnsiTheme="majorHAnsi" w:cstheme="majorBidi"/>
          <w:sz w:val="20"/>
          <w:szCs w:val="20"/>
          <w:shd w:val="clear" w:color="auto" w:fill="FFFFFF"/>
          <w:rPrChange w:id="349" w:author="Mara L. Isaacs" w:date="2017-12-28T21:46:00Z">
            <w:rPr>
              <w:rFonts w:asciiTheme="majorHAnsi" w:eastAsiaTheme="majorEastAsia" w:hAnsiTheme="majorHAnsi" w:cstheme="majorBidi"/>
              <w:sz w:val="20"/>
              <w:szCs w:val="20"/>
              <w:shd w:val="clear" w:color="auto" w:fill="FFFFFF"/>
            </w:rPr>
          </w:rPrChange>
        </w:rPr>
        <w:t xml:space="preserve"> Smith gets its all and gets it brilliantly."</w:t>
      </w:r>
      <w:r w:rsidRPr="004F47F8">
        <w:rPr>
          <w:rFonts w:asciiTheme="majorHAnsi" w:eastAsiaTheme="majorEastAsia" w:hAnsiTheme="majorHAnsi" w:cstheme="majorBidi"/>
          <w:sz w:val="20"/>
          <w:szCs w:val="20"/>
          <w:rPrChange w:id="350" w:author="Mara L. Isaacs" w:date="2017-12-28T21:46:00Z">
            <w:rPr>
              <w:rFonts w:asciiTheme="majorHAnsi" w:eastAsiaTheme="majorEastAsia" w:hAnsiTheme="majorHAnsi" w:cstheme="majorBidi"/>
              <w:sz w:val="20"/>
              <w:szCs w:val="20"/>
            </w:rPr>
          </w:rPrChange>
        </w:rPr>
        <w:t xml:space="preserve"> – Margo Jefferson, New York Times</w:t>
      </w:r>
    </w:p>
    <w:p w14:paraId="2C055841" w14:textId="77777777" w:rsidR="00541D10" w:rsidRPr="004F47F8" w:rsidRDefault="00541D10" w:rsidP="352F4D77">
      <w:pPr>
        <w:pBdr>
          <w:bottom w:val="single" w:sz="12" w:space="1" w:color="auto"/>
        </w:pBdr>
        <w:rPr>
          <w:rStyle w:val="Emphasis"/>
          <w:rFonts w:asciiTheme="majorHAnsi" w:eastAsiaTheme="majorEastAsia" w:hAnsiTheme="majorHAnsi" w:cstheme="majorBidi"/>
          <w:i w:val="0"/>
          <w:iCs w:val="0"/>
          <w:sz w:val="20"/>
          <w:szCs w:val="20"/>
          <w:highlight w:val="yellow"/>
          <w:rPrChange w:id="351" w:author="Mara L. Isaacs" w:date="2017-12-28T21:46:00Z">
            <w:rPr>
              <w:rStyle w:val="Emphasis"/>
              <w:rFonts w:asciiTheme="majorHAnsi" w:eastAsiaTheme="majorEastAsia" w:hAnsiTheme="majorHAnsi" w:cstheme="majorBidi"/>
              <w:i w:val="0"/>
              <w:iCs w:val="0"/>
              <w:sz w:val="20"/>
              <w:szCs w:val="20"/>
              <w:highlight w:val="yellow"/>
            </w:rPr>
          </w:rPrChange>
        </w:rPr>
      </w:pPr>
    </w:p>
    <w:p w14:paraId="06FF65A4" w14:textId="77777777" w:rsidR="00A25955" w:rsidRPr="004F47F8" w:rsidRDefault="00A25955" w:rsidP="352F4D77">
      <w:pPr>
        <w:pBdr>
          <w:bottom w:val="single" w:sz="12" w:space="1" w:color="auto"/>
        </w:pBdr>
        <w:rPr>
          <w:rFonts w:asciiTheme="majorHAnsi" w:eastAsiaTheme="majorEastAsia" w:hAnsiTheme="majorHAnsi" w:cstheme="majorBidi"/>
          <w:sz w:val="20"/>
          <w:szCs w:val="20"/>
          <w:rPrChange w:id="352" w:author="Mara L. Isaacs" w:date="2017-12-28T21:46:00Z">
            <w:rPr>
              <w:rFonts w:asciiTheme="majorHAnsi" w:eastAsiaTheme="majorEastAsia" w:hAnsiTheme="majorHAnsi" w:cstheme="majorBidi"/>
              <w:sz w:val="20"/>
              <w:szCs w:val="20"/>
            </w:rPr>
          </w:rPrChange>
        </w:rPr>
      </w:pPr>
    </w:p>
    <w:p w14:paraId="0EEAECD1" w14:textId="66CFEAF2" w:rsidR="00A25955" w:rsidRPr="004F47F8" w:rsidRDefault="352F4D77" w:rsidP="352F4D77">
      <w:pPr>
        <w:rPr>
          <w:rFonts w:asciiTheme="majorHAnsi" w:eastAsiaTheme="majorEastAsia" w:hAnsiTheme="majorHAnsi" w:cstheme="majorBidi"/>
          <w:b/>
          <w:bCs/>
          <w:sz w:val="20"/>
          <w:szCs w:val="20"/>
          <w:rPrChange w:id="353"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354" w:author="Mara L. Isaacs" w:date="2017-12-28T21:46:00Z">
            <w:rPr>
              <w:rFonts w:asciiTheme="majorHAnsi" w:eastAsiaTheme="majorEastAsia" w:hAnsiTheme="majorHAnsi" w:cstheme="majorBidi"/>
              <w:b/>
              <w:bCs/>
              <w:sz w:val="20"/>
              <w:szCs w:val="20"/>
            </w:rPr>
          </w:rPrChange>
        </w:rPr>
        <w:t>PAGE 4 (6)</w:t>
      </w:r>
    </w:p>
    <w:p w14:paraId="658BD628" w14:textId="77777777" w:rsidR="00A25955" w:rsidRPr="004F47F8" w:rsidRDefault="00A25955" w:rsidP="352F4D77">
      <w:pPr>
        <w:rPr>
          <w:rFonts w:asciiTheme="majorHAnsi" w:eastAsiaTheme="majorEastAsia" w:hAnsiTheme="majorHAnsi" w:cstheme="majorBidi"/>
          <w:sz w:val="20"/>
          <w:szCs w:val="20"/>
          <w:rPrChange w:id="355" w:author="Mara L. Isaacs" w:date="2017-12-28T21:46:00Z">
            <w:rPr>
              <w:rFonts w:asciiTheme="majorHAnsi" w:eastAsiaTheme="majorEastAsia" w:hAnsiTheme="majorHAnsi" w:cstheme="majorBidi"/>
              <w:sz w:val="20"/>
              <w:szCs w:val="20"/>
            </w:rPr>
          </w:rPrChange>
        </w:rPr>
      </w:pPr>
    </w:p>
    <w:p w14:paraId="40A39A44" w14:textId="77777777" w:rsidR="00A25955" w:rsidRPr="004F47F8" w:rsidRDefault="352F4D77" w:rsidP="352F4D77">
      <w:pPr>
        <w:rPr>
          <w:rFonts w:asciiTheme="majorHAnsi" w:eastAsiaTheme="majorEastAsia" w:hAnsiTheme="majorHAnsi" w:cstheme="majorBidi"/>
          <w:sz w:val="20"/>
          <w:szCs w:val="20"/>
          <w:rPrChange w:id="356"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357" w:author="Mara L. Isaacs" w:date="2017-12-28T21:46:00Z">
            <w:rPr>
              <w:rFonts w:asciiTheme="majorHAnsi" w:eastAsiaTheme="majorEastAsia" w:hAnsiTheme="majorHAnsi" w:cstheme="majorBidi"/>
              <w:sz w:val="20"/>
              <w:szCs w:val="20"/>
            </w:rPr>
          </w:rPrChange>
        </w:rPr>
        <w:t>HOMER’S COAT</w:t>
      </w:r>
    </w:p>
    <w:p w14:paraId="76C1682D" w14:textId="77777777" w:rsidR="00BD3505" w:rsidRPr="004F47F8" w:rsidRDefault="00BD3505" w:rsidP="00BD3505">
      <w:pPr>
        <w:rPr>
          <w:rFonts w:asciiTheme="majorHAnsi" w:eastAsiaTheme="majorEastAsia" w:hAnsiTheme="majorHAnsi" w:cstheme="majorBidi"/>
          <w:i/>
          <w:iCs/>
          <w:sz w:val="20"/>
          <w:szCs w:val="20"/>
          <w:rPrChange w:id="358" w:author="Mara L. Isaacs" w:date="2017-12-28T21:46:00Z">
            <w:rPr>
              <w:rFonts w:asciiTheme="majorHAnsi" w:eastAsiaTheme="majorEastAsia" w:hAnsiTheme="majorHAnsi" w:cstheme="majorBidi"/>
              <w:i/>
              <w:iCs/>
              <w:sz w:val="20"/>
              <w:szCs w:val="20"/>
            </w:rPr>
          </w:rPrChange>
        </w:rPr>
      </w:pPr>
      <w:r w:rsidRPr="004F47F8">
        <w:rPr>
          <w:rFonts w:asciiTheme="majorHAnsi" w:eastAsiaTheme="majorEastAsia" w:hAnsiTheme="majorHAnsi" w:cstheme="majorBidi"/>
          <w:i/>
          <w:iCs/>
          <w:sz w:val="20"/>
          <w:szCs w:val="20"/>
          <w:rPrChange w:id="359" w:author="Mara L. Isaacs" w:date="2017-12-28T21:46:00Z">
            <w:rPr>
              <w:rFonts w:asciiTheme="majorHAnsi" w:eastAsiaTheme="majorEastAsia" w:hAnsiTheme="majorHAnsi" w:cstheme="majorBidi"/>
              <w:i/>
              <w:iCs/>
              <w:sz w:val="20"/>
              <w:szCs w:val="20"/>
            </w:rPr>
          </w:rPrChange>
        </w:rPr>
        <w:t>AN ILIAD</w:t>
      </w:r>
    </w:p>
    <w:p w14:paraId="6F032EFF" w14:textId="77777777" w:rsidR="00BD3505" w:rsidRPr="004F47F8" w:rsidRDefault="00BD3505" w:rsidP="00BD3505">
      <w:pPr>
        <w:rPr>
          <w:rFonts w:asciiTheme="majorHAnsi" w:hAnsiTheme="majorHAnsi" w:cs="Times New Roman"/>
          <w:color w:val="454545"/>
          <w:sz w:val="20"/>
          <w:szCs w:val="20"/>
          <w:rPrChange w:id="360" w:author="Mara L. Isaacs" w:date="2017-12-28T21:46:00Z">
            <w:rPr>
              <w:rFonts w:asciiTheme="majorHAnsi" w:hAnsiTheme="majorHAnsi" w:cs="Times New Roman"/>
              <w:color w:val="454545"/>
              <w:sz w:val="20"/>
              <w:szCs w:val="20"/>
            </w:rPr>
          </w:rPrChange>
        </w:rPr>
      </w:pPr>
      <w:r w:rsidRPr="004F47F8">
        <w:rPr>
          <w:rFonts w:asciiTheme="majorHAnsi" w:hAnsiTheme="majorHAnsi" w:cs="Times New Roman"/>
          <w:color w:val="454545"/>
          <w:sz w:val="20"/>
          <w:szCs w:val="20"/>
          <w:rPrChange w:id="361" w:author="Mara L. Isaacs" w:date="2017-12-28T21:46:00Z">
            <w:rPr>
              <w:rFonts w:asciiTheme="majorHAnsi" w:hAnsiTheme="majorHAnsi" w:cs="Times New Roman"/>
              <w:color w:val="454545"/>
              <w:sz w:val="20"/>
              <w:szCs w:val="20"/>
            </w:rPr>
          </w:rPrChange>
        </w:rPr>
        <w:t xml:space="preserve">Written </w:t>
      </w:r>
      <w:proofErr w:type="gramStart"/>
      <w:r w:rsidRPr="004F47F8">
        <w:rPr>
          <w:rFonts w:asciiTheme="majorHAnsi" w:hAnsiTheme="majorHAnsi" w:cs="Times New Roman"/>
          <w:color w:val="454545"/>
          <w:sz w:val="20"/>
          <w:szCs w:val="20"/>
          <w:rPrChange w:id="362" w:author="Mara L. Isaacs" w:date="2017-12-28T21:46:00Z">
            <w:rPr>
              <w:rFonts w:asciiTheme="majorHAnsi" w:hAnsiTheme="majorHAnsi" w:cs="Times New Roman"/>
              <w:color w:val="454545"/>
              <w:sz w:val="20"/>
              <w:szCs w:val="20"/>
            </w:rPr>
          </w:rPrChange>
        </w:rPr>
        <w:t>By</w:t>
      </w:r>
      <w:proofErr w:type="gramEnd"/>
      <w:r w:rsidRPr="004F47F8">
        <w:rPr>
          <w:rFonts w:asciiTheme="majorHAnsi" w:hAnsiTheme="majorHAnsi" w:cs="Times New Roman"/>
          <w:color w:val="454545"/>
          <w:sz w:val="20"/>
          <w:szCs w:val="20"/>
          <w:rPrChange w:id="363" w:author="Mara L. Isaacs" w:date="2017-12-28T21:46:00Z">
            <w:rPr>
              <w:rFonts w:asciiTheme="majorHAnsi" w:hAnsiTheme="majorHAnsi" w:cs="Times New Roman"/>
              <w:color w:val="454545"/>
              <w:sz w:val="20"/>
              <w:szCs w:val="20"/>
            </w:rPr>
          </w:rPrChange>
        </w:rPr>
        <w:t> </w:t>
      </w:r>
      <w:r w:rsidRPr="004F47F8">
        <w:rPr>
          <w:rFonts w:asciiTheme="majorHAnsi" w:hAnsiTheme="majorHAnsi" w:cs="Times New Roman"/>
          <w:b/>
          <w:bCs/>
          <w:color w:val="454545"/>
          <w:sz w:val="20"/>
          <w:szCs w:val="20"/>
          <w:rPrChange w:id="364" w:author="Mara L. Isaacs" w:date="2017-12-28T21:46:00Z">
            <w:rPr>
              <w:rFonts w:asciiTheme="majorHAnsi" w:hAnsiTheme="majorHAnsi" w:cs="Times New Roman"/>
              <w:b/>
              <w:bCs/>
              <w:color w:val="454545"/>
              <w:sz w:val="20"/>
              <w:szCs w:val="20"/>
            </w:rPr>
          </w:rPrChange>
        </w:rPr>
        <w:t>Denis O'Hare</w:t>
      </w:r>
      <w:r w:rsidRPr="004F47F8">
        <w:rPr>
          <w:rFonts w:asciiTheme="majorHAnsi" w:hAnsiTheme="majorHAnsi" w:cs="Times New Roman"/>
          <w:color w:val="454545"/>
          <w:sz w:val="20"/>
          <w:szCs w:val="20"/>
          <w:rPrChange w:id="365" w:author="Mara L. Isaacs" w:date="2017-12-28T21:46:00Z">
            <w:rPr>
              <w:rFonts w:asciiTheme="majorHAnsi" w:hAnsiTheme="majorHAnsi" w:cs="Times New Roman"/>
              <w:color w:val="454545"/>
              <w:sz w:val="20"/>
              <w:szCs w:val="20"/>
            </w:rPr>
          </w:rPrChange>
        </w:rPr>
        <w:t> and </w:t>
      </w:r>
      <w:r w:rsidRPr="004F47F8">
        <w:rPr>
          <w:rFonts w:asciiTheme="majorHAnsi" w:hAnsiTheme="majorHAnsi" w:cs="Times New Roman"/>
          <w:b/>
          <w:bCs/>
          <w:color w:val="454545"/>
          <w:sz w:val="20"/>
          <w:szCs w:val="20"/>
          <w:rPrChange w:id="366" w:author="Mara L. Isaacs" w:date="2017-12-28T21:46:00Z">
            <w:rPr>
              <w:rFonts w:asciiTheme="majorHAnsi" w:hAnsiTheme="majorHAnsi" w:cs="Times New Roman"/>
              <w:b/>
              <w:bCs/>
              <w:color w:val="454545"/>
              <w:sz w:val="20"/>
              <w:szCs w:val="20"/>
            </w:rPr>
          </w:rPrChange>
        </w:rPr>
        <w:t>Lisa Peterson</w:t>
      </w:r>
    </w:p>
    <w:p w14:paraId="682ECEA4" w14:textId="77777777" w:rsidR="00BD3505" w:rsidRPr="004F47F8" w:rsidRDefault="00BD3505" w:rsidP="00BD3505">
      <w:pPr>
        <w:rPr>
          <w:rFonts w:asciiTheme="majorHAnsi" w:hAnsiTheme="majorHAnsi" w:cs="Times New Roman"/>
          <w:color w:val="454545"/>
          <w:sz w:val="20"/>
          <w:szCs w:val="20"/>
          <w:rPrChange w:id="367" w:author="Mara L. Isaacs" w:date="2017-12-28T21:46:00Z">
            <w:rPr>
              <w:rFonts w:asciiTheme="majorHAnsi" w:hAnsiTheme="majorHAnsi" w:cs="Times New Roman"/>
              <w:color w:val="454545"/>
              <w:sz w:val="20"/>
              <w:szCs w:val="20"/>
            </w:rPr>
          </w:rPrChange>
        </w:rPr>
      </w:pPr>
      <w:r w:rsidRPr="004F47F8">
        <w:rPr>
          <w:rFonts w:asciiTheme="majorHAnsi" w:hAnsiTheme="majorHAnsi" w:cs="Times New Roman"/>
          <w:color w:val="454545"/>
          <w:sz w:val="20"/>
          <w:szCs w:val="20"/>
          <w:rPrChange w:id="368" w:author="Mara L. Isaacs" w:date="2017-12-28T21:46:00Z">
            <w:rPr>
              <w:rFonts w:asciiTheme="majorHAnsi" w:hAnsiTheme="majorHAnsi" w:cs="Times New Roman"/>
              <w:color w:val="454545"/>
              <w:sz w:val="20"/>
              <w:szCs w:val="20"/>
            </w:rPr>
          </w:rPrChange>
        </w:rPr>
        <w:t xml:space="preserve">Based on Homer's </w:t>
      </w:r>
      <w:r w:rsidRPr="004F47F8">
        <w:rPr>
          <w:rFonts w:asciiTheme="majorHAnsi" w:hAnsiTheme="majorHAnsi" w:cs="Times New Roman"/>
          <w:i/>
          <w:color w:val="454545"/>
          <w:sz w:val="20"/>
          <w:szCs w:val="20"/>
          <w:rPrChange w:id="369" w:author="Mara L. Isaacs" w:date="2017-12-28T21:46:00Z">
            <w:rPr>
              <w:rFonts w:asciiTheme="majorHAnsi" w:hAnsiTheme="majorHAnsi" w:cs="Times New Roman"/>
              <w:i/>
              <w:color w:val="454545"/>
              <w:sz w:val="20"/>
              <w:szCs w:val="20"/>
            </w:rPr>
          </w:rPrChange>
        </w:rPr>
        <w:t>Iliad</w:t>
      </w:r>
      <w:r w:rsidRPr="004F47F8">
        <w:rPr>
          <w:rFonts w:asciiTheme="majorHAnsi" w:hAnsiTheme="majorHAnsi" w:cs="Times New Roman"/>
          <w:color w:val="454545"/>
          <w:sz w:val="20"/>
          <w:szCs w:val="20"/>
          <w:rPrChange w:id="370" w:author="Mara L. Isaacs" w:date="2017-12-28T21:46:00Z">
            <w:rPr>
              <w:rFonts w:asciiTheme="majorHAnsi" w:hAnsiTheme="majorHAnsi" w:cs="Times New Roman"/>
              <w:color w:val="454545"/>
              <w:sz w:val="20"/>
              <w:szCs w:val="20"/>
            </w:rPr>
          </w:rPrChange>
        </w:rPr>
        <w:t>, translated by </w:t>
      </w:r>
      <w:r w:rsidRPr="004F47F8">
        <w:rPr>
          <w:rFonts w:asciiTheme="majorHAnsi" w:hAnsiTheme="majorHAnsi" w:cs="Times New Roman"/>
          <w:b/>
          <w:bCs/>
          <w:color w:val="454545"/>
          <w:sz w:val="20"/>
          <w:szCs w:val="20"/>
          <w:rPrChange w:id="371" w:author="Mara L. Isaacs" w:date="2017-12-28T21:46:00Z">
            <w:rPr>
              <w:rFonts w:asciiTheme="majorHAnsi" w:hAnsiTheme="majorHAnsi" w:cs="Times New Roman"/>
              <w:b/>
              <w:bCs/>
              <w:color w:val="454545"/>
              <w:sz w:val="20"/>
              <w:szCs w:val="20"/>
            </w:rPr>
          </w:rPrChange>
        </w:rPr>
        <w:t xml:space="preserve">Robert </w:t>
      </w:r>
      <w:proofErr w:type="spellStart"/>
      <w:r w:rsidRPr="004F47F8">
        <w:rPr>
          <w:rFonts w:asciiTheme="majorHAnsi" w:hAnsiTheme="majorHAnsi" w:cs="Times New Roman"/>
          <w:b/>
          <w:bCs/>
          <w:color w:val="454545"/>
          <w:sz w:val="20"/>
          <w:szCs w:val="20"/>
          <w:rPrChange w:id="372" w:author="Mara L. Isaacs" w:date="2017-12-28T21:46:00Z">
            <w:rPr>
              <w:rFonts w:asciiTheme="majorHAnsi" w:hAnsiTheme="majorHAnsi" w:cs="Times New Roman"/>
              <w:b/>
              <w:bCs/>
              <w:color w:val="454545"/>
              <w:sz w:val="20"/>
              <w:szCs w:val="20"/>
            </w:rPr>
          </w:rPrChange>
        </w:rPr>
        <w:t>Fagles</w:t>
      </w:r>
      <w:proofErr w:type="spellEnd"/>
    </w:p>
    <w:p w14:paraId="16178AC0" w14:textId="77777777" w:rsidR="00BD3505" w:rsidRPr="004F47F8" w:rsidRDefault="00BD3505" w:rsidP="00BD3505">
      <w:pPr>
        <w:rPr>
          <w:rFonts w:asciiTheme="majorHAnsi" w:hAnsiTheme="majorHAnsi" w:cs="Times New Roman"/>
          <w:color w:val="454545"/>
          <w:sz w:val="20"/>
          <w:szCs w:val="20"/>
          <w:rPrChange w:id="373" w:author="Mara L. Isaacs" w:date="2017-12-28T21:46:00Z">
            <w:rPr>
              <w:rFonts w:asciiTheme="majorHAnsi" w:hAnsiTheme="majorHAnsi" w:cs="Times New Roman"/>
              <w:color w:val="454545"/>
              <w:sz w:val="20"/>
              <w:szCs w:val="20"/>
            </w:rPr>
          </w:rPrChange>
        </w:rPr>
      </w:pPr>
      <w:r w:rsidRPr="004F47F8">
        <w:rPr>
          <w:rFonts w:asciiTheme="majorHAnsi" w:hAnsiTheme="majorHAnsi" w:cs="Times New Roman"/>
          <w:color w:val="454545"/>
          <w:sz w:val="20"/>
          <w:szCs w:val="20"/>
          <w:rPrChange w:id="374" w:author="Mara L. Isaacs" w:date="2017-12-28T21:46:00Z">
            <w:rPr>
              <w:rFonts w:asciiTheme="majorHAnsi" w:hAnsiTheme="majorHAnsi" w:cs="Times New Roman"/>
              <w:color w:val="454545"/>
              <w:sz w:val="20"/>
              <w:szCs w:val="20"/>
            </w:rPr>
          </w:rPrChange>
        </w:rPr>
        <w:t>Directed by </w:t>
      </w:r>
      <w:r w:rsidRPr="004F47F8">
        <w:rPr>
          <w:rFonts w:asciiTheme="majorHAnsi" w:hAnsiTheme="majorHAnsi" w:cs="Times New Roman"/>
          <w:b/>
          <w:bCs/>
          <w:color w:val="454545"/>
          <w:sz w:val="20"/>
          <w:szCs w:val="20"/>
          <w:rPrChange w:id="375" w:author="Mara L. Isaacs" w:date="2017-12-28T21:46:00Z">
            <w:rPr>
              <w:rFonts w:asciiTheme="majorHAnsi" w:hAnsiTheme="majorHAnsi" w:cs="Times New Roman"/>
              <w:b/>
              <w:bCs/>
              <w:color w:val="454545"/>
              <w:sz w:val="20"/>
              <w:szCs w:val="20"/>
            </w:rPr>
          </w:rPrChange>
        </w:rPr>
        <w:t>Lisa Peterson</w:t>
      </w:r>
    </w:p>
    <w:p w14:paraId="20329216" w14:textId="77777777" w:rsidR="00BD3505" w:rsidRPr="004F47F8" w:rsidRDefault="00BD3505" w:rsidP="00BD3505">
      <w:pPr>
        <w:rPr>
          <w:rFonts w:asciiTheme="majorHAnsi" w:hAnsiTheme="majorHAnsi" w:cs="Times New Roman"/>
          <w:color w:val="454545"/>
          <w:sz w:val="20"/>
          <w:szCs w:val="20"/>
          <w:rPrChange w:id="376" w:author="Mara L. Isaacs" w:date="2017-12-28T21:46:00Z">
            <w:rPr>
              <w:rFonts w:asciiTheme="majorHAnsi" w:hAnsiTheme="majorHAnsi" w:cs="Times New Roman"/>
              <w:color w:val="454545"/>
              <w:sz w:val="20"/>
              <w:szCs w:val="20"/>
            </w:rPr>
          </w:rPrChange>
        </w:rPr>
      </w:pPr>
      <w:r w:rsidRPr="004F47F8">
        <w:rPr>
          <w:rFonts w:asciiTheme="majorHAnsi" w:hAnsiTheme="majorHAnsi" w:cs="Times New Roman"/>
          <w:color w:val="454545"/>
          <w:sz w:val="20"/>
          <w:szCs w:val="20"/>
          <w:rPrChange w:id="377" w:author="Mara L. Isaacs" w:date="2017-12-28T21:46:00Z">
            <w:rPr>
              <w:rFonts w:asciiTheme="majorHAnsi" w:hAnsiTheme="majorHAnsi" w:cs="Times New Roman"/>
              <w:color w:val="454545"/>
              <w:sz w:val="20"/>
              <w:szCs w:val="20"/>
            </w:rPr>
          </w:rPrChange>
        </w:rPr>
        <w:t>Starring </w:t>
      </w:r>
      <w:r w:rsidRPr="004F47F8">
        <w:rPr>
          <w:rFonts w:asciiTheme="majorHAnsi" w:hAnsiTheme="majorHAnsi" w:cs="Times New Roman"/>
          <w:b/>
          <w:bCs/>
          <w:color w:val="454545"/>
          <w:sz w:val="20"/>
          <w:szCs w:val="20"/>
          <w:rPrChange w:id="378" w:author="Mara L. Isaacs" w:date="2017-12-28T21:46:00Z">
            <w:rPr>
              <w:rFonts w:asciiTheme="majorHAnsi" w:hAnsiTheme="majorHAnsi" w:cs="Times New Roman"/>
              <w:b/>
              <w:bCs/>
              <w:color w:val="454545"/>
              <w:sz w:val="20"/>
              <w:szCs w:val="20"/>
            </w:rPr>
          </w:rPrChange>
        </w:rPr>
        <w:t>Denis O'Hare</w:t>
      </w:r>
    </w:p>
    <w:p w14:paraId="7948BE82" w14:textId="77777777" w:rsidR="00BD3505" w:rsidRPr="004F47F8" w:rsidRDefault="00BD3505" w:rsidP="352F4D77">
      <w:pPr>
        <w:rPr>
          <w:rFonts w:asciiTheme="majorHAnsi" w:eastAsiaTheme="majorEastAsia" w:hAnsiTheme="majorHAnsi" w:cstheme="majorBidi"/>
          <w:b/>
          <w:sz w:val="20"/>
          <w:szCs w:val="20"/>
          <w:rPrChange w:id="379" w:author="Mara L. Isaacs" w:date="2017-12-28T21:46:00Z">
            <w:rPr>
              <w:rFonts w:asciiTheme="majorHAnsi" w:eastAsiaTheme="majorEastAsia" w:hAnsiTheme="majorHAnsi" w:cstheme="majorBidi"/>
              <w:b/>
              <w:sz w:val="20"/>
              <w:szCs w:val="20"/>
            </w:rPr>
          </w:rPrChange>
        </w:rPr>
      </w:pPr>
    </w:p>
    <w:p w14:paraId="008AC514" w14:textId="77777777" w:rsidR="00BD3505" w:rsidRPr="004F47F8" w:rsidRDefault="00BD3505" w:rsidP="00BD3505">
      <w:pPr>
        <w:rPr>
          <w:rFonts w:asciiTheme="majorHAnsi" w:eastAsiaTheme="majorEastAsia" w:hAnsiTheme="majorHAnsi" w:cstheme="majorBidi"/>
          <w:sz w:val="20"/>
          <w:szCs w:val="20"/>
          <w:rPrChange w:id="380"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381" w:author="Mara L. Isaacs" w:date="2017-12-28T21:46:00Z">
            <w:rPr>
              <w:rFonts w:asciiTheme="majorHAnsi" w:eastAsiaTheme="majorEastAsia" w:hAnsiTheme="majorHAnsi" w:cstheme="majorBidi"/>
              <w:sz w:val="20"/>
              <w:szCs w:val="20"/>
            </w:rPr>
          </w:rPrChange>
        </w:rPr>
        <w:t xml:space="preserve">The power of Homer’s age-old story is unleashed on to a modern audience in a contemporary retelling created by acclaimed director Lisa Peterson and actor Denis O’Hare (Tony Award winner, HBO’s </w:t>
      </w:r>
      <w:r w:rsidRPr="004F47F8">
        <w:rPr>
          <w:rFonts w:asciiTheme="majorHAnsi" w:eastAsiaTheme="majorEastAsia" w:hAnsiTheme="majorHAnsi" w:cstheme="majorBidi"/>
          <w:i/>
          <w:iCs/>
          <w:sz w:val="20"/>
          <w:szCs w:val="20"/>
          <w:rPrChange w:id="382" w:author="Mara L. Isaacs" w:date="2017-12-28T21:46:00Z">
            <w:rPr>
              <w:rFonts w:asciiTheme="majorHAnsi" w:eastAsiaTheme="majorEastAsia" w:hAnsiTheme="majorHAnsi" w:cstheme="majorBidi"/>
              <w:i/>
              <w:iCs/>
              <w:sz w:val="20"/>
              <w:szCs w:val="20"/>
            </w:rPr>
          </w:rPrChange>
        </w:rPr>
        <w:t>True Blood</w:t>
      </w:r>
      <w:r w:rsidRPr="004F47F8">
        <w:rPr>
          <w:rFonts w:asciiTheme="majorHAnsi" w:eastAsiaTheme="majorEastAsia" w:hAnsiTheme="majorHAnsi" w:cstheme="majorBidi"/>
          <w:sz w:val="20"/>
          <w:szCs w:val="20"/>
          <w:rPrChange w:id="383" w:author="Mara L. Isaacs" w:date="2017-12-28T21:46:00Z">
            <w:rPr>
              <w:rFonts w:asciiTheme="majorHAnsi" w:eastAsiaTheme="majorEastAsia" w:hAnsiTheme="majorHAnsi" w:cstheme="majorBidi"/>
              <w:sz w:val="20"/>
              <w:szCs w:val="20"/>
            </w:rPr>
          </w:rPrChange>
        </w:rPr>
        <w:t xml:space="preserve"> and </w:t>
      </w:r>
      <w:r w:rsidRPr="004F47F8">
        <w:rPr>
          <w:rFonts w:asciiTheme="majorHAnsi" w:eastAsiaTheme="majorEastAsia" w:hAnsiTheme="majorHAnsi" w:cstheme="majorBidi"/>
          <w:i/>
          <w:iCs/>
          <w:sz w:val="20"/>
          <w:szCs w:val="20"/>
          <w:rPrChange w:id="384" w:author="Mara L. Isaacs" w:date="2017-12-28T21:46:00Z">
            <w:rPr>
              <w:rFonts w:asciiTheme="majorHAnsi" w:eastAsiaTheme="majorEastAsia" w:hAnsiTheme="majorHAnsi" w:cstheme="majorBidi"/>
              <w:i/>
              <w:iCs/>
              <w:sz w:val="20"/>
              <w:szCs w:val="20"/>
            </w:rPr>
          </w:rPrChange>
        </w:rPr>
        <w:t>The Good Wife</w:t>
      </w:r>
      <w:r w:rsidRPr="004F47F8">
        <w:rPr>
          <w:rFonts w:asciiTheme="majorHAnsi" w:eastAsiaTheme="majorEastAsia" w:hAnsiTheme="majorHAnsi" w:cstheme="majorBidi"/>
          <w:sz w:val="20"/>
          <w:szCs w:val="20"/>
          <w:rPrChange w:id="385" w:author="Mara L. Isaacs" w:date="2017-12-28T21:46:00Z">
            <w:rPr>
              <w:rFonts w:asciiTheme="majorHAnsi" w:eastAsiaTheme="majorEastAsia" w:hAnsiTheme="majorHAnsi" w:cstheme="majorBidi"/>
              <w:sz w:val="20"/>
              <w:szCs w:val="20"/>
            </w:rPr>
          </w:rPrChange>
        </w:rPr>
        <w:t>). Smartly conceived and powerfully performed, the familiar tale of gods and goddesses, undying love and endless battle become a breathtaking tour-de-force. A sweeping account of humanity’s unshakeable attraction to violence, destruction and chaos that begs the question: has anything really changed since the Trojan War?</w:t>
      </w:r>
    </w:p>
    <w:p w14:paraId="66B72F35" w14:textId="77777777" w:rsidR="00BD3505" w:rsidRPr="004F47F8" w:rsidRDefault="00BD3505" w:rsidP="00BD3505">
      <w:pPr>
        <w:rPr>
          <w:rFonts w:asciiTheme="majorHAnsi" w:eastAsiaTheme="majorEastAsia" w:hAnsiTheme="majorHAnsi" w:cstheme="majorBidi"/>
          <w:sz w:val="20"/>
          <w:szCs w:val="20"/>
          <w:rPrChange w:id="386" w:author="Mara L. Isaacs" w:date="2017-12-28T21:46:00Z">
            <w:rPr>
              <w:rFonts w:asciiTheme="majorHAnsi" w:eastAsiaTheme="majorEastAsia" w:hAnsiTheme="majorHAnsi" w:cstheme="majorBidi"/>
              <w:sz w:val="20"/>
              <w:szCs w:val="20"/>
            </w:rPr>
          </w:rPrChange>
        </w:rPr>
      </w:pPr>
    </w:p>
    <w:p w14:paraId="1C9B0522" w14:textId="77777777" w:rsidR="00BD3505" w:rsidRPr="004F47F8" w:rsidRDefault="00BD3505" w:rsidP="00BD3505">
      <w:pPr>
        <w:rPr>
          <w:rFonts w:asciiTheme="majorHAnsi" w:eastAsiaTheme="majorEastAsia" w:hAnsiTheme="majorHAnsi" w:cstheme="majorBidi"/>
          <w:sz w:val="20"/>
          <w:szCs w:val="20"/>
          <w:rPrChange w:id="387"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388" w:author="Mara L. Isaacs" w:date="2017-12-28T21:46:00Z">
            <w:rPr>
              <w:rFonts w:asciiTheme="majorHAnsi" w:eastAsiaTheme="majorEastAsia" w:hAnsiTheme="majorHAnsi" w:cstheme="majorBidi"/>
              <w:sz w:val="20"/>
              <w:szCs w:val="20"/>
            </w:rPr>
          </w:rPrChange>
        </w:rPr>
        <w:t>Available for Touring and Residencies</w:t>
      </w:r>
    </w:p>
    <w:p w14:paraId="5F48A264" w14:textId="77777777" w:rsidR="00BD3505" w:rsidRPr="004F47F8" w:rsidRDefault="00BD3505" w:rsidP="352F4D77">
      <w:pPr>
        <w:rPr>
          <w:rFonts w:asciiTheme="majorHAnsi" w:eastAsiaTheme="majorEastAsia" w:hAnsiTheme="majorHAnsi" w:cstheme="majorBidi"/>
          <w:b/>
          <w:sz w:val="20"/>
          <w:szCs w:val="20"/>
          <w:rPrChange w:id="389" w:author="Mara L. Isaacs" w:date="2017-12-28T21:46:00Z">
            <w:rPr>
              <w:rFonts w:asciiTheme="majorHAnsi" w:eastAsiaTheme="majorEastAsia" w:hAnsiTheme="majorHAnsi" w:cstheme="majorBidi"/>
              <w:b/>
              <w:sz w:val="20"/>
              <w:szCs w:val="20"/>
            </w:rPr>
          </w:rPrChange>
        </w:rPr>
      </w:pPr>
    </w:p>
    <w:p w14:paraId="1982BD73" w14:textId="77777777" w:rsidR="00BD3505" w:rsidRPr="004F47F8" w:rsidRDefault="00BD3505" w:rsidP="352F4D77">
      <w:pPr>
        <w:pStyle w:val="NormalWeb"/>
        <w:rPr>
          <w:rFonts w:asciiTheme="majorHAnsi" w:eastAsiaTheme="majorEastAsia" w:hAnsiTheme="majorHAnsi" w:cstheme="majorBidi"/>
          <w:b/>
          <w:rPrChange w:id="390" w:author="Mara L. Isaacs" w:date="2017-12-28T21:46:00Z">
            <w:rPr>
              <w:rFonts w:asciiTheme="majorHAnsi" w:eastAsiaTheme="majorEastAsia" w:hAnsiTheme="majorHAnsi" w:cstheme="majorBidi"/>
              <w:b/>
            </w:rPr>
          </w:rPrChange>
        </w:rPr>
      </w:pPr>
      <w:r w:rsidRPr="004F47F8">
        <w:rPr>
          <w:rFonts w:asciiTheme="majorHAnsi" w:eastAsiaTheme="majorEastAsia" w:hAnsiTheme="majorHAnsi" w:cstheme="majorBidi"/>
          <w:b/>
          <w:rPrChange w:id="391" w:author="Mara L. Isaacs" w:date="2017-12-28T21:46:00Z">
            <w:rPr>
              <w:rFonts w:asciiTheme="majorHAnsi" w:eastAsiaTheme="majorEastAsia" w:hAnsiTheme="majorHAnsi" w:cstheme="majorBidi"/>
              <w:b/>
            </w:rPr>
          </w:rPrChange>
        </w:rPr>
        <w:t>ABOUT HOMER’S COAT</w:t>
      </w:r>
    </w:p>
    <w:p w14:paraId="5F620575" w14:textId="47AA9136" w:rsidR="00A25955" w:rsidRPr="004F47F8" w:rsidRDefault="352F4D77" w:rsidP="352F4D77">
      <w:pPr>
        <w:pStyle w:val="NormalWeb"/>
        <w:rPr>
          <w:rFonts w:asciiTheme="majorHAnsi" w:eastAsiaTheme="majorEastAsia" w:hAnsiTheme="majorHAnsi" w:cstheme="majorBidi"/>
          <w:rPrChange w:id="392" w:author="Mara L. Isaacs" w:date="2017-12-28T21:46:00Z">
            <w:rPr>
              <w:rFonts w:asciiTheme="majorHAnsi" w:eastAsiaTheme="majorEastAsia" w:hAnsiTheme="majorHAnsi" w:cstheme="majorBidi"/>
            </w:rPr>
          </w:rPrChange>
        </w:rPr>
      </w:pPr>
      <w:r w:rsidRPr="004F47F8">
        <w:rPr>
          <w:rFonts w:asciiTheme="majorHAnsi" w:eastAsiaTheme="majorEastAsia" w:hAnsiTheme="majorHAnsi" w:cstheme="majorBidi"/>
          <w:rPrChange w:id="393" w:author="Mara L. Isaacs" w:date="2017-12-28T21:46:00Z">
            <w:rPr>
              <w:rFonts w:asciiTheme="majorHAnsi" w:eastAsiaTheme="majorEastAsia" w:hAnsiTheme="majorHAnsi" w:cstheme="majorBidi"/>
            </w:rPr>
          </w:rPrChange>
        </w:rPr>
        <w:t xml:space="preserve">Denis O'Hare and Lisa Peterson are founding members of Homer's Coat - a creative collective that explores foundational literature. An actor and a director respectively, they both develop, write and edit the pieces they make together. The creative process differs according to subject matter but the lens through which they view the theatrical medium makes for unique, energetic, imaginative performative experiences. Together they created the stage piece, </w:t>
      </w:r>
      <w:r w:rsidRPr="004F47F8">
        <w:rPr>
          <w:rStyle w:val="Emphasis"/>
          <w:rFonts w:asciiTheme="majorHAnsi" w:eastAsiaTheme="majorEastAsia" w:hAnsiTheme="majorHAnsi" w:cstheme="majorBidi"/>
          <w:rPrChange w:id="394" w:author="Mara L. Isaacs" w:date="2017-12-28T21:46:00Z">
            <w:rPr>
              <w:rStyle w:val="Emphasis"/>
              <w:rFonts w:asciiTheme="majorHAnsi" w:eastAsiaTheme="majorEastAsia" w:hAnsiTheme="majorHAnsi" w:cstheme="majorBidi"/>
            </w:rPr>
          </w:rPrChange>
        </w:rPr>
        <w:t xml:space="preserve">An Iliad </w:t>
      </w:r>
      <w:r w:rsidRPr="004F47F8">
        <w:rPr>
          <w:rFonts w:asciiTheme="majorHAnsi" w:eastAsiaTheme="majorEastAsia" w:hAnsiTheme="majorHAnsi" w:cstheme="majorBidi"/>
          <w:rPrChange w:id="395" w:author="Mara L. Isaacs" w:date="2017-12-28T21:46:00Z">
            <w:rPr>
              <w:rFonts w:asciiTheme="majorHAnsi" w:eastAsiaTheme="majorEastAsia" w:hAnsiTheme="majorHAnsi" w:cstheme="majorBidi"/>
            </w:rPr>
          </w:rPrChange>
        </w:rPr>
        <w:t>over a period of 5 years, utilizing video, video transcriptions, improvisation, original music, and diligent research. </w:t>
      </w:r>
    </w:p>
    <w:p w14:paraId="2DA3C8C5" w14:textId="299C089C" w:rsidR="00BA24AE" w:rsidRPr="00D929A6" w:rsidRDefault="0061056B" w:rsidP="352F4D77">
      <w:pPr>
        <w:pStyle w:val="NormalWeb"/>
        <w:rPr>
          <w:rFonts w:asciiTheme="majorHAnsi" w:eastAsiaTheme="majorEastAsia" w:hAnsiTheme="majorHAnsi" w:cstheme="majorBidi"/>
        </w:rPr>
      </w:pPr>
      <w:r w:rsidRPr="004F47F8">
        <w:rPr>
          <w:rFonts w:asciiTheme="majorHAnsi" w:eastAsia="Times New Roman" w:hAnsiTheme="majorHAnsi"/>
          <w:b/>
          <w:color w:val="454545"/>
          <w:rPrChange w:id="396" w:author="Mara L. Isaacs" w:date="2017-12-28T21:46:00Z">
            <w:rPr>
              <w:rFonts w:asciiTheme="majorHAnsi" w:eastAsia="Times New Roman" w:hAnsiTheme="majorHAnsi"/>
              <w:b/>
              <w:color w:val="454545"/>
            </w:rPr>
          </w:rPrChange>
        </w:rPr>
        <w:t>DENIS O'HARE</w:t>
      </w:r>
      <w:r w:rsidRPr="004F47F8">
        <w:rPr>
          <w:rFonts w:asciiTheme="majorHAnsi" w:eastAsia="Times New Roman" w:hAnsiTheme="majorHAnsi"/>
          <w:color w:val="454545"/>
          <w:rPrChange w:id="397" w:author="Mara L. Isaacs" w:date="2017-12-28T21:46:00Z">
            <w:rPr>
              <w:rFonts w:asciiTheme="majorHAnsi" w:eastAsia="Times New Roman" w:hAnsiTheme="majorHAnsi"/>
              <w:color w:val="454545"/>
            </w:rPr>
          </w:rPrChange>
        </w:rPr>
        <w:t xml:space="preserve"> </w:t>
      </w:r>
      <w:del w:id="398" w:author="Mara L. Isaacs" w:date="2017-12-29T03:59:00Z">
        <w:r w:rsidR="00BA24AE" w:rsidRPr="004F47F8" w:rsidDel="00A40284">
          <w:rPr>
            <w:rFonts w:asciiTheme="majorHAnsi" w:eastAsia="Times New Roman" w:hAnsiTheme="majorHAnsi"/>
            <w:color w:val="454545"/>
            <w:rPrChange w:id="399" w:author="Mara L. Isaacs" w:date="2017-12-28T21:46:00Z">
              <w:rPr>
                <w:rFonts w:asciiTheme="majorHAnsi" w:eastAsia="Times New Roman" w:hAnsiTheme="majorHAnsi"/>
                <w:color w:val="454545"/>
              </w:rPr>
            </w:rPrChange>
          </w:rPr>
          <w:delText>has appeared numerous times on Broadway in such pieces as</w:delText>
        </w:r>
      </w:del>
      <w:ins w:id="400" w:author="Mara L. Isaacs" w:date="2017-12-29T03:59:00Z">
        <w:r w:rsidR="00A40284">
          <w:rPr>
            <w:rFonts w:asciiTheme="majorHAnsi" w:eastAsia="Times New Roman" w:hAnsiTheme="majorHAnsi"/>
            <w:color w:val="454545"/>
          </w:rPr>
          <w:t>is a prolific actor of stage and screen.  Broadway:</w:t>
        </w:r>
      </w:ins>
      <w:r w:rsidR="00BA24AE" w:rsidRPr="00A40284">
        <w:rPr>
          <w:rFonts w:asciiTheme="majorHAnsi" w:eastAsia="Times New Roman" w:hAnsiTheme="majorHAnsi"/>
          <w:color w:val="454545"/>
        </w:rPr>
        <w:t> </w:t>
      </w:r>
      <w:r w:rsidR="00BA24AE" w:rsidRPr="00A40284">
        <w:rPr>
          <w:rFonts w:asciiTheme="majorHAnsi" w:eastAsia="Times New Roman" w:hAnsiTheme="majorHAnsi"/>
          <w:i/>
          <w:iCs/>
          <w:color w:val="454545"/>
        </w:rPr>
        <w:t xml:space="preserve">Inherit </w:t>
      </w:r>
      <w:proofErr w:type="gramStart"/>
      <w:r w:rsidR="00BA24AE" w:rsidRPr="00A40284">
        <w:rPr>
          <w:rFonts w:asciiTheme="majorHAnsi" w:eastAsia="Times New Roman" w:hAnsiTheme="majorHAnsi"/>
          <w:i/>
          <w:iCs/>
          <w:color w:val="454545"/>
        </w:rPr>
        <w:t>The</w:t>
      </w:r>
      <w:proofErr w:type="gramEnd"/>
      <w:r w:rsidR="00BA24AE" w:rsidRPr="00A40284">
        <w:rPr>
          <w:rFonts w:asciiTheme="majorHAnsi" w:eastAsia="Times New Roman" w:hAnsiTheme="majorHAnsi"/>
          <w:i/>
          <w:iCs/>
          <w:color w:val="454545"/>
        </w:rPr>
        <w:t xml:space="preserve"> Wind</w:t>
      </w:r>
      <w:r w:rsidR="00BA24AE" w:rsidRPr="00A40284">
        <w:rPr>
          <w:rFonts w:asciiTheme="majorHAnsi" w:eastAsia="Times New Roman" w:hAnsiTheme="majorHAnsi"/>
          <w:color w:val="454545"/>
        </w:rPr>
        <w:t>, </w:t>
      </w:r>
      <w:r w:rsidR="00BA24AE" w:rsidRPr="00A40284">
        <w:rPr>
          <w:rFonts w:asciiTheme="majorHAnsi" w:eastAsia="Times New Roman" w:hAnsiTheme="majorHAnsi"/>
          <w:i/>
          <w:iCs/>
          <w:color w:val="454545"/>
        </w:rPr>
        <w:t>Sweet Charity </w:t>
      </w:r>
      <w:r w:rsidR="00BA24AE" w:rsidRPr="00A40284">
        <w:rPr>
          <w:rFonts w:asciiTheme="majorHAnsi" w:eastAsia="Times New Roman" w:hAnsiTheme="majorHAnsi"/>
          <w:color w:val="454545"/>
        </w:rPr>
        <w:t>(Drama Desk Award), </w:t>
      </w:r>
      <w:r w:rsidR="00BA24AE" w:rsidRPr="00A40284">
        <w:rPr>
          <w:rFonts w:asciiTheme="majorHAnsi" w:eastAsia="Times New Roman" w:hAnsiTheme="majorHAnsi"/>
          <w:i/>
          <w:iCs/>
          <w:color w:val="454545"/>
        </w:rPr>
        <w:t>Assassins </w:t>
      </w:r>
      <w:r w:rsidR="00BA24AE" w:rsidRPr="00A40284">
        <w:rPr>
          <w:rFonts w:asciiTheme="majorHAnsi" w:eastAsia="Times New Roman" w:hAnsiTheme="majorHAnsi"/>
          <w:color w:val="454545"/>
        </w:rPr>
        <w:t>(Tony Nom.), </w:t>
      </w:r>
      <w:r w:rsidR="00BA24AE" w:rsidRPr="00A40284">
        <w:rPr>
          <w:rFonts w:asciiTheme="majorHAnsi" w:eastAsia="Times New Roman" w:hAnsiTheme="majorHAnsi"/>
          <w:i/>
          <w:iCs/>
          <w:color w:val="454545"/>
        </w:rPr>
        <w:t>Take Me Out </w:t>
      </w:r>
      <w:r w:rsidR="00BA24AE" w:rsidRPr="00A40284">
        <w:rPr>
          <w:rFonts w:asciiTheme="majorHAnsi" w:eastAsia="Times New Roman" w:hAnsiTheme="majorHAnsi"/>
          <w:color w:val="454545"/>
        </w:rPr>
        <w:t>(Tony, Drama Desk awards), </w:t>
      </w:r>
      <w:r w:rsidR="00BA24AE" w:rsidRPr="00A40284">
        <w:rPr>
          <w:rFonts w:asciiTheme="majorHAnsi" w:eastAsia="Times New Roman" w:hAnsiTheme="majorHAnsi"/>
          <w:i/>
          <w:iCs/>
          <w:color w:val="454545"/>
        </w:rPr>
        <w:t>Major Barbara </w:t>
      </w:r>
      <w:r w:rsidR="00BA24AE" w:rsidRPr="00A40284">
        <w:rPr>
          <w:rFonts w:asciiTheme="majorHAnsi" w:eastAsia="Times New Roman" w:hAnsiTheme="majorHAnsi"/>
          <w:color w:val="454545"/>
        </w:rPr>
        <w:t>and </w:t>
      </w:r>
      <w:r w:rsidR="00BA24AE" w:rsidRPr="00A40284">
        <w:rPr>
          <w:rFonts w:asciiTheme="majorHAnsi" w:eastAsia="Times New Roman" w:hAnsiTheme="majorHAnsi"/>
          <w:i/>
          <w:iCs/>
          <w:color w:val="454545"/>
        </w:rPr>
        <w:t>Cabaret</w:t>
      </w:r>
      <w:r w:rsidR="00BA24AE" w:rsidRPr="00A40284">
        <w:rPr>
          <w:rFonts w:asciiTheme="majorHAnsi" w:eastAsia="Times New Roman" w:hAnsiTheme="majorHAnsi"/>
          <w:color w:val="454545"/>
        </w:rPr>
        <w:t xml:space="preserve">. </w:t>
      </w:r>
      <w:del w:id="401" w:author="Mara L. Isaacs" w:date="2017-12-29T03:59:00Z">
        <w:r w:rsidR="00BA24AE" w:rsidRPr="00A40284" w:rsidDel="00A40284">
          <w:rPr>
            <w:rFonts w:asciiTheme="majorHAnsi" w:eastAsia="Times New Roman" w:hAnsiTheme="majorHAnsi"/>
            <w:color w:val="454545"/>
          </w:rPr>
          <w:delText>He has also worked extensively</w:delText>
        </w:r>
      </w:del>
      <w:r w:rsidR="00BA24AE" w:rsidRPr="00A40284">
        <w:rPr>
          <w:rFonts w:asciiTheme="majorHAnsi" w:eastAsia="Times New Roman" w:hAnsiTheme="majorHAnsi"/>
          <w:color w:val="454545"/>
        </w:rPr>
        <w:t xml:space="preserve"> </w:t>
      </w:r>
      <w:proofErr w:type="spellStart"/>
      <w:r w:rsidR="00BA24AE" w:rsidRPr="00A40284">
        <w:rPr>
          <w:rFonts w:asciiTheme="majorHAnsi" w:eastAsia="Times New Roman" w:hAnsiTheme="majorHAnsi"/>
          <w:color w:val="454545"/>
        </w:rPr>
        <w:t>Off-Broadway</w:t>
      </w:r>
      <w:ins w:id="402" w:author="Mara L. Isaacs" w:date="2017-12-29T03:59:00Z">
        <w:r w:rsidR="00A40284">
          <w:rPr>
            <w:rFonts w:asciiTheme="majorHAnsi" w:eastAsia="Times New Roman" w:hAnsiTheme="majorHAnsi"/>
            <w:color w:val="454545"/>
          </w:rPr>
          <w:t>:</w:t>
        </w:r>
      </w:ins>
      <w:del w:id="403" w:author="Mara L. Isaacs" w:date="2017-12-29T03:59:00Z">
        <w:r w:rsidR="00BA24AE" w:rsidRPr="00A40284" w:rsidDel="00A40284">
          <w:rPr>
            <w:rFonts w:asciiTheme="majorHAnsi" w:eastAsia="Times New Roman" w:hAnsiTheme="majorHAnsi"/>
            <w:color w:val="454545"/>
          </w:rPr>
          <w:delText xml:space="preserve"> at the New York Theatre Workshop in </w:delText>
        </w:r>
      </w:del>
      <w:r w:rsidR="00BA24AE" w:rsidRPr="00A40284">
        <w:rPr>
          <w:rFonts w:asciiTheme="majorHAnsi" w:eastAsia="Times New Roman" w:hAnsiTheme="majorHAnsi"/>
          <w:i/>
          <w:iCs/>
          <w:color w:val="454545"/>
        </w:rPr>
        <w:t>The</w:t>
      </w:r>
      <w:proofErr w:type="spellEnd"/>
      <w:r w:rsidR="00BA24AE" w:rsidRPr="00A40284">
        <w:rPr>
          <w:rFonts w:asciiTheme="majorHAnsi" w:eastAsia="Times New Roman" w:hAnsiTheme="majorHAnsi"/>
          <w:i/>
          <w:iCs/>
          <w:color w:val="454545"/>
        </w:rPr>
        <w:t xml:space="preserve"> Devils </w:t>
      </w:r>
      <w:r w:rsidR="00BA24AE" w:rsidRPr="00A40284">
        <w:rPr>
          <w:rFonts w:asciiTheme="majorHAnsi" w:eastAsia="Times New Roman" w:hAnsiTheme="majorHAnsi"/>
          <w:color w:val="454545"/>
        </w:rPr>
        <w:t>and </w:t>
      </w:r>
      <w:r w:rsidR="00BA24AE" w:rsidRPr="00A40284">
        <w:rPr>
          <w:rFonts w:asciiTheme="majorHAnsi" w:eastAsia="Times New Roman" w:hAnsiTheme="majorHAnsi"/>
          <w:i/>
          <w:iCs/>
          <w:color w:val="454545"/>
        </w:rPr>
        <w:t xml:space="preserve">Vienna </w:t>
      </w:r>
      <w:proofErr w:type="spellStart"/>
      <w:r w:rsidR="00BA24AE" w:rsidRPr="00A40284">
        <w:rPr>
          <w:rFonts w:asciiTheme="majorHAnsi" w:eastAsia="Times New Roman" w:hAnsiTheme="majorHAnsi"/>
          <w:i/>
          <w:iCs/>
          <w:color w:val="454545"/>
        </w:rPr>
        <w:t>Lusthaus</w:t>
      </w:r>
      <w:proofErr w:type="spellEnd"/>
      <w:ins w:id="404" w:author="Mara L. Isaacs" w:date="2017-12-29T04:00:00Z">
        <w:r w:rsidR="00A40284">
          <w:rPr>
            <w:rFonts w:asciiTheme="majorHAnsi" w:eastAsia="Times New Roman" w:hAnsiTheme="majorHAnsi"/>
            <w:i/>
            <w:iCs/>
            <w:color w:val="454545"/>
          </w:rPr>
          <w:t xml:space="preserve"> </w:t>
        </w:r>
        <w:r w:rsidR="00A40284">
          <w:rPr>
            <w:rFonts w:asciiTheme="majorHAnsi" w:eastAsia="Times New Roman" w:hAnsiTheme="majorHAnsi"/>
            <w:iCs/>
            <w:color w:val="454545"/>
          </w:rPr>
          <w:t>(NYTW</w:t>
        </w:r>
        <w:r w:rsidR="00D929A6">
          <w:rPr>
            <w:rFonts w:asciiTheme="majorHAnsi" w:eastAsia="Times New Roman" w:hAnsiTheme="majorHAnsi"/>
            <w:iCs/>
            <w:color w:val="454545"/>
          </w:rPr>
          <w:t>)</w:t>
        </w:r>
      </w:ins>
      <w:del w:id="405" w:author="Mara L. Isaacs" w:date="2017-12-29T04:00:00Z">
        <w:r w:rsidR="00BA24AE" w:rsidRPr="00A40284" w:rsidDel="00D929A6">
          <w:rPr>
            <w:rFonts w:asciiTheme="majorHAnsi" w:eastAsia="Times New Roman" w:hAnsiTheme="majorHAnsi"/>
            <w:color w:val="454545"/>
          </w:rPr>
          <w:delText>, at the New York Shakespeare Festival in </w:delText>
        </w:r>
      </w:del>
      <w:r w:rsidR="00BA24AE" w:rsidRPr="00A40284">
        <w:rPr>
          <w:rFonts w:asciiTheme="majorHAnsi" w:eastAsia="Times New Roman" w:hAnsiTheme="majorHAnsi"/>
          <w:i/>
          <w:iCs/>
          <w:color w:val="454545"/>
        </w:rPr>
        <w:t xml:space="preserve">Into </w:t>
      </w:r>
      <w:proofErr w:type="gramStart"/>
      <w:r w:rsidR="00BA24AE" w:rsidRPr="00A40284">
        <w:rPr>
          <w:rFonts w:asciiTheme="majorHAnsi" w:eastAsia="Times New Roman" w:hAnsiTheme="majorHAnsi"/>
          <w:i/>
          <w:iCs/>
          <w:color w:val="454545"/>
        </w:rPr>
        <w:t>The</w:t>
      </w:r>
      <w:proofErr w:type="gramEnd"/>
      <w:r w:rsidR="00BA24AE" w:rsidRPr="00A40284">
        <w:rPr>
          <w:rFonts w:asciiTheme="majorHAnsi" w:eastAsia="Times New Roman" w:hAnsiTheme="majorHAnsi"/>
          <w:i/>
          <w:iCs/>
          <w:color w:val="454545"/>
        </w:rPr>
        <w:t xml:space="preserve"> Woods</w:t>
      </w:r>
      <w:ins w:id="406" w:author="Mara L. Isaacs" w:date="2017-12-29T04:00:00Z">
        <w:r w:rsidR="00D929A6">
          <w:rPr>
            <w:rFonts w:asciiTheme="majorHAnsi" w:eastAsia="Times New Roman" w:hAnsiTheme="majorHAnsi"/>
            <w:i/>
            <w:iCs/>
            <w:color w:val="454545"/>
          </w:rPr>
          <w:t xml:space="preserve"> </w:t>
        </w:r>
        <w:r w:rsidR="00D929A6">
          <w:rPr>
            <w:rFonts w:asciiTheme="majorHAnsi" w:eastAsia="Times New Roman" w:hAnsiTheme="majorHAnsi"/>
            <w:iCs/>
            <w:color w:val="454545"/>
          </w:rPr>
          <w:t>(NY Shakespeare Festival)</w:t>
        </w:r>
      </w:ins>
      <w:r w:rsidR="00BA24AE" w:rsidRPr="00A40284">
        <w:rPr>
          <w:rFonts w:asciiTheme="majorHAnsi" w:eastAsia="Times New Roman" w:hAnsiTheme="majorHAnsi"/>
          <w:color w:val="454545"/>
        </w:rPr>
        <w:t>, </w:t>
      </w:r>
      <w:r w:rsidR="00BA24AE" w:rsidRPr="00A40284">
        <w:rPr>
          <w:rFonts w:asciiTheme="majorHAnsi" w:eastAsia="Times New Roman" w:hAnsiTheme="majorHAnsi"/>
          <w:i/>
          <w:iCs/>
          <w:color w:val="454545"/>
        </w:rPr>
        <w:t>Helen</w:t>
      </w:r>
      <w:r w:rsidR="00BA24AE" w:rsidRPr="00A40284">
        <w:rPr>
          <w:rFonts w:asciiTheme="majorHAnsi" w:eastAsia="Times New Roman" w:hAnsiTheme="majorHAnsi"/>
          <w:color w:val="454545"/>
        </w:rPr>
        <w:t>, </w:t>
      </w:r>
      <w:r w:rsidR="00BA24AE" w:rsidRPr="00A40284">
        <w:rPr>
          <w:rFonts w:asciiTheme="majorHAnsi" w:eastAsia="Times New Roman" w:hAnsiTheme="majorHAnsi"/>
          <w:i/>
          <w:iCs/>
          <w:color w:val="454545"/>
        </w:rPr>
        <w:t>Take Me Out </w:t>
      </w:r>
      <w:r w:rsidR="00BA24AE" w:rsidRPr="00A40284">
        <w:rPr>
          <w:rFonts w:asciiTheme="majorHAnsi" w:eastAsia="Times New Roman" w:hAnsiTheme="majorHAnsi"/>
          <w:color w:val="454545"/>
        </w:rPr>
        <w:t xml:space="preserve">(Obie, Lucille </w:t>
      </w:r>
      <w:proofErr w:type="spellStart"/>
      <w:r w:rsidR="00BA24AE" w:rsidRPr="00A40284">
        <w:rPr>
          <w:rFonts w:asciiTheme="majorHAnsi" w:eastAsia="Times New Roman" w:hAnsiTheme="majorHAnsi"/>
          <w:color w:val="454545"/>
        </w:rPr>
        <w:t>Lortel</w:t>
      </w:r>
      <w:proofErr w:type="spellEnd"/>
      <w:r w:rsidR="00BA24AE" w:rsidRPr="00A40284">
        <w:rPr>
          <w:rFonts w:asciiTheme="majorHAnsi" w:eastAsia="Times New Roman" w:hAnsiTheme="majorHAnsi"/>
          <w:color w:val="454545"/>
        </w:rPr>
        <w:t xml:space="preserve"> Awards), and other theatres. </w:t>
      </w:r>
      <w:del w:id="407" w:author="Mara L. Isaacs" w:date="2017-12-29T04:01:00Z">
        <w:r w:rsidR="00BA24AE" w:rsidRPr="00A40284" w:rsidDel="00D929A6">
          <w:rPr>
            <w:rFonts w:asciiTheme="majorHAnsi" w:eastAsia="Times New Roman" w:hAnsiTheme="majorHAnsi"/>
            <w:color w:val="454545"/>
          </w:rPr>
          <w:delText xml:space="preserve">A prolific film and T.V. actor, Denis had </w:delText>
        </w:r>
        <w:r w:rsidR="00A514D8" w:rsidRPr="00A40284" w:rsidDel="00D929A6">
          <w:rPr>
            <w:rFonts w:asciiTheme="majorHAnsi" w:eastAsia="Times New Roman" w:hAnsiTheme="majorHAnsi"/>
            <w:color w:val="454545"/>
          </w:rPr>
          <w:delText>appeared regularly</w:delText>
        </w:r>
        <w:r w:rsidR="00BA24AE" w:rsidRPr="00A40284" w:rsidDel="00D929A6">
          <w:rPr>
            <w:rFonts w:asciiTheme="majorHAnsi" w:eastAsia="Times New Roman" w:hAnsiTheme="majorHAnsi"/>
            <w:color w:val="454545"/>
          </w:rPr>
          <w:delText xml:space="preserve"> in</w:delText>
        </w:r>
      </w:del>
      <w:proofErr w:type="spellStart"/>
      <w:ins w:id="408" w:author="Mara L. Isaacs" w:date="2017-12-29T04:01:00Z">
        <w:r w:rsidR="00D929A6">
          <w:rPr>
            <w:rFonts w:asciiTheme="majorHAnsi" w:eastAsia="Times New Roman" w:hAnsiTheme="majorHAnsi"/>
            <w:color w:val="454545"/>
          </w:rPr>
          <w:t>Television:</w:t>
        </w:r>
      </w:ins>
      <w:del w:id="409" w:author="Mara L. Isaacs" w:date="2017-12-29T04:01:00Z">
        <w:r w:rsidR="00BA24AE" w:rsidRPr="00A40284" w:rsidDel="00D929A6">
          <w:rPr>
            <w:rFonts w:asciiTheme="majorHAnsi" w:eastAsia="Times New Roman" w:hAnsiTheme="majorHAnsi"/>
            <w:color w:val="454545"/>
          </w:rPr>
          <w:delText xml:space="preserve"> </w:delText>
        </w:r>
      </w:del>
      <w:r w:rsidR="00BA24AE" w:rsidRPr="00D929A6">
        <w:rPr>
          <w:rFonts w:asciiTheme="majorHAnsi" w:eastAsia="Times New Roman" w:hAnsiTheme="majorHAnsi"/>
          <w:i/>
          <w:color w:val="454545"/>
        </w:rPr>
        <w:t>True</w:t>
      </w:r>
      <w:proofErr w:type="spellEnd"/>
      <w:r w:rsidR="00BA24AE" w:rsidRPr="00D929A6">
        <w:rPr>
          <w:rFonts w:asciiTheme="majorHAnsi" w:eastAsia="Times New Roman" w:hAnsiTheme="majorHAnsi"/>
          <w:i/>
          <w:color w:val="454545"/>
        </w:rPr>
        <w:t xml:space="preserve"> Blood</w:t>
      </w:r>
      <w:r w:rsidR="00A514D8" w:rsidRPr="00D929A6">
        <w:rPr>
          <w:rFonts w:asciiTheme="majorHAnsi" w:eastAsia="Times New Roman" w:hAnsiTheme="majorHAnsi"/>
          <w:color w:val="454545"/>
        </w:rPr>
        <w:t xml:space="preserve">, </w:t>
      </w:r>
      <w:proofErr w:type="gramStart"/>
      <w:r w:rsidR="00A514D8" w:rsidRPr="00D929A6">
        <w:rPr>
          <w:rFonts w:asciiTheme="majorHAnsi" w:eastAsia="Times New Roman" w:hAnsiTheme="majorHAnsi"/>
          <w:i/>
          <w:color w:val="454545"/>
        </w:rPr>
        <w:t>This</w:t>
      </w:r>
      <w:proofErr w:type="gramEnd"/>
      <w:r w:rsidR="00A514D8" w:rsidRPr="00D929A6">
        <w:rPr>
          <w:rFonts w:asciiTheme="majorHAnsi" w:eastAsia="Times New Roman" w:hAnsiTheme="majorHAnsi"/>
          <w:i/>
          <w:color w:val="454545"/>
        </w:rPr>
        <w:t xml:space="preserve"> is Us</w:t>
      </w:r>
      <w:r w:rsidR="00A514D8" w:rsidRPr="00D929A6">
        <w:rPr>
          <w:rFonts w:asciiTheme="majorHAnsi" w:eastAsia="Times New Roman" w:hAnsiTheme="majorHAnsi"/>
          <w:color w:val="454545"/>
        </w:rPr>
        <w:t xml:space="preserve">, </w:t>
      </w:r>
      <w:r w:rsidR="00A514D8" w:rsidRPr="00D929A6">
        <w:rPr>
          <w:rFonts w:asciiTheme="majorHAnsi" w:eastAsia="Times New Roman" w:hAnsiTheme="majorHAnsi"/>
          <w:i/>
          <w:color w:val="454545"/>
        </w:rPr>
        <w:t>American Horror Story</w:t>
      </w:r>
      <w:r w:rsidR="00A514D8" w:rsidRPr="00D929A6">
        <w:rPr>
          <w:rFonts w:asciiTheme="majorHAnsi" w:eastAsia="Times New Roman" w:hAnsiTheme="majorHAnsi"/>
          <w:color w:val="454545"/>
        </w:rPr>
        <w:t xml:space="preserve">, </w:t>
      </w:r>
      <w:r w:rsidR="00A514D8" w:rsidRPr="00D929A6">
        <w:rPr>
          <w:rFonts w:asciiTheme="majorHAnsi" w:eastAsia="Times New Roman" w:hAnsiTheme="majorHAnsi"/>
          <w:i/>
          <w:color w:val="454545"/>
        </w:rPr>
        <w:t xml:space="preserve">The Good Wife </w:t>
      </w:r>
      <w:r w:rsidR="00A514D8" w:rsidRPr="00D929A6">
        <w:rPr>
          <w:rFonts w:asciiTheme="majorHAnsi" w:eastAsia="Times New Roman" w:hAnsiTheme="majorHAnsi"/>
          <w:color w:val="454545"/>
        </w:rPr>
        <w:t>and many more.</w:t>
      </w:r>
      <w:r w:rsidR="00BA24AE" w:rsidRPr="00D929A6">
        <w:rPr>
          <w:rFonts w:asciiTheme="majorHAnsi" w:eastAsia="Times New Roman" w:hAnsiTheme="majorHAnsi"/>
          <w:color w:val="454545"/>
        </w:rPr>
        <w:t xml:space="preserve"> </w:t>
      </w:r>
      <w:proofErr w:type="spellStart"/>
      <w:r w:rsidR="00BA24AE" w:rsidRPr="00D929A6">
        <w:rPr>
          <w:rFonts w:asciiTheme="majorHAnsi" w:eastAsia="Times New Roman" w:hAnsiTheme="majorHAnsi"/>
          <w:color w:val="454545"/>
        </w:rPr>
        <w:t>Film</w:t>
      </w:r>
      <w:ins w:id="410" w:author="Mara L. Isaacs" w:date="2017-12-29T04:02:00Z">
        <w:r w:rsidR="00D929A6">
          <w:rPr>
            <w:rFonts w:asciiTheme="majorHAnsi" w:eastAsia="Times New Roman" w:hAnsiTheme="majorHAnsi"/>
            <w:color w:val="454545"/>
          </w:rPr>
          <w:t>:</w:t>
        </w:r>
      </w:ins>
      <w:del w:id="411" w:author="Mara L. Isaacs" w:date="2017-12-29T04:02:00Z">
        <w:r w:rsidR="00BA24AE" w:rsidRPr="00D929A6" w:rsidDel="00D929A6">
          <w:rPr>
            <w:rFonts w:asciiTheme="majorHAnsi" w:eastAsia="Times New Roman" w:hAnsiTheme="majorHAnsi"/>
            <w:color w:val="454545"/>
          </w:rPr>
          <w:delText xml:space="preserve"> work includes </w:delText>
        </w:r>
      </w:del>
      <w:r w:rsidR="00A514D8" w:rsidRPr="00D929A6">
        <w:rPr>
          <w:rFonts w:asciiTheme="majorHAnsi" w:eastAsia="Times New Roman" w:hAnsiTheme="majorHAnsi"/>
          <w:i/>
          <w:color w:val="454545"/>
        </w:rPr>
        <w:t>Dallas</w:t>
      </w:r>
      <w:proofErr w:type="spellEnd"/>
      <w:r w:rsidR="00A514D8" w:rsidRPr="00D929A6">
        <w:rPr>
          <w:rFonts w:asciiTheme="majorHAnsi" w:eastAsia="Times New Roman" w:hAnsiTheme="majorHAnsi"/>
          <w:i/>
          <w:color w:val="454545"/>
        </w:rPr>
        <w:t xml:space="preserve"> Buyer’s Club, </w:t>
      </w:r>
      <w:r w:rsidR="00BA24AE" w:rsidRPr="00D929A6">
        <w:rPr>
          <w:rFonts w:asciiTheme="majorHAnsi" w:eastAsia="Times New Roman" w:hAnsiTheme="majorHAnsi"/>
          <w:i/>
          <w:iCs/>
          <w:color w:val="454545"/>
        </w:rPr>
        <w:t>C.O.G.</w:t>
      </w:r>
      <w:r w:rsidR="00BA24AE" w:rsidRPr="00D929A6">
        <w:rPr>
          <w:rFonts w:asciiTheme="majorHAnsi" w:eastAsia="Times New Roman" w:hAnsiTheme="majorHAnsi"/>
          <w:color w:val="454545"/>
        </w:rPr>
        <w:t>, </w:t>
      </w:r>
      <w:r w:rsidR="00BA24AE" w:rsidRPr="00D929A6">
        <w:rPr>
          <w:rFonts w:asciiTheme="majorHAnsi" w:eastAsia="Times New Roman" w:hAnsiTheme="majorHAnsi"/>
          <w:i/>
          <w:iCs/>
          <w:color w:val="454545"/>
        </w:rPr>
        <w:t>The Eagle</w:t>
      </w:r>
      <w:r w:rsidR="00BA24AE" w:rsidRPr="00D929A6">
        <w:rPr>
          <w:rFonts w:asciiTheme="majorHAnsi" w:eastAsia="Times New Roman" w:hAnsiTheme="majorHAnsi"/>
          <w:color w:val="454545"/>
        </w:rPr>
        <w:t>, </w:t>
      </w:r>
      <w:r w:rsidR="00BA24AE" w:rsidRPr="00D929A6">
        <w:rPr>
          <w:rFonts w:asciiTheme="majorHAnsi" w:eastAsia="Times New Roman" w:hAnsiTheme="majorHAnsi"/>
          <w:i/>
          <w:iCs/>
          <w:color w:val="454545"/>
        </w:rPr>
        <w:t>Changeling</w:t>
      </w:r>
      <w:r w:rsidR="00BA24AE" w:rsidRPr="00D929A6">
        <w:rPr>
          <w:rFonts w:asciiTheme="majorHAnsi" w:eastAsia="Times New Roman" w:hAnsiTheme="majorHAnsi"/>
          <w:color w:val="454545"/>
        </w:rPr>
        <w:t>, </w:t>
      </w:r>
      <w:r w:rsidR="00BA24AE" w:rsidRPr="00D929A6">
        <w:rPr>
          <w:rFonts w:asciiTheme="majorHAnsi" w:eastAsia="Times New Roman" w:hAnsiTheme="majorHAnsi"/>
          <w:i/>
          <w:iCs/>
          <w:color w:val="454545"/>
        </w:rPr>
        <w:t>Milk</w:t>
      </w:r>
      <w:r w:rsidR="00BA24AE" w:rsidRPr="00D929A6">
        <w:rPr>
          <w:rFonts w:asciiTheme="majorHAnsi" w:eastAsia="Times New Roman" w:hAnsiTheme="majorHAnsi"/>
          <w:color w:val="454545"/>
        </w:rPr>
        <w:t>, </w:t>
      </w:r>
      <w:r w:rsidR="00BA24AE" w:rsidRPr="00D929A6">
        <w:rPr>
          <w:rFonts w:asciiTheme="majorHAnsi" w:eastAsia="Times New Roman" w:hAnsiTheme="majorHAnsi"/>
          <w:i/>
          <w:iCs/>
          <w:color w:val="454545"/>
        </w:rPr>
        <w:t>Michael Clayton</w:t>
      </w:r>
      <w:r w:rsidR="00BA24AE" w:rsidRPr="00D929A6">
        <w:rPr>
          <w:rFonts w:asciiTheme="majorHAnsi" w:eastAsia="Times New Roman" w:hAnsiTheme="majorHAnsi"/>
          <w:color w:val="454545"/>
        </w:rPr>
        <w:t>, </w:t>
      </w:r>
      <w:r w:rsidR="00BA24AE" w:rsidRPr="00D929A6">
        <w:rPr>
          <w:rFonts w:asciiTheme="majorHAnsi" w:eastAsia="Times New Roman" w:hAnsiTheme="majorHAnsi"/>
          <w:i/>
          <w:iCs/>
          <w:color w:val="454545"/>
        </w:rPr>
        <w:t>A Mighty Heart</w:t>
      </w:r>
      <w:r w:rsidR="00BA24AE" w:rsidRPr="00D929A6">
        <w:rPr>
          <w:rFonts w:asciiTheme="majorHAnsi" w:eastAsia="Times New Roman" w:hAnsiTheme="majorHAnsi"/>
          <w:color w:val="454545"/>
        </w:rPr>
        <w:t>, </w:t>
      </w:r>
      <w:r w:rsidR="00BA24AE" w:rsidRPr="00D929A6">
        <w:rPr>
          <w:rFonts w:asciiTheme="majorHAnsi" w:eastAsia="Times New Roman" w:hAnsiTheme="majorHAnsi"/>
          <w:i/>
          <w:iCs/>
          <w:color w:val="454545"/>
        </w:rPr>
        <w:t>Duplicity</w:t>
      </w:r>
      <w:r w:rsidR="00BA24AE" w:rsidRPr="00D929A6">
        <w:rPr>
          <w:rFonts w:asciiTheme="majorHAnsi" w:eastAsia="Times New Roman" w:hAnsiTheme="majorHAnsi"/>
          <w:color w:val="454545"/>
        </w:rPr>
        <w:t>, </w:t>
      </w:r>
      <w:r w:rsidR="00BA24AE" w:rsidRPr="00D929A6">
        <w:rPr>
          <w:rFonts w:asciiTheme="majorHAnsi" w:eastAsia="Times New Roman" w:hAnsiTheme="majorHAnsi"/>
          <w:i/>
          <w:iCs/>
          <w:color w:val="454545"/>
        </w:rPr>
        <w:t>The Proposal</w:t>
      </w:r>
      <w:r w:rsidR="00BA24AE" w:rsidRPr="00D929A6">
        <w:rPr>
          <w:rFonts w:asciiTheme="majorHAnsi" w:eastAsia="Times New Roman" w:hAnsiTheme="majorHAnsi"/>
          <w:color w:val="454545"/>
        </w:rPr>
        <w:t>, </w:t>
      </w:r>
      <w:r w:rsidR="00BA24AE" w:rsidRPr="00D929A6">
        <w:rPr>
          <w:rFonts w:asciiTheme="majorHAnsi" w:eastAsia="Times New Roman" w:hAnsiTheme="majorHAnsi"/>
          <w:i/>
          <w:iCs/>
          <w:color w:val="454545"/>
        </w:rPr>
        <w:t>Charlie Wilson's War</w:t>
      </w:r>
      <w:r w:rsidR="00BA24AE" w:rsidRPr="00D929A6">
        <w:rPr>
          <w:rFonts w:asciiTheme="majorHAnsi" w:eastAsia="Times New Roman" w:hAnsiTheme="majorHAnsi"/>
          <w:color w:val="454545"/>
        </w:rPr>
        <w:t>, and </w:t>
      </w:r>
      <w:r w:rsidR="00BA24AE" w:rsidRPr="00D929A6">
        <w:rPr>
          <w:rFonts w:asciiTheme="majorHAnsi" w:eastAsia="Times New Roman" w:hAnsiTheme="majorHAnsi"/>
          <w:i/>
          <w:iCs/>
          <w:color w:val="454545"/>
        </w:rPr>
        <w:t>Garden State</w:t>
      </w:r>
      <w:r w:rsidR="00BA24AE" w:rsidRPr="00D929A6">
        <w:rPr>
          <w:rFonts w:asciiTheme="majorHAnsi" w:eastAsia="Times New Roman" w:hAnsiTheme="majorHAnsi"/>
          <w:color w:val="454545"/>
        </w:rPr>
        <w:t>, among others.</w:t>
      </w:r>
    </w:p>
    <w:p w14:paraId="4E7842C7" w14:textId="77777777" w:rsidR="00A25955" w:rsidRPr="004F47F8" w:rsidRDefault="352F4D77" w:rsidP="352F4D77">
      <w:pPr>
        <w:rPr>
          <w:rFonts w:asciiTheme="majorHAnsi" w:eastAsiaTheme="majorEastAsia" w:hAnsiTheme="majorHAnsi" w:cstheme="majorBidi"/>
          <w:sz w:val="20"/>
          <w:szCs w:val="20"/>
          <w:rPrChange w:id="412" w:author="Mara L. Isaacs" w:date="2017-12-28T21:46:00Z">
            <w:rPr>
              <w:rFonts w:asciiTheme="majorHAnsi" w:eastAsiaTheme="majorEastAsia" w:hAnsiTheme="majorHAnsi" w:cstheme="majorBidi"/>
              <w:sz w:val="20"/>
              <w:szCs w:val="20"/>
            </w:rPr>
          </w:rPrChange>
        </w:rPr>
      </w:pPr>
      <w:r w:rsidRPr="00F84BE0">
        <w:rPr>
          <w:rFonts w:asciiTheme="majorHAnsi" w:eastAsiaTheme="majorEastAsia" w:hAnsiTheme="majorHAnsi" w:cstheme="majorBidi"/>
          <w:sz w:val="20"/>
          <w:szCs w:val="20"/>
        </w:rPr>
        <w:t>www.homerscoat.com</w:t>
      </w:r>
    </w:p>
    <w:p w14:paraId="76A6ADFF" w14:textId="77777777" w:rsidR="00A25955" w:rsidRPr="004F47F8" w:rsidRDefault="00A25955" w:rsidP="352F4D77">
      <w:pPr>
        <w:rPr>
          <w:rFonts w:asciiTheme="majorHAnsi" w:eastAsiaTheme="majorEastAsia" w:hAnsiTheme="majorHAnsi" w:cstheme="majorBidi"/>
          <w:sz w:val="20"/>
          <w:szCs w:val="20"/>
          <w:rPrChange w:id="413" w:author="Mara L. Isaacs" w:date="2017-12-28T21:46:00Z">
            <w:rPr>
              <w:rFonts w:asciiTheme="majorHAnsi" w:eastAsiaTheme="majorEastAsia" w:hAnsiTheme="majorHAnsi" w:cstheme="majorBidi"/>
              <w:sz w:val="20"/>
              <w:szCs w:val="20"/>
            </w:rPr>
          </w:rPrChange>
        </w:rPr>
      </w:pPr>
    </w:p>
    <w:p w14:paraId="4844E5C0" w14:textId="77777777" w:rsidR="00A25955" w:rsidRPr="004F47F8" w:rsidRDefault="00A25955" w:rsidP="352F4D77">
      <w:pPr>
        <w:rPr>
          <w:rFonts w:asciiTheme="majorHAnsi" w:eastAsiaTheme="majorEastAsia" w:hAnsiTheme="majorHAnsi" w:cstheme="majorBidi"/>
          <w:i/>
          <w:iCs/>
          <w:sz w:val="20"/>
          <w:szCs w:val="20"/>
          <w:rPrChange w:id="414" w:author="Mara L. Isaacs" w:date="2017-12-28T21:46:00Z">
            <w:rPr>
              <w:rFonts w:asciiTheme="majorHAnsi" w:eastAsiaTheme="majorEastAsia" w:hAnsiTheme="majorHAnsi" w:cstheme="majorBidi"/>
              <w:i/>
              <w:iCs/>
              <w:sz w:val="20"/>
              <w:szCs w:val="20"/>
            </w:rPr>
          </w:rPrChange>
        </w:rPr>
      </w:pPr>
    </w:p>
    <w:p w14:paraId="162ED95C" w14:textId="77777777" w:rsidR="00A25955" w:rsidRPr="004F47F8" w:rsidRDefault="352F4D77" w:rsidP="352F4D77">
      <w:pPr>
        <w:rPr>
          <w:rStyle w:val="Emphasis"/>
          <w:rFonts w:asciiTheme="majorHAnsi" w:eastAsiaTheme="majorEastAsia" w:hAnsiTheme="majorHAnsi" w:cstheme="majorBidi"/>
          <w:b/>
          <w:bCs/>
          <w:sz w:val="20"/>
          <w:szCs w:val="20"/>
          <w:rPrChange w:id="415" w:author="Mara L. Isaacs" w:date="2017-12-28T21:46:00Z">
            <w:rPr>
              <w:rStyle w:val="Emphasis"/>
              <w:rFonts w:asciiTheme="majorHAnsi" w:eastAsiaTheme="majorEastAsia" w:hAnsiTheme="majorHAnsi" w:cstheme="majorBidi"/>
              <w:b/>
              <w:bCs/>
              <w:sz w:val="20"/>
              <w:szCs w:val="20"/>
            </w:rPr>
          </w:rPrChange>
        </w:rPr>
      </w:pPr>
      <w:r w:rsidRPr="004F47F8">
        <w:rPr>
          <w:rStyle w:val="Strong"/>
          <w:rFonts w:asciiTheme="majorHAnsi" w:eastAsiaTheme="majorEastAsia" w:hAnsiTheme="majorHAnsi" w:cstheme="majorBidi"/>
          <w:sz w:val="20"/>
          <w:szCs w:val="20"/>
          <w:rPrChange w:id="416" w:author="Mara L. Isaacs" w:date="2017-12-28T21:46:00Z">
            <w:rPr>
              <w:rStyle w:val="Strong"/>
              <w:rFonts w:asciiTheme="majorHAnsi" w:eastAsiaTheme="majorEastAsia" w:hAnsiTheme="majorHAnsi" w:cstheme="majorBidi"/>
              <w:sz w:val="20"/>
              <w:szCs w:val="20"/>
            </w:rPr>
          </w:rPrChange>
        </w:rPr>
        <w:t>An Iliad does a magnificent job of retelling this Greek epic, making it accessible and timeless to the uninitiated; it’s sweeping, sobering, it hits you in the solar plexus, and it puts into staggering perspective just how obsessed with war-mongering humans have always been and continue to be.”</w:t>
      </w:r>
      <w:r w:rsidR="00A25955" w:rsidRPr="004F47F8">
        <w:rPr>
          <w:rFonts w:asciiTheme="majorHAnsi" w:hAnsiTheme="majorHAnsi"/>
          <w:sz w:val="20"/>
          <w:szCs w:val="20"/>
          <w:rPrChange w:id="417" w:author="Mara L. Isaacs" w:date="2017-12-28T21:46:00Z">
            <w:rPr>
              <w:rFonts w:asciiTheme="majorHAnsi" w:hAnsiTheme="majorHAnsi"/>
              <w:sz w:val="20"/>
              <w:szCs w:val="20"/>
            </w:rPr>
          </w:rPrChange>
        </w:rPr>
        <w:br/>
      </w:r>
      <w:r w:rsidRPr="004F47F8">
        <w:rPr>
          <w:rStyle w:val="Strong"/>
          <w:rFonts w:asciiTheme="majorHAnsi" w:eastAsiaTheme="majorEastAsia" w:hAnsiTheme="majorHAnsi" w:cstheme="majorBidi"/>
          <w:sz w:val="20"/>
          <w:szCs w:val="20"/>
          <w:rPrChange w:id="418" w:author="Mara L. Isaacs" w:date="2017-12-28T21:46:00Z">
            <w:rPr>
              <w:rStyle w:val="Strong"/>
              <w:rFonts w:asciiTheme="majorHAnsi" w:eastAsiaTheme="majorEastAsia" w:hAnsiTheme="majorHAnsi" w:cstheme="majorBidi"/>
              <w:sz w:val="20"/>
              <w:szCs w:val="20"/>
            </w:rPr>
          </w:rPrChange>
        </w:rPr>
        <w:t xml:space="preserve">--Cicely Binford, </w:t>
      </w:r>
      <w:r w:rsidRPr="004F47F8">
        <w:rPr>
          <w:rStyle w:val="Emphasis"/>
          <w:rFonts w:asciiTheme="majorHAnsi" w:eastAsiaTheme="majorEastAsia" w:hAnsiTheme="majorHAnsi" w:cstheme="majorBidi"/>
          <w:b/>
          <w:bCs/>
          <w:sz w:val="20"/>
          <w:szCs w:val="20"/>
          <w:rPrChange w:id="419" w:author="Mara L. Isaacs" w:date="2017-12-28T21:46:00Z">
            <w:rPr>
              <w:rStyle w:val="Emphasis"/>
              <w:rFonts w:asciiTheme="majorHAnsi" w:eastAsiaTheme="majorEastAsia" w:hAnsiTheme="majorHAnsi" w:cstheme="majorBidi"/>
              <w:b/>
              <w:bCs/>
              <w:sz w:val="20"/>
              <w:szCs w:val="20"/>
            </w:rPr>
          </w:rPrChange>
        </w:rPr>
        <w:t>Australian Stage</w:t>
      </w:r>
    </w:p>
    <w:p w14:paraId="1E555366" w14:textId="77777777" w:rsidR="00A25955" w:rsidRPr="004F47F8" w:rsidRDefault="00A25955" w:rsidP="352F4D77">
      <w:pPr>
        <w:rPr>
          <w:rStyle w:val="Emphasis"/>
          <w:rFonts w:asciiTheme="majorHAnsi" w:eastAsiaTheme="majorEastAsia" w:hAnsiTheme="majorHAnsi" w:cstheme="majorBidi"/>
          <w:b/>
          <w:bCs/>
          <w:sz w:val="20"/>
          <w:szCs w:val="20"/>
          <w:rPrChange w:id="420" w:author="Mara L. Isaacs" w:date="2017-12-28T21:46:00Z">
            <w:rPr>
              <w:rStyle w:val="Emphasis"/>
              <w:rFonts w:asciiTheme="majorHAnsi" w:eastAsiaTheme="majorEastAsia" w:hAnsiTheme="majorHAnsi" w:cstheme="majorBidi"/>
              <w:b/>
              <w:bCs/>
              <w:sz w:val="20"/>
              <w:szCs w:val="20"/>
            </w:rPr>
          </w:rPrChange>
        </w:rPr>
      </w:pPr>
    </w:p>
    <w:p w14:paraId="4A6D33A4" w14:textId="77777777" w:rsidR="00A25955" w:rsidRPr="004F47F8" w:rsidRDefault="00A25955" w:rsidP="352F4D77">
      <w:pPr>
        <w:pBdr>
          <w:bottom w:val="single" w:sz="12" w:space="1" w:color="auto"/>
        </w:pBdr>
        <w:rPr>
          <w:rStyle w:val="Emphasis"/>
          <w:rFonts w:asciiTheme="majorHAnsi" w:eastAsiaTheme="majorEastAsia" w:hAnsiTheme="majorHAnsi" w:cstheme="majorBidi"/>
          <w:i w:val="0"/>
          <w:iCs w:val="0"/>
          <w:sz w:val="20"/>
          <w:szCs w:val="20"/>
          <w:rPrChange w:id="421" w:author="Mara L. Isaacs" w:date="2017-12-28T21:46:00Z">
            <w:rPr>
              <w:rStyle w:val="Emphasis"/>
              <w:rFonts w:asciiTheme="majorHAnsi" w:eastAsiaTheme="majorEastAsia" w:hAnsiTheme="majorHAnsi" w:cstheme="majorBidi"/>
              <w:i w:val="0"/>
              <w:iCs w:val="0"/>
              <w:sz w:val="20"/>
              <w:szCs w:val="20"/>
            </w:rPr>
          </w:rPrChange>
        </w:rPr>
      </w:pPr>
    </w:p>
    <w:p w14:paraId="0A745D5E" w14:textId="77777777" w:rsidR="00543217" w:rsidRPr="004F47F8" w:rsidRDefault="00543217" w:rsidP="352F4D77">
      <w:pPr>
        <w:rPr>
          <w:rFonts w:asciiTheme="majorHAnsi" w:eastAsiaTheme="majorEastAsia" w:hAnsiTheme="majorHAnsi" w:cstheme="majorBidi"/>
          <w:b/>
          <w:bCs/>
          <w:sz w:val="20"/>
          <w:szCs w:val="20"/>
          <w:rPrChange w:id="422" w:author="Mara L. Isaacs" w:date="2017-12-28T21:46:00Z">
            <w:rPr>
              <w:rFonts w:asciiTheme="majorHAnsi" w:eastAsiaTheme="majorEastAsia" w:hAnsiTheme="majorHAnsi" w:cstheme="majorBidi"/>
              <w:b/>
              <w:bCs/>
              <w:sz w:val="20"/>
              <w:szCs w:val="20"/>
            </w:rPr>
          </w:rPrChange>
        </w:rPr>
      </w:pPr>
    </w:p>
    <w:p w14:paraId="5376A8D7" w14:textId="77777777" w:rsidR="00543217" w:rsidRPr="004F47F8" w:rsidRDefault="00543217" w:rsidP="352F4D77">
      <w:pPr>
        <w:rPr>
          <w:rFonts w:asciiTheme="majorHAnsi" w:eastAsiaTheme="majorEastAsia" w:hAnsiTheme="majorHAnsi" w:cstheme="majorBidi"/>
          <w:b/>
          <w:bCs/>
          <w:sz w:val="20"/>
          <w:szCs w:val="20"/>
          <w:rPrChange w:id="423" w:author="Mara L. Isaacs" w:date="2017-12-28T21:46:00Z">
            <w:rPr>
              <w:rFonts w:asciiTheme="majorHAnsi" w:eastAsiaTheme="majorEastAsia" w:hAnsiTheme="majorHAnsi" w:cstheme="majorBidi"/>
              <w:b/>
              <w:bCs/>
              <w:sz w:val="20"/>
              <w:szCs w:val="20"/>
            </w:rPr>
          </w:rPrChange>
        </w:rPr>
      </w:pPr>
    </w:p>
    <w:p w14:paraId="28840558" w14:textId="77777777" w:rsidR="00543217" w:rsidRPr="004F47F8" w:rsidRDefault="00543217" w:rsidP="352F4D77">
      <w:pPr>
        <w:rPr>
          <w:rFonts w:asciiTheme="majorHAnsi" w:eastAsiaTheme="majorEastAsia" w:hAnsiTheme="majorHAnsi" w:cstheme="majorBidi"/>
          <w:b/>
          <w:bCs/>
          <w:sz w:val="20"/>
          <w:szCs w:val="20"/>
          <w:rPrChange w:id="424" w:author="Mara L. Isaacs" w:date="2017-12-28T21:46:00Z">
            <w:rPr>
              <w:rFonts w:asciiTheme="majorHAnsi" w:eastAsiaTheme="majorEastAsia" w:hAnsiTheme="majorHAnsi" w:cstheme="majorBidi"/>
              <w:b/>
              <w:bCs/>
              <w:sz w:val="20"/>
              <w:szCs w:val="20"/>
            </w:rPr>
          </w:rPrChange>
        </w:rPr>
      </w:pPr>
    </w:p>
    <w:p w14:paraId="00F4818B" w14:textId="6F395F06" w:rsidR="00716ECB" w:rsidRPr="004F47F8" w:rsidRDefault="352F4D77" w:rsidP="352F4D77">
      <w:pPr>
        <w:rPr>
          <w:rFonts w:asciiTheme="majorHAnsi" w:eastAsiaTheme="majorEastAsia" w:hAnsiTheme="majorHAnsi" w:cstheme="majorBidi"/>
          <w:b/>
          <w:bCs/>
          <w:sz w:val="20"/>
          <w:szCs w:val="20"/>
          <w:rPrChange w:id="425"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426" w:author="Mara L. Isaacs" w:date="2017-12-28T21:46:00Z">
            <w:rPr>
              <w:rFonts w:asciiTheme="majorHAnsi" w:eastAsiaTheme="majorEastAsia" w:hAnsiTheme="majorHAnsi" w:cstheme="majorBidi"/>
              <w:b/>
              <w:bCs/>
              <w:sz w:val="20"/>
              <w:szCs w:val="20"/>
            </w:rPr>
          </w:rPrChange>
        </w:rPr>
        <w:t>PAGE 5 (7)</w:t>
      </w:r>
    </w:p>
    <w:p w14:paraId="3F1A6426" w14:textId="77777777" w:rsidR="00716ECB" w:rsidRPr="004F47F8" w:rsidRDefault="00716ECB" w:rsidP="352F4D77">
      <w:pPr>
        <w:rPr>
          <w:rFonts w:asciiTheme="majorHAnsi" w:eastAsiaTheme="majorEastAsia" w:hAnsiTheme="majorHAnsi" w:cstheme="majorBidi"/>
          <w:sz w:val="20"/>
          <w:szCs w:val="20"/>
          <w:rPrChange w:id="427" w:author="Mara L. Isaacs" w:date="2017-12-28T21:46:00Z">
            <w:rPr>
              <w:rFonts w:asciiTheme="majorHAnsi" w:eastAsiaTheme="majorEastAsia" w:hAnsiTheme="majorHAnsi" w:cstheme="majorBidi"/>
              <w:sz w:val="20"/>
              <w:szCs w:val="20"/>
            </w:rPr>
          </w:rPrChange>
        </w:rPr>
      </w:pPr>
    </w:p>
    <w:p w14:paraId="43D7825F" w14:textId="3DB15F43" w:rsidR="00A514D8" w:rsidRPr="004F47F8" w:rsidRDefault="00A514D8" w:rsidP="352F4D77">
      <w:pPr>
        <w:rPr>
          <w:rFonts w:asciiTheme="majorHAnsi" w:eastAsiaTheme="majorEastAsia" w:hAnsiTheme="majorHAnsi" w:cstheme="majorBidi"/>
          <w:sz w:val="20"/>
          <w:szCs w:val="20"/>
          <w:rPrChange w:id="428"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429" w:author="Mara L. Isaacs" w:date="2017-12-28T21:46:00Z">
            <w:rPr>
              <w:rFonts w:asciiTheme="majorHAnsi" w:eastAsiaTheme="majorEastAsia" w:hAnsiTheme="majorHAnsi" w:cstheme="majorBidi"/>
              <w:sz w:val="20"/>
              <w:szCs w:val="20"/>
            </w:rPr>
          </w:rPrChange>
        </w:rPr>
        <w:t>PHANTOM LIMB COMPANY</w:t>
      </w:r>
    </w:p>
    <w:p w14:paraId="6E852468" w14:textId="1C3B2F10" w:rsidR="0002271C" w:rsidRPr="004F47F8" w:rsidRDefault="352F4D77" w:rsidP="352F4D77">
      <w:pPr>
        <w:rPr>
          <w:rFonts w:asciiTheme="majorHAnsi" w:eastAsiaTheme="majorEastAsia" w:hAnsiTheme="majorHAnsi" w:cstheme="majorBidi"/>
          <w:i/>
          <w:iCs/>
          <w:sz w:val="20"/>
          <w:szCs w:val="20"/>
          <w:rPrChange w:id="430" w:author="Mara L. Isaacs" w:date="2017-12-28T21:46:00Z">
            <w:rPr>
              <w:rFonts w:asciiTheme="majorHAnsi" w:eastAsiaTheme="majorEastAsia" w:hAnsiTheme="majorHAnsi" w:cstheme="majorBidi"/>
              <w:i/>
              <w:iCs/>
              <w:sz w:val="20"/>
              <w:szCs w:val="20"/>
            </w:rPr>
          </w:rPrChange>
        </w:rPr>
      </w:pPr>
      <w:r w:rsidRPr="004F47F8">
        <w:rPr>
          <w:rFonts w:asciiTheme="majorHAnsi" w:eastAsiaTheme="majorEastAsia" w:hAnsiTheme="majorHAnsi" w:cstheme="majorBidi"/>
          <w:i/>
          <w:iCs/>
          <w:sz w:val="20"/>
          <w:szCs w:val="20"/>
          <w:rPrChange w:id="431" w:author="Mara L. Isaacs" w:date="2017-12-28T21:46:00Z">
            <w:rPr>
              <w:rFonts w:asciiTheme="majorHAnsi" w:eastAsiaTheme="majorEastAsia" w:hAnsiTheme="majorHAnsi" w:cstheme="majorBidi"/>
              <w:i/>
              <w:iCs/>
              <w:sz w:val="20"/>
              <w:szCs w:val="20"/>
            </w:rPr>
          </w:rPrChange>
        </w:rPr>
        <w:t>FALLING OUT</w:t>
      </w:r>
    </w:p>
    <w:p w14:paraId="63656EC6" w14:textId="25F23089" w:rsidR="00C54991" w:rsidRPr="004F47F8" w:rsidRDefault="00A514D8" w:rsidP="352F4D77">
      <w:pPr>
        <w:rPr>
          <w:rFonts w:asciiTheme="majorHAnsi" w:eastAsiaTheme="majorEastAsia" w:hAnsiTheme="majorHAnsi" w:cstheme="majorBidi"/>
          <w:b/>
          <w:sz w:val="20"/>
          <w:szCs w:val="20"/>
          <w:rPrChange w:id="432" w:author="Mara L. Isaacs" w:date="2017-12-28T21:46:00Z">
            <w:rPr>
              <w:rFonts w:asciiTheme="majorHAnsi" w:eastAsiaTheme="majorEastAsia" w:hAnsiTheme="majorHAnsi" w:cstheme="majorBidi"/>
              <w:b/>
              <w:sz w:val="20"/>
              <w:szCs w:val="20"/>
            </w:rPr>
          </w:rPrChange>
        </w:rPr>
      </w:pPr>
      <w:r w:rsidRPr="004F47F8">
        <w:rPr>
          <w:rFonts w:asciiTheme="majorHAnsi" w:eastAsiaTheme="majorEastAsia" w:hAnsiTheme="majorHAnsi" w:cstheme="majorBidi"/>
          <w:sz w:val="20"/>
          <w:szCs w:val="20"/>
          <w:rPrChange w:id="433" w:author="Mara L. Isaacs" w:date="2017-12-28T21:46:00Z">
            <w:rPr>
              <w:rFonts w:asciiTheme="majorHAnsi" w:eastAsiaTheme="majorEastAsia" w:hAnsiTheme="majorHAnsi" w:cstheme="majorBidi"/>
              <w:sz w:val="20"/>
              <w:szCs w:val="20"/>
            </w:rPr>
          </w:rPrChange>
        </w:rPr>
        <w:t xml:space="preserve">directed and designed by </w:t>
      </w:r>
      <w:r w:rsidRPr="004F47F8">
        <w:rPr>
          <w:rFonts w:asciiTheme="majorHAnsi" w:eastAsiaTheme="majorEastAsia" w:hAnsiTheme="majorHAnsi" w:cstheme="majorBidi"/>
          <w:b/>
          <w:sz w:val="20"/>
          <w:szCs w:val="20"/>
          <w:rPrChange w:id="434" w:author="Mara L. Isaacs" w:date="2017-12-28T21:46:00Z">
            <w:rPr>
              <w:rFonts w:asciiTheme="majorHAnsi" w:eastAsiaTheme="majorEastAsia" w:hAnsiTheme="majorHAnsi" w:cstheme="majorBidi"/>
              <w:b/>
              <w:sz w:val="20"/>
              <w:szCs w:val="20"/>
            </w:rPr>
          </w:rPrChange>
        </w:rPr>
        <w:t xml:space="preserve">Jessica </w:t>
      </w:r>
      <w:proofErr w:type="spellStart"/>
      <w:r w:rsidRPr="004F47F8">
        <w:rPr>
          <w:rFonts w:asciiTheme="majorHAnsi" w:eastAsiaTheme="majorEastAsia" w:hAnsiTheme="majorHAnsi" w:cstheme="majorBidi"/>
          <w:b/>
          <w:sz w:val="20"/>
          <w:szCs w:val="20"/>
          <w:rPrChange w:id="435" w:author="Mara L. Isaacs" w:date="2017-12-28T21:46:00Z">
            <w:rPr>
              <w:rFonts w:asciiTheme="majorHAnsi" w:eastAsiaTheme="majorEastAsia" w:hAnsiTheme="majorHAnsi" w:cstheme="majorBidi"/>
              <w:b/>
              <w:sz w:val="20"/>
              <w:szCs w:val="20"/>
            </w:rPr>
          </w:rPrChange>
        </w:rPr>
        <w:t>Grindstaff</w:t>
      </w:r>
      <w:proofErr w:type="spellEnd"/>
    </w:p>
    <w:p w14:paraId="0024FC5D" w14:textId="528A3602" w:rsidR="00A514D8" w:rsidRPr="004F47F8" w:rsidRDefault="00A514D8" w:rsidP="352F4D77">
      <w:pPr>
        <w:rPr>
          <w:rFonts w:asciiTheme="majorHAnsi" w:eastAsiaTheme="majorEastAsia" w:hAnsiTheme="majorHAnsi" w:cstheme="majorBidi"/>
          <w:sz w:val="20"/>
          <w:szCs w:val="20"/>
          <w:rPrChange w:id="436"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437" w:author="Mara L. Isaacs" w:date="2017-12-28T21:46:00Z">
            <w:rPr>
              <w:rFonts w:asciiTheme="majorHAnsi" w:eastAsiaTheme="majorEastAsia" w:hAnsiTheme="majorHAnsi" w:cstheme="majorBidi"/>
              <w:sz w:val="20"/>
              <w:szCs w:val="20"/>
            </w:rPr>
          </w:rPrChange>
        </w:rPr>
        <w:t xml:space="preserve">puppet design and original music by </w:t>
      </w:r>
      <w:r w:rsidRPr="004F47F8">
        <w:rPr>
          <w:rFonts w:asciiTheme="majorHAnsi" w:eastAsiaTheme="majorEastAsia" w:hAnsiTheme="majorHAnsi" w:cstheme="majorBidi"/>
          <w:b/>
          <w:sz w:val="20"/>
          <w:szCs w:val="20"/>
          <w:rPrChange w:id="438" w:author="Mara L. Isaacs" w:date="2017-12-28T21:46:00Z">
            <w:rPr>
              <w:rFonts w:asciiTheme="majorHAnsi" w:eastAsiaTheme="majorEastAsia" w:hAnsiTheme="majorHAnsi" w:cstheme="majorBidi"/>
              <w:b/>
              <w:sz w:val="20"/>
              <w:szCs w:val="20"/>
            </w:rPr>
          </w:rPrChange>
        </w:rPr>
        <w:t>Erik Sanko</w:t>
      </w:r>
    </w:p>
    <w:p w14:paraId="573CCCD0" w14:textId="036E91AE" w:rsidR="00A514D8" w:rsidRPr="004F47F8" w:rsidRDefault="00A514D8" w:rsidP="352F4D77">
      <w:pPr>
        <w:rPr>
          <w:rFonts w:asciiTheme="majorHAnsi" w:eastAsiaTheme="majorEastAsia" w:hAnsiTheme="majorHAnsi" w:cstheme="majorBidi"/>
          <w:sz w:val="20"/>
          <w:szCs w:val="20"/>
          <w:rPrChange w:id="439" w:author="Mara L. Isaacs" w:date="2017-12-28T21:46:00Z">
            <w:rPr>
              <w:rFonts w:asciiTheme="majorHAnsi" w:eastAsiaTheme="majorEastAsia" w:hAnsiTheme="majorHAnsi" w:cstheme="majorBidi"/>
              <w:sz w:val="20"/>
              <w:szCs w:val="20"/>
            </w:rPr>
          </w:rPrChange>
        </w:rPr>
      </w:pPr>
      <w:proofErr w:type="spellStart"/>
      <w:r w:rsidRPr="004F47F8">
        <w:rPr>
          <w:rFonts w:asciiTheme="majorHAnsi" w:eastAsiaTheme="majorEastAsia" w:hAnsiTheme="majorHAnsi" w:cstheme="majorBidi"/>
          <w:sz w:val="20"/>
          <w:szCs w:val="20"/>
          <w:rPrChange w:id="440" w:author="Mara L. Isaacs" w:date="2017-12-28T21:46:00Z">
            <w:rPr>
              <w:rFonts w:asciiTheme="majorHAnsi" w:eastAsiaTheme="majorEastAsia" w:hAnsiTheme="majorHAnsi" w:cstheme="majorBidi"/>
              <w:sz w:val="20"/>
              <w:szCs w:val="20"/>
            </w:rPr>
          </w:rPrChange>
        </w:rPr>
        <w:t>butoh</w:t>
      </w:r>
      <w:proofErr w:type="spellEnd"/>
      <w:r w:rsidRPr="004F47F8">
        <w:rPr>
          <w:rFonts w:asciiTheme="majorHAnsi" w:eastAsiaTheme="majorEastAsia" w:hAnsiTheme="majorHAnsi" w:cstheme="majorBidi"/>
          <w:sz w:val="20"/>
          <w:szCs w:val="20"/>
          <w:rPrChange w:id="441" w:author="Mara L. Isaacs" w:date="2017-12-28T21:46:00Z">
            <w:rPr>
              <w:rFonts w:asciiTheme="majorHAnsi" w:eastAsiaTheme="majorEastAsia" w:hAnsiTheme="majorHAnsi" w:cstheme="majorBidi"/>
              <w:sz w:val="20"/>
              <w:szCs w:val="20"/>
            </w:rPr>
          </w:rPrChange>
        </w:rPr>
        <w:t xml:space="preserve"> master </w:t>
      </w:r>
      <w:r w:rsidRPr="004F47F8">
        <w:rPr>
          <w:rFonts w:asciiTheme="majorHAnsi" w:eastAsiaTheme="majorEastAsia" w:hAnsiTheme="majorHAnsi" w:cstheme="majorBidi"/>
          <w:b/>
          <w:sz w:val="20"/>
          <w:szCs w:val="20"/>
          <w:rPrChange w:id="442" w:author="Mara L. Isaacs" w:date="2017-12-28T21:46:00Z">
            <w:rPr>
              <w:rFonts w:asciiTheme="majorHAnsi" w:eastAsiaTheme="majorEastAsia" w:hAnsiTheme="majorHAnsi" w:cstheme="majorBidi"/>
              <w:b/>
              <w:sz w:val="20"/>
              <w:szCs w:val="20"/>
            </w:rPr>
          </w:rPrChange>
        </w:rPr>
        <w:t>Dai Matsuoka</w:t>
      </w:r>
    </w:p>
    <w:p w14:paraId="1B46BA87" w14:textId="77777777" w:rsidR="00A514D8" w:rsidRPr="004F47F8" w:rsidRDefault="00A514D8" w:rsidP="352F4D77">
      <w:pPr>
        <w:rPr>
          <w:rFonts w:asciiTheme="majorHAnsi" w:eastAsiaTheme="majorEastAsia" w:hAnsiTheme="majorHAnsi" w:cstheme="majorBidi"/>
          <w:sz w:val="20"/>
          <w:szCs w:val="20"/>
          <w:rPrChange w:id="443" w:author="Mara L. Isaacs" w:date="2017-12-28T21:46:00Z">
            <w:rPr>
              <w:rFonts w:asciiTheme="majorHAnsi" w:eastAsiaTheme="majorEastAsia" w:hAnsiTheme="majorHAnsi" w:cstheme="majorBidi"/>
              <w:sz w:val="20"/>
              <w:szCs w:val="20"/>
            </w:rPr>
          </w:rPrChange>
        </w:rPr>
      </w:pPr>
    </w:p>
    <w:p w14:paraId="67505FC5" w14:textId="77777777" w:rsidR="00A514D8" w:rsidRPr="004F47F8" w:rsidRDefault="00A514D8" w:rsidP="00A514D8">
      <w:pPr>
        <w:rPr>
          <w:rFonts w:asciiTheme="majorHAnsi" w:eastAsiaTheme="majorEastAsia" w:hAnsiTheme="majorHAnsi" w:cstheme="majorBidi"/>
          <w:sz w:val="20"/>
          <w:szCs w:val="20"/>
          <w:rPrChange w:id="444"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445" w:author="Mara L. Isaacs" w:date="2017-12-28T21:46:00Z">
            <w:rPr>
              <w:rFonts w:asciiTheme="majorHAnsi" w:eastAsiaTheme="majorEastAsia" w:hAnsiTheme="majorHAnsi" w:cstheme="majorBidi"/>
              <w:sz w:val="20"/>
              <w:szCs w:val="20"/>
            </w:rPr>
          </w:rPrChange>
        </w:rPr>
        <w:t>*A New England Foundation for the Arts National Theater Project grantee*</w:t>
      </w:r>
    </w:p>
    <w:p w14:paraId="24B2889B" w14:textId="77777777" w:rsidR="00A514D8" w:rsidRPr="004F47F8" w:rsidRDefault="00A514D8" w:rsidP="352F4D77">
      <w:pPr>
        <w:rPr>
          <w:rFonts w:asciiTheme="majorHAnsi" w:eastAsiaTheme="majorEastAsia" w:hAnsiTheme="majorHAnsi" w:cstheme="majorBidi"/>
          <w:sz w:val="20"/>
          <w:szCs w:val="20"/>
          <w:rPrChange w:id="446" w:author="Mara L. Isaacs" w:date="2017-12-28T21:46:00Z">
            <w:rPr>
              <w:rFonts w:asciiTheme="majorHAnsi" w:eastAsiaTheme="majorEastAsia" w:hAnsiTheme="majorHAnsi" w:cstheme="majorBidi"/>
              <w:sz w:val="20"/>
              <w:szCs w:val="20"/>
            </w:rPr>
          </w:rPrChange>
        </w:rPr>
      </w:pPr>
    </w:p>
    <w:p w14:paraId="76CBF88D" w14:textId="77777777" w:rsidR="00C54991" w:rsidRPr="004F47F8" w:rsidRDefault="352F4D77" w:rsidP="352F4D77">
      <w:pPr>
        <w:rPr>
          <w:rFonts w:asciiTheme="majorHAnsi" w:eastAsiaTheme="majorEastAsia" w:hAnsiTheme="majorHAnsi" w:cstheme="majorBidi"/>
          <w:sz w:val="20"/>
          <w:szCs w:val="20"/>
          <w:rPrChange w:id="447"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448" w:author="Mara L. Isaacs" w:date="2017-12-28T21:46:00Z">
            <w:rPr>
              <w:rFonts w:asciiTheme="majorHAnsi" w:eastAsiaTheme="majorEastAsia" w:hAnsiTheme="majorHAnsi" w:cstheme="majorBidi"/>
              <w:sz w:val="20"/>
              <w:szCs w:val="20"/>
            </w:rPr>
          </w:rPrChange>
        </w:rPr>
        <w:t>FALLING OUT is a story about water, Japan, Fukushima, heartbreak, and climate crisis.</w:t>
      </w:r>
    </w:p>
    <w:p w14:paraId="0A0B292B" w14:textId="77777777" w:rsidR="00C54991" w:rsidRPr="004F47F8" w:rsidRDefault="352F4D77" w:rsidP="352F4D77">
      <w:pPr>
        <w:rPr>
          <w:rFonts w:asciiTheme="majorHAnsi" w:eastAsiaTheme="majorEastAsia" w:hAnsiTheme="majorHAnsi" w:cstheme="majorBidi"/>
          <w:sz w:val="20"/>
          <w:szCs w:val="20"/>
          <w:rPrChange w:id="449"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450" w:author="Mara L. Isaacs" w:date="2017-12-28T21:46:00Z">
            <w:rPr>
              <w:rFonts w:asciiTheme="majorHAnsi" w:eastAsiaTheme="majorEastAsia" w:hAnsiTheme="majorHAnsi" w:cstheme="majorBidi"/>
              <w:sz w:val="20"/>
              <w:szCs w:val="20"/>
            </w:rPr>
          </w:rPrChange>
        </w:rPr>
        <w:t xml:space="preserve">This multi-disciplinary theatrical event fuses puppetry with </w:t>
      </w:r>
      <w:proofErr w:type="spellStart"/>
      <w:r w:rsidRPr="004F47F8">
        <w:rPr>
          <w:rFonts w:asciiTheme="majorHAnsi" w:eastAsiaTheme="majorEastAsia" w:hAnsiTheme="majorHAnsi" w:cstheme="majorBidi"/>
          <w:sz w:val="20"/>
          <w:szCs w:val="20"/>
          <w:rPrChange w:id="451" w:author="Mara L. Isaacs" w:date="2017-12-28T21:46:00Z">
            <w:rPr>
              <w:rFonts w:asciiTheme="majorHAnsi" w:eastAsiaTheme="majorEastAsia" w:hAnsiTheme="majorHAnsi" w:cstheme="majorBidi"/>
              <w:sz w:val="20"/>
              <w:szCs w:val="20"/>
            </w:rPr>
          </w:rPrChange>
        </w:rPr>
        <w:t>butoh</w:t>
      </w:r>
      <w:proofErr w:type="spellEnd"/>
      <w:r w:rsidRPr="004F47F8">
        <w:rPr>
          <w:rFonts w:asciiTheme="majorHAnsi" w:eastAsiaTheme="majorEastAsia" w:hAnsiTheme="majorHAnsi" w:cstheme="majorBidi"/>
          <w:sz w:val="20"/>
          <w:szCs w:val="20"/>
          <w:rPrChange w:id="452" w:author="Mara L. Isaacs" w:date="2017-12-28T21:46:00Z">
            <w:rPr>
              <w:rFonts w:asciiTheme="majorHAnsi" w:eastAsiaTheme="majorEastAsia" w:hAnsiTheme="majorHAnsi" w:cstheme="majorBidi"/>
              <w:sz w:val="20"/>
              <w:szCs w:val="20"/>
            </w:rPr>
          </w:rPrChange>
        </w:rPr>
        <w:t xml:space="preserve">, contemporary FLEX dance, visual design, and soundscape to evoke the loss of deep connection we once had to the earth. Phantom Limb director Jessica Grindstaff and composer/ puppet-maker Erik Sanko collaborate with Japanese </w:t>
      </w:r>
      <w:proofErr w:type="spellStart"/>
      <w:r w:rsidRPr="004F47F8">
        <w:rPr>
          <w:rFonts w:asciiTheme="majorHAnsi" w:eastAsiaTheme="majorEastAsia" w:hAnsiTheme="majorHAnsi" w:cstheme="majorBidi"/>
          <w:sz w:val="20"/>
          <w:szCs w:val="20"/>
          <w:rPrChange w:id="453" w:author="Mara L. Isaacs" w:date="2017-12-28T21:46:00Z">
            <w:rPr>
              <w:rFonts w:asciiTheme="majorHAnsi" w:eastAsiaTheme="majorEastAsia" w:hAnsiTheme="majorHAnsi" w:cstheme="majorBidi"/>
              <w:sz w:val="20"/>
              <w:szCs w:val="20"/>
            </w:rPr>
          </w:rPrChange>
        </w:rPr>
        <w:t>butoh</w:t>
      </w:r>
      <w:proofErr w:type="spellEnd"/>
      <w:r w:rsidRPr="004F47F8">
        <w:rPr>
          <w:rFonts w:asciiTheme="majorHAnsi" w:eastAsiaTheme="majorEastAsia" w:hAnsiTheme="majorHAnsi" w:cstheme="majorBidi"/>
          <w:sz w:val="20"/>
          <w:szCs w:val="20"/>
          <w:rPrChange w:id="454" w:author="Mara L. Isaacs" w:date="2017-12-28T21:46:00Z">
            <w:rPr>
              <w:rFonts w:asciiTheme="majorHAnsi" w:eastAsiaTheme="majorEastAsia" w:hAnsiTheme="majorHAnsi" w:cstheme="majorBidi"/>
              <w:sz w:val="20"/>
              <w:szCs w:val="20"/>
            </w:rPr>
          </w:rPrChange>
        </w:rPr>
        <w:t xml:space="preserve"> master Dai Matsuoka of Sankai Juku and an ensemble of actor/dancer/puppeteers to create an intimate and poetic final installment to Phantom Limb’s environmental trilogy.</w:t>
      </w:r>
    </w:p>
    <w:p w14:paraId="6937187B" w14:textId="77777777" w:rsidR="00C54991" w:rsidRPr="004F47F8" w:rsidRDefault="00C54991" w:rsidP="352F4D77">
      <w:pPr>
        <w:rPr>
          <w:rFonts w:asciiTheme="majorHAnsi" w:eastAsiaTheme="majorEastAsia" w:hAnsiTheme="majorHAnsi" w:cstheme="majorBidi"/>
          <w:sz w:val="20"/>
          <w:szCs w:val="20"/>
          <w:rPrChange w:id="455" w:author="Mara L. Isaacs" w:date="2017-12-28T21:46:00Z">
            <w:rPr>
              <w:rFonts w:asciiTheme="majorHAnsi" w:eastAsiaTheme="majorEastAsia" w:hAnsiTheme="majorHAnsi" w:cstheme="majorBidi"/>
              <w:sz w:val="20"/>
              <w:szCs w:val="20"/>
            </w:rPr>
          </w:rPrChange>
        </w:rPr>
      </w:pPr>
    </w:p>
    <w:p w14:paraId="21E48C6D" w14:textId="77777777" w:rsidR="00C54991" w:rsidRPr="004F47F8" w:rsidRDefault="352F4D77" w:rsidP="352F4D77">
      <w:pPr>
        <w:rPr>
          <w:rFonts w:asciiTheme="majorHAnsi" w:eastAsiaTheme="majorEastAsia" w:hAnsiTheme="majorHAnsi" w:cstheme="majorBidi"/>
          <w:sz w:val="20"/>
          <w:szCs w:val="20"/>
          <w:rPrChange w:id="456"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457" w:author="Mara L. Isaacs" w:date="2017-12-28T21:46:00Z">
            <w:rPr>
              <w:rFonts w:asciiTheme="majorHAnsi" w:eastAsiaTheme="majorEastAsia" w:hAnsiTheme="majorHAnsi" w:cstheme="majorBidi"/>
              <w:sz w:val="20"/>
              <w:szCs w:val="20"/>
            </w:rPr>
          </w:rPrChange>
        </w:rPr>
        <w:t xml:space="preserve">Premiere Fall 2018. </w:t>
      </w:r>
    </w:p>
    <w:p w14:paraId="57EBFB1A" w14:textId="77777777" w:rsidR="00C54991" w:rsidRPr="004F47F8" w:rsidRDefault="352F4D77" w:rsidP="352F4D77">
      <w:pPr>
        <w:rPr>
          <w:rFonts w:asciiTheme="majorHAnsi" w:eastAsiaTheme="majorEastAsia" w:hAnsiTheme="majorHAnsi" w:cstheme="majorBidi"/>
          <w:sz w:val="20"/>
          <w:szCs w:val="20"/>
          <w:rPrChange w:id="458"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459" w:author="Mara L. Isaacs" w:date="2017-12-28T21:46:00Z">
            <w:rPr>
              <w:rFonts w:asciiTheme="majorHAnsi" w:eastAsiaTheme="majorEastAsia" w:hAnsiTheme="majorHAnsi" w:cstheme="majorBidi"/>
              <w:sz w:val="20"/>
              <w:szCs w:val="20"/>
            </w:rPr>
          </w:rPrChange>
        </w:rPr>
        <w:t>Available for touring 2018-2019, 2019-2020</w:t>
      </w:r>
    </w:p>
    <w:p w14:paraId="130CF58E" w14:textId="77777777" w:rsidR="00C54991" w:rsidRPr="004F47F8" w:rsidRDefault="00C54991" w:rsidP="352F4D77">
      <w:pPr>
        <w:rPr>
          <w:rFonts w:asciiTheme="majorHAnsi" w:eastAsiaTheme="majorEastAsia" w:hAnsiTheme="majorHAnsi" w:cstheme="majorBidi"/>
          <w:sz w:val="20"/>
          <w:szCs w:val="20"/>
          <w:rPrChange w:id="460" w:author="Mara L. Isaacs" w:date="2017-12-28T21:46:00Z">
            <w:rPr>
              <w:rFonts w:asciiTheme="majorHAnsi" w:eastAsiaTheme="majorEastAsia" w:hAnsiTheme="majorHAnsi" w:cstheme="majorBidi"/>
              <w:sz w:val="20"/>
              <w:szCs w:val="20"/>
            </w:rPr>
          </w:rPrChange>
        </w:rPr>
      </w:pPr>
    </w:p>
    <w:p w14:paraId="493C584B" w14:textId="77777777" w:rsidR="00C54991" w:rsidRPr="004F47F8" w:rsidRDefault="352F4D77" w:rsidP="352F4D77">
      <w:pPr>
        <w:pStyle w:val="Heading4"/>
        <w:spacing w:before="0"/>
        <w:rPr>
          <w:color w:val="auto"/>
          <w:sz w:val="20"/>
          <w:szCs w:val="20"/>
          <w:rPrChange w:id="461" w:author="Mara L. Isaacs" w:date="2017-12-28T21:46:00Z">
            <w:rPr>
              <w:color w:val="auto"/>
              <w:sz w:val="20"/>
              <w:szCs w:val="20"/>
            </w:rPr>
          </w:rPrChange>
        </w:rPr>
      </w:pPr>
      <w:r w:rsidRPr="004F47F8">
        <w:rPr>
          <w:rStyle w:val="mc-toc-title"/>
          <w:color w:val="auto"/>
          <w:sz w:val="20"/>
          <w:szCs w:val="20"/>
          <w:rPrChange w:id="462" w:author="Mara L. Isaacs" w:date="2017-12-28T21:46:00Z">
            <w:rPr>
              <w:rStyle w:val="mc-toc-title"/>
              <w:color w:val="auto"/>
              <w:sz w:val="20"/>
              <w:szCs w:val="20"/>
            </w:rPr>
          </w:rPrChange>
        </w:rPr>
        <w:t>"Companies like Phantom Limb...have conscripted miraculous puppets in this battle to defend the biosphere, and they have proven to be an impressive fighting force."</w:t>
      </w:r>
    </w:p>
    <w:p w14:paraId="2B140CC4" w14:textId="77777777" w:rsidR="00C54991" w:rsidRPr="004F47F8" w:rsidRDefault="352F4D77" w:rsidP="352F4D77">
      <w:pPr>
        <w:pStyle w:val="Heading4"/>
        <w:spacing w:before="0"/>
        <w:rPr>
          <w:color w:val="auto"/>
          <w:sz w:val="20"/>
          <w:szCs w:val="20"/>
          <w:rPrChange w:id="463" w:author="Mara L. Isaacs" w:date="2017-12-28T21:46:00Z">
            <w:rPr>
              <w:color w:val="auto"/>
              <w:sz w:val="20"/>
              <w:szCs w:val="20"/>
            </w:rPr>
          </w:rPrChange>
        </w:rPr>
      </w:pPr>
      <w:r w:rsidRPr="004F47F8">
        <w:rPr>
          <w:rStyle w:val="mc-toc-title"/>
          <w:color w:val="auto"/>
          <w:sz w:val="20"/>
          <w:szCs w:val="20"/>
          <w:rPrChange w:id="464" w:author="Mara L. Isaacs" w:date="2017-12-28T21:46:00Z">
            <w:rPr>
              <w:rStyle w:val="mc-toc-title"/>
              <w:color w:val="auto"/>
              <w:sz w:val="20"/>
              <w:szCs w:val="20"/>
            </w:rPr>
          </w:rPrChange>
        </w:rPr>
        <w:t>--Charles McNulty, </w:t>
      </w:r>
      <w:r w:rsidRPr="004F47F8">
        <w:rPr>
          <w:rStyle w:val="Emphasis"/>
          <w:color w:val="auto"/>
          <w:sz w:val="20"/>
          <w:szCs w:val="20"/>
          <w:rPrChange w:id="465" w:author="Mara L. Isaacs" w:date="2017-12-28T21:46:00Z">
            <w:rPr>
              <w:rStyle w:val="Emphasis"/>
              <w:color w:val="auto"/>
              <w:sz w:val="20"/>
              <w:szCs w:val="20"/>
            </w:rPr>
          </w:rPrChange>
        </w:rPr>
        <w:t>Los Angeles Times</w:t>
      </w:r>
    </w:p>
    <w:p w14:paraId="2A5991D5" w14:textId="77777777" w:rsidR="00C54991" w:rsidRPr="004F47F8" w:rsidRDefault="00C54991" w:rsidP="352F4D77">
      <w:pPr>
        <w:rPr>
          <w:rFonts w:asciiTheme="majorHAnsi" w:eastAsiaTheme="majorEastAsia" w:hAnsiTheme="majorHAnsi" w:cstheme="majorBidi"/>
          <w:sz w:val="20"/>
          <w:szCs w:val="20"/>
          <w:rPrChange w:id="466" w:author="Mara L. Isaacs" w:date="2017-12-28T21:46:00Z">
            <w:rPr>
              <w:rFonts w:asciiTheme="majorHAnsi" w:eastAsiaTheme="majorEastAsia" w:hAnsiTheme="majorHAnsi" w:cstheme="majorBidi"/>
              <w:sz w:val="20"/>
              <w:szCs w:val="20"/>
            </w:rPr>
          </w:rPrChange>
        </w:rPr>
      </w:pPr>
    </w:p>
    <w:p w14:paraId="6063267B" w14:textId="442F8E46" w:rsidR="00111976" w:rsidRDefault="00111976" w:rsidP="00111976">
      <w:pPr>
        <w:rPr>
          <w:ins w:id="467" w:author="Mara L. Isaacs" w:date="2017-12-28T23:56:00Z"/>
          <w:rFonts w:asciiTheme="majorHAnsi" w:eastAsiaTheme="majorEastAsia" w:hAnsiTheme="majorHAnsi" w:cstheme="majorBidi"/>
          <w:sz w:val="20"/>
          <w:szCs w:val="20"/>
        </w:rPr>
      </w:pPr>
      <w:ins w:id="468" w:author="Mara L. Isaacs" w:date="2017-12-28T23:57:00Z">
        <w:r>
          <w:rPr>
            <w:rFonts w:asciiTheme="majorHAnsi" w:eastAsiaTheme="majorEastAsia" w:hAnsiTheme="majorHAnsi" w:cstheme="majorBidi"/>
            <w:iCs/>
            <w:sz w:val="20"/>
            <w:szCs w:val="20"/>
          </w:rPr>
          <w:t>[note to designer:  this paragraph</w:t>
        </w:r>
      </w:ins>
      <w:ins w:id="469" w:author="Mara L. Isaacs" w:date="2017-12-28T23:58:00Z">
        <w:r>
          <w:rPr>
            <w:rFonts w:asciiTheme="majorHAnsi" w:eastAsiaTheme="majorEastAsia" w:hAnsiTheme="majorHAnsi" w:cstheme="majorBidi"/>
            <w:iCs/>
            <w:sz w:val="20"/>
            <w:szCs w:val="20"/>
          </w:rPr>
          <w:t xml:space="preserve"> of contractually required funder </w:t>
        </w:r>
        <w:proofErr w:type="gramStart"/>
        <w:r>
          <w:rPr>
            <w:rFonts w:asciiTheme="majorHAnsi" w:eastAsiaTheme="majorEastAsia" w:hAnsiTheme="majorHAnsi" w:cstheme="majorBidi"/>
            <w:iCs/>
            <w:sz w:val="20"/>
            <w:szCs w:val="20"/>
          </w:rPr>
          <w:t xml:space="preserve">credits </w:t>
        </w:r>
      </w:ins>
      <w:ins w:id="470" w:author="Mara L. Isaacs" w:date="2017-12-28T23:57:00Z">
        <w:r>
          <w:rPr>
            <w:rFonts w:asciiTheme="majorHAnsi" w:eastAsiaTheme="majorEastAsia" w:hAnsiTheme="majorHAnsi" w:cstheme="majorBidi"/>
            <w:iCs/>
            <w:sz w:val="20"/>
            <w:szCs w:val="20"/>
          </w:rPr>
          <w:t xml:space="preserve"> can</w:t>
        </w:r>
        <w:proofErr w:type="gramEnd"/>
        <w:r>
          <w:rPr>
            <w:rFonts w:asciiTheme="majorHAnsi" w:eastAsiaTheme="majorEastAsia" w:hAnsiTheme="majorHAnsi" w:cstheme="majorBidi"/>
            <w:iCs/>
            <w:sz w:val="20"/>
            <w:szCs w:val="20"/>
          </w:rPr>
          <w:t xml:space="preserve"> be very small and placed wherever it suits the design]</w:t>
        </w:r>
      </w:ins>
      <w:r w:rsidR="352F4D77" w:rsidRPr="00111976">
        <w:rPr>
          <w:rFonts w:asciiTheme="majorHAnsi" w:eastAsiaTheme="majorEastAsia" w:hAnsiTheme="majorHAnsi" w:cstheme="majorBidi"/>
          <w:i/>
          <w:iCs/>
          <w:sz w:val="20"/>
          <w:szCs w:val="20"/>
        </w:rPr>
        <w:t xml:space="preserve">Falling Out </w:t>
      </w:r>
      <w:r w:rsidR="352F4D77" w:rsidRPr="00111976">
        <w:rPr>
          <w:rFonts w:asciiTheme="majorHAnsi" w:eastAsiaTheme="majorEastAsia" w:hAnsiTheme="majorHAnsi" w:cstheme="majorBidi"/>
          <w:sz w:val="20"/>
          <w:szCs w:val="20"/>
        </w:rPr>
        <w:t xml:space="preserve">is commissioned by BAM and is made possible with funding by the New England Foundation for the Arts’ National Theater Project, with lead funding from the Andrew W. Mellon Foundation. </w:t>
      </w:r>
      <w:r w:rsidR="352F4D77" w:rsidRPr="00111976">
        <w:rPr>
          <w:rFonts w:asciiTheme="majorHAnsi" w:eastAsiaTheme="majorEastAsia" w:hAnsiTheme="majorHAnsi" w:cstheme="majorBidi"/>
          <w:i/>
          <w:iCs/>
          <w:sz w:val="20"/>
          <w:szCs w:val="20"/>
        </w:rPr>
        <w:t xml:space="preserve">Falling Out </w:t>
      </w:r>
      <w:r w:rsidR="352F4D77" w:rsidRPr="00111976">
        <w:rPr>
          <w:rFonts w:asciiTheme="majorHAnsi" w:eastAsiaTheme="majorEastAsia" w:hAnsiTheme="majorHAnsi" w:cstheme="majorBidi"/>
          <w:sz w:val="20"/>
          <w:szCs w:val="20"/>
        </w:rPr>
        <w:t xml:space="preserve">is supported by the Japan Foundation through the Performing Arts JAPAN program; the Asian Cultural Council; the Jim Henson Foundation; and New Music USA. </w:t>
      </w:r>
      <w:r w:rsidR="352F4D77" w:rsidRPr="00111976">
        <w:rPr>
          <w:rFonts w:asciiTheme="majorHAnsi" w:eastAsiaTheme="majorEastAsia" w:hAnsiTheme="majorHAnsi" w:cstheme="majorBidi"/>
          <w:i/>
          <w:iCs/>
          <w:sz w:val="20"/>
          <w:szCs w:val="20"/>
        </w:rPr>
        <w:t xml:space="preserve">Falling Out </w:t>
      </w:r>
      <w:r w:rsidR="352F4D77" w:rsidRPr="00111976">
        <w:rPr>
          <w:rFonts w:asciiTheme="majorHAnsi" w:eastAsiaTheme="majorEastAsia" w:hAnsiTheme="majorHAnsi" w:cstheme="majorBidi"/>
          <w:sz w:val="20"/>
          <w:szCs w:val="20"/>
        </w:rPr>
        <w:t xml:space="preserve">was developed as part of Lower Manhattan Cultural Council's Process Space program. </w:t>
      </w:r>
      <w:ins w:id="471" w:author="Mara L. Isaacs" w:date="2017-12-28T23:56:00Z">
        <w:r>
          <w:rPr>
            <w:rFonts w:asciiTheme="majorHAnsi" w:eastAsiaTheme="majorEastAsia" w:hAnsiTheme="majorHAnsi" w:cstheme="majorBidi"/>
            <w:sz w:val="20"/>
            <w:szCs w:val="20"/>
          </w:rPr>
          <w:t>Made possible with the generous assistance of New York Live Arts</w:t>
        </w:r>
      </w:ins>
    </w:p>
    <w:p w14:paraId="73350BA5" w14:textId="77777777" w:rsidR="00C54991" w:rsidRPr="00111976" w:rsidRDefault="00C54991" w:rsidP="352F4D77">
      <w:pPr>
        <w:rPr>
          <w:rFonts w:asciiTheme="majorHAnsi" w:eastAsiaTheme="majorEastAsia" w:hAnsiTheme="majorHAnsi" w:cstheme="majorBidi"/>
          <w:sz w:val="20"/>
          <w:szCs w:val="20"/>
        </w:rPr>
      </w:pPr>
    </w:p>
    <w:p w14:paraId="3547E337" w14:textId="77777777" w:rsidR="00C54991" w:rsidRPr="00111976" w:rsidRDefault="00C54991" w:rsidP="352F4D77">
      <w:pPr>
        <w:rPr>
          <w:rFonts w:asciiTheme="majorHAnsi" w:eastAsiaTheme="majorEastAsia" w:hAnsiTheme="majorHAnsi" w:cstheme="majorBidi"/>
          <w:sz w:val="20"/>
          <w:szCs w:val="20"/>
        </w:rPr>
      </w:pPr>
    </w:p>
    <w:p w14:paraId="53DA280B" w14:textId="77777777" w:rsidR="00716ECB" w:rsidRPr="00F84BE0" w:rsidRDefault="00716ECB" w:rsidP="352F4D77">
      <w:pPr>
        <w:rPr>
          <w:rFonts w:asciiTheme="majorHAnsi" w:eastAsiaTheme="majorEastAsia" w:hAnsiTheme="majorHAnsi" w:cstheme="majorBidi"/>
          <w:sz w:val="20"/>
          <w:szCs w:val="20"/>
        </w:rPr>
      </w:pPr>
    </w:p>
    <w:p w14:paraId="4FADC49E" w14:textId="26DBEA16" w:rsidR="00716ECB" w:rsidRPr="00A03D09" w:rsidRDefault="0061056B" w:rsidP="352F4D77">
      <w:pPr>
        <w:rPr>
          <w:rFonts w:asciiTheme="majorHAnsi" w:eastAsiaTheme="majorEastAsia" w:hAnsiTheme="majorHAnsi" w:cstheme="majorBidi"/>
          <w:i/>
          <w:iCs/>
          <w:sz w:val="20"/>
          <w:szCs w:val="20"/>
        </w:rPr>
      </w:pPr>
      <w:r w:rsidRPr="004F47F8">
        <w:rPr>
          <w:rFonts w:asciiTheme="majorHAnsi" w:eastAsiaTheme="majorEastAsia" w:hAnsiTheme="majorHAnsi" w:cstheme="majorBidi"/>
          <w:b/>
          <w:sz w:val="20"/>
          <w:szCs w:val="20"/>
          <w:rPrChange w:id="472" w:author="Mara L. Isaacs" w:date="2017-12-28T21:46:00Z">
            <w:rPr>
              <w:rFonts w:asciiTheme="majorHAnsi" w:eastAsiaTheme="majorEastAsia" w:hAnsiTheme="majorHAnsi" w:cstheme="majorBidi"/>
              <w:b/>
              <w:sz w:val="20"/>
              <w:szCs w:val="20"/>
            </w:rPr>
          </w:rPrChange>
        </w:rPr>
        <w:t>PHANTOM LIMB COMPANY (PLC):</w:t>
      </w:r>
      <w:r w:rsidRPr="004F47F8">
        <w:rPr>
          <w:rFonts w:asciiTheme="majorHAnsi" w:eastAsiaTheme="majorEastAsia" w:hAnsiTheme="majorHAnsi" w:cstheme="majorBidi"/>
          <w:sz w:val="20"/>
          <w:szCs w:val="20"/>
          <w:rPrChange w:id="473" w:author="Mara L. Isaacs" w:date="2017-12-28T21:46:00Z">
            <w:rPr>
              <w:rFonts w:asciiTheme="majorHAnsi" w:eastAsiaTheme="majorEastAsia" w:hAnsiTheme="majorHAnsi" w:cstheme="majorBidi"/>
              <w:sz w:val="20"/>
              <w:szCs w:val="20"/>
            </w:rPr>
          </w:rPrChange>
        </w:rPr>
        <w:t xml:space="preserve"> </w:t>
      </w:r>
      <w:r w:rsidR="352F4D77" w:rsidRPr="004F47F8">
        <w:rPr>
          <w:rFonts w:asciiTheme="majorHAnsi" w:eastAsiaTheme="majorEastAsia" w:hAnsiTheme="majorHAnsi" w:cstheme="majorBidi"/>
          <w:sz w:val="20"/>
          <w:szCs w:val="20"/>
          <w:rPrChange w:id="474" w:author="Mara L. Isaacs" w:date="2017-12-28T21:46:00Z">
            <w:rPr>
              <w:rFonts w:asciiTheme="majorHAnsi" w:eastAsiaTheme="majorEastAsia" w:hAnsiTheme="majorHAnsi" w:cstheme="majorBidi"/>
              <w:sz w:val="20"/>
              <w:szCs w:val="20"/>
            </w:rPr>
          </w:rPrChange>
        </w:rPr>
        <w:t xml:space="preserve">Led by visual artist/designer Jessica </w:t>
      </w:r>
      <w:proofErr w:type="spellStart"/>
      <w:r w:rsidR="352F4D77" w:rsidRPr="004F47F8">
        <w:rPr>
          <w:rFonts w:asciiTheme="majorHAnsi" w:eastAsiaTheme="majorEastAsia" w:hAnsiTheme="majorHAnsi" w:cstheme="majorBidi"/>
          <w:sz w:val="20"/>
          <w:szCs w:val="20"/>
          <w:rPrChange w:id="475" w:author="Mara L. Isaacs" w:date="2017-12-28T21:46:00Z">
            <w:rPr>
              <w:rFonts w:asciiTheme="majorHAnsi" w:eastAsiaTheme="majorEastAsia" w:hAnsiTheme="majorHAnsi" w:cstheme="majorBidi"/>
              <w:sz w:val="20"/>
              <w:szCs w:val="20"/>
            </w:rPr>
          </w:rPrChange>
        </w:rPr>
        <w:t>Grindstaff</w:t>
      </w:r>
      <w:proofErr w:type="spellEnd"/>
      <w:r w:rsidR="352F4D77" w:rsidRPr="004F47F8">
        <w:rPr>
          <w:rFonts w:asciiTheme="majorHAnsi" w:eastAsiaTheme="majorEastAsia" w:hAnsiTheme="majorHAnsi" w:cstheme="majorBidi"/>
          <w:sz w:val="20"/>
          <w:szCs w:val="20"/>
          <w:rPrChange w:id="476" w:author="Mara L. Isaacs" w:date="2017-12-28T21:46:00Z">
            <w:rPr>
              <w:rFonts w:asciiTheme="majorHAnsi" w:eastAsiaTheme="majorEastAsia" w:hAnsiTheme="majorHAnsi" w:cstheme="majorBidi"/>
              <w:sz w:val="20"/>
              <w:szCs w:val="20"/>
            </w:rPr>
          </w:rPrChange>
        </w:rPr>
        <w:t xml:space="preserve"> and puppet-maker/composer Erik Norse Sanko, Phantom Limb defies categorization, harnessing theatrical elements (puppets, scenic design, movement and music) and deep research practices to create theatrical and emotional calls to agency around climate crisis.</w:t>
      </w:r>
      <w:r w:rsidR="00761BDA" w:rsidRPr="004F47F8">
        <w:rPr>
          <w:rFonts w:asciiTheme="majorHAnsi" w:eastAsiaTheme="majorEastAsia" w:hAnsiTheme="majorHAnsi" w:cstheme="majorBidi"/>
          <w:i/>
          <w:iCs/>
          <w:sz w:val="20"/>
          <w:szCs w:val="20"/>
          <w:rPrChange w:id="477" w:author="Mara L. Isaacs" w:date="2017-12-28T21:46:00Z">
            <w:rPr>
              <w:rFonts w:asciiTheme="majorHAnsi" w:eastAsiaTheme="majorEastAsia" w:hAnsiTheme="majorHAnsi" w:cstheme="majorBidi"/>
              <w:i/>
              <w:iCs/>
              <w:sz w:val="20"/>
              <w:szCs w:val="20"/>
            </w:rPr>
          </w:rPrChange>
        </w:rPr>
        <w:t xml:space="preserve"> </w:t>
      </w:r>
      <w:del w:id="478" w:author="Mara L. Isaacs" w:date="2017-12-29T01:17:00Z">
        <w:r w:rsidR="00761BDA" w:rsidRPr="004F47F8" w:rsidDel="00A03D09">
          <w:rPr>
            <w:rFonts w:asciiTheme="majorHAnsi" w:eastAsiaTheme="majorEastAsia" w:hAnsiTheme="majorHAnsi" w:cstheme="majorBidi"/>
            <w:sz w:val="20"/>
            <w:szCs w:val="20"/>
            <w:rPrChange w:id="479" w:author="Mara L. Isaacs" w:date="2017-12-28T21:46:00Z">
              <w:rPr>
                <w:rFonts w:asciiTheme="majorHAnsi" w:eastAsiaTheme="majorEastAsia" w:hAnsiTheme="majorHAnsi" w:cstheme="majorBidi"/>
                <w:sz w:val="20"/>
                <w:szCs w:val="20"/>
              </w:rPr>
            </w:rPrChange>
          </w:rPr>
          <w:delText>PLC</w:delText>
        </w:r>
        <w:r w:rsidR="352F4D77" w:rsidRPr="004F47F8" w:rsidDel="00A03D09">
          <w:rPr>
            <w:rFonts w:asciiTheme="majorHAnsi" w:eastAsiaTheme="majorEastAsia" w:hAnsiTheme="majorHAnsi" w:cstheme="majorBidi"/>
            <w:sz w:val="20"/>
            <w:szCs w:val="20"/>
            <w:rPrChange w:id="480" w:author="Mara L. Isaacs" w:date="2017-12-28T21:46:00Z">
              <w:rPr>
                <w:rFonts w:asciiTheme="majorHAnsi" w:eastAsiaTheme="majorEastAsia" w:hAnsiTheme="majorHAnsi" w:cstheme="majorBidi"/>
                <w:sz w:val="20"/>
                <w:szCs w:val="20"/>
              </w:rPr>
            </w:rPrChange>
          </w:rPr>
          <w:delText xml:space="preserve"> is known for its work with marionette-puppetry and focus on collaborative, multi-media theatrical production and design. Founded in 2007 and based in New York City,</w:delText>
        </w:r>
      </w:del>
      <w:r w:rsidR="352F4D77" w:rsidRPr="004F47F8">
        <w:rPr>
          <w:rFonts w:asciiTheme="majorHAnsi" w:eastAsiaTheme="majorEastAsia" w:hAnsiTheme="majorHAnsi" w:cstheme="majorBidi"/>
          <w:sz w:val="20"/>
          <w:szCs w:val="20"/>
          <w:rPrChange w:id="481" w:author="Mara L. Isaacs" w:date="2017-12-28T21:46:00Z">
            <w:rPr>
              <w:rFonts w:asciiTheme="majorHAnsi" w:eastAsiaTheme="majorEastAsia" w:hAnsiTheme="majorHAnsi" w:cstheme="majorBidi"/>
              <w:sz w:val="20"/>
              <w:szCs w:val="20"/>
            </w:rPr>
          </w:rPrChange>
        </w:rPr>
        <w:t xml:space="preserve"> </w:t>
      </w:r>
      <w:r w:rsidR="00761BDA" w:rsidRPr="004F47F8">
        <w:rPr>
          <w:rFonts w:asciiTheme="majorHAnsi" w:eastAsiaTheme="majorEastAsia" w:hAnsiTheme="majorHAnsi" w:cstheme="majorBidi"/>
          <w:sz w:val="20"/>
          <w:szCs w:val="20"/>
          <w:rPrChange w:id="482" w:author="Mara L. Isaacs" w:date="2017-12-28T21:46:00Z">
            <w:rPr>
              <w:rFonts w:asciiTheme="majorHAnsi" w:eastAsiaTheme="majorEastAsia" w:hAnsiTheme="majorHAnsi" w:cstheme="majorBidi"/>
              <w:sz w:val="20"/>
              <w:szCs w:val="20"/>
            </w:rPr>
          </w:rPrChange>
        </w:rPr>
        <w:t>PLC</w:t>
      </w:r>
      <w:r w:rsidR="352F4D77" w:rsidRPr="004F47F8">
        <w:rPr>
          <w:rFonts w:asciiTheme="majorHAnsi" w:eastAsiaTheme="majorEastAsia" w:hAnsiTheme="majorHAnsi" w:cstheme="majorBidi"/>
          <w:sz w:val="20"/>
          <w:szCs w:val="20"/>
          <w:rPrChange w:id="483" w:author="Mara L. Isaacs" w:date="2017-12-28T21:46:00Z">
            <w:rPr>
              <w:rFonts w:asciiTheme="majorHAnsi" w:eastAsiaTheme="majorEastAsia" w:hAnsiTheme="majorHAnsi" w:cstheme="majorBidi"/>
              <w:sz w:val="20"/>
              <w:szCs w:val="20"/>
            </w:rPr>
          </w:rPrChange>
        </w:rPr>
        <w:t xml:space="preserve"> has been lauded for its unconventional approach to </w:t>
      </w:r>
      <w:del w:id="484" w:author="Mara L. Isaacs" w:date="2017-12-29T01:17:00Z">
        <w:r w:rsidR="352F4D77" w:rsidRPr="004F47F8" w:rsidDel="00E00622">
          <w:rPr>
            <w:rFonts w:asciiTheme="majorHAnsi" w:eastAsiaTheme="majorEastAsia" w:hAnsiTheme="majorHAnsi" w:cstheme="majorBidi"/>
            <w:sz w:val="20"/>
            <w:szCs w:val="20"/>
            <w:rPrChange w:id="485" w:author="Mara L. Isaacs" w:date="2017-12-28T21:46:00Z">
              <w:rPr>
                <w:rFonts w:asciiTheme="majorHAnsi" w:eastAsiaTheme="majorEastAsia" w:hAnsiTheme="majorHAnsi" w:cstheme="majorBidi"/>
                <w:sz w:val="20"/>
                <w:szCs w:val="20"/>
              </w:rPr>
            </w:rPrChange>
          </w:rPr>
          <w:delText>this venerable</w:delText>
        </w:r>
      </w:del>
      <w:ins w:id="486" w:author="Mara L. Isaacs" w:date="2017-12-29T01:17:00Z">
        <w:r w:rsidR="00E00622">
          <w:rPr>
            <w:rFonts w:asciiTheme="majorHAnsi" w:eastAsiaTheme="majorEastAsia" w:hAnsiTheme="majorHAnsi" w:cstheme="majorBidi"/>
            <w:sz w:val="20"/>
            <w:szCs w:val="20"/>
          </w:rPr>
          <w:t xml:space="preserve">puppetry </w:t>
        </w:r>
      </w:ins>
      <w:del w:id="487" w:author="Mara L. Isaacs" w:date="2017-12-29T01:18:00Z">
        <w:r w:rsidR="352F4D77" w:rsidRPr="00E00622" w:rsidDel="00A03D09">
          <w:rPr>
            <w:rFonts w:asciiTheme="majorHAnsi" w:eastAsiaTheme="majorEastAsia" w:hAnsiTheme="majorHAnsi" w:cstheme="majorBidi"/>
            <w:sz w:val="20"/>
            <w:szCs w:val="20"/>
          </w:rPr>
          <w:delText xml:space="preserve"> format</w:delText>
        </w:r>
        <w:r w:rsidR="00761BDA" w:rsidRPr="00E00622" w:rsidDel="00A03D09">
          <w:rPr>
            <w:rFonts w:asciiTheme="majorHAnsi" w:eastAsiaTheme="majorEastAsia" w:hAnsiTheme="majorHAnsi" w:cstheme="majorBidi"/>
            <w:sz w:val="20"/>
            <w:szCs w:val="20"/>
          </w:rPr>
          <w:delText xml:space="preserve"> </w:delText>
        </w:r>
      </w:del>
      <w:r w:rsidR="00761BDA" w:rsidRPr="00E00622">
        <w:rPr>
          <w:rFonts w:asciiTheme="majorHAnsi" w:eastAsiaTheme="majorEastAsia" w:hAnsiTheme="majorHAnsi" w:cstheme="majorBidi"/>
          <w:sz w:val="20"/>
          <w:szCs w:val="20"/>
        </w:rPr>
        <w:t>and</w:t>
      </w:r>
      <w:r w:rsidR="352F4D77" w:rsidRPr="00E00622">
        <w:rPr>
          <w:rFonts w:asciiTheme="majorHAnsi" w:eastAsiaTheme="majorEastAsia" w:hAnsiTheme="majorHAnsi" w:cstheme="majorBidi"/>
          <w:sz w:val="20"/>
          <w:szCs w:val="20"/>
        </w:rPr>
        <w:t xml:space="preserve"> has produced </w:t>
      </w:r>
      <w:r w:rsidR="352F4D77" w:rsidRPr="00E00622">
        <w:rPr>
          <w:rFonts w:asciiTheme="majorHAnsi" w:eastAsiaTheme="majorEastAsia" w:hAnsiTheme="majorHAnsi" w:cstheme="majorBidi"/>
          <w:i/>
          <w:iCs/>
          <w:sz w:val="20"/>
          <w:szCs w:val="20"/>
        </w:rPr>
        <w:t>The Fortune Teller</w:t>
      </w:r>
      <w:r w:rsidR="352F4D77" w:rsidRPr="00A03D09">
        <w:rPr>
          <w:rFonts w:asciiTheme="majorHAnsi" w:eastAsiaTheme="majorEastAsia" w:hAnsiTheme="majorHAnsi" w:cstheme="majorBidi"/>
          <w:sz w:val="20"/>
          <w:szCs w:val="20"/>
        </w:rPr>
        <w:t xml:space="preserve">, </w:t>
      </w:r>
      <w:r w:rsidR="352F4D77" w:rsidRPr="00A03D09">
        <w:rPr>
          <w:rFonts w:asciiTheme="majorHAnsi" w:eastAsiaTheme="majorEastAsia" w:hAnsiTheme="majorHAnsi" w:cstheme="majorBidi"/>
          <w:i/>
          <w:iCs/>
          <w:sz w:val="20"/>
          <w:szCs w:val="20"/>
        </w:rPr>
        <w:t>Dear Mme.</w:t>
      </w:r>
      <w:r w:rsidR="352F4D77" w:rsidRPr="00A03D09">
        <w:rPr>
          <w:rFonts w:asciiTheme="majorHAnsi" w:eastAsiaTheme="majorEastAsia" w:hAnsiTheme="majorHAnsi" w:cstheme="majorBidi"/>
          <w:sz w:val="20"/>
          <w:szCs w:val="20"/>
        </w:rPr>
        <w:t xml:space="preserve">, </w:t>
      </w:r>
      <w:r w:rsidR="352F4D77" w:rsidRPr="00A03D09">
        <w:rPr>
          <w:rFonts w:asciiTheme="majorHAnsi" w:eastAsiaTheme="majorEastAsia" w:hAnsiTheme="majorHAnsi" w:cstheme="majorBidi"/>
          <w:i/>
          <w:iCs/>
          <w:sz w:val="20"/>
          <w:szCs w:val="20"/>
        </w:rPr>
        <w:t>The Devil You Know</w:t>
      </w:r>
      <w:r w:rsidR="352F4D77" w:rsidRPr="00A03D09">
        <w:rPr>
          <w:rFonts w:asciiTheme="majorHAnsi" w:eastAsiaTheme="majorEastAsia" w:hAnsiTheme="majorHAnsi" w:cstheme="majorBidi"/>
          <w:sz w:val="20"/>
          <w:szCs w:val="20"/>
        </w:rPr>
        <w:t xml:space="preserve"> with Ping Chong, Lemony </w:t>
      </w:r>
      <w:proofErr w:type="spellStart"/>
      <w:r w:rsidR="352F4D77" w:rsidRPr="00A03D09">
        <w:rPr>
          <w:rFonts w:asciiTheme="majorHAnsi" w:eastAsiaTheme="majorEastAsia" w:hAnsiTheme="majorHAnsi" w:cstheme="majorBidi"/>
          <w:sz w:val="20"/>
          <w:szCs w:val="20"/>
        </w:rPr>
        <w:t>Snicket’s</w:t>
      </w:r>
      <w:proofErr w:type="spellEnd"/>
      <w:r w:rsidR="352F4D77" w:rsidRPr="00A03D09">
        <w:rPr>
          <w:rFonts w:asciiTheme="majorHAnsi" w:eastAsiaTheme="majorEastAsia" w:hAnsiTheme="majorHAnsi" w:cstheme="majorBidi"/>
          <w:sz w:val="20"/>
          <w:szCs w:val="20"/>
        </w:rPr>
        <w:t xml:space="preserve"> </w:t>
      </w:r>
      <w:r w:rsidR="352F4D77" w:rsidRPr="00A03D09">
        <w:rPr>
          <w:rFonts w:asciiTheme="majorHAnsi" w:eastAsiaTheme="majorEastAsia" w:hAnsiTheme="majorHAnsi" w:cstheme="majorBidi"/>
          <w:i/>
          <w:iCs/>
          <w:sz w:val="20"/>
          <w:szCs w:val="20"/>
        </w:rPr>
        <w:t>The Composer Is Dead</w:t>
      </w:r>
      <w:r w:rsidR="352F4D77" w:rsidRPr="00A03D09">
        <w:rPr>
          <w:rFonts w:asciiTheme="majorHAnsi" w:eastAsiaTheme="majorEastAsia" w:hAnsiTheme="majorHAnsi" w:cstheme="majorBidi"/>
          <w:sz w:val="20"/>
          <w:szCs w:val="20"/>
        </w:rPr>
        <w:t xml:space="preserve"> with Berkeley Repertory Theatre, </w:t>
      </w:r>
      <w:r w:rsidR="352F4D77" w:rsidRPr="00A03D09">
        <w:rPr>
          <w:rFonts w:asciiTheme="majorHAnsi" w:eastAsiaTheme="majorEastAsia" w:hAnsiTheme="majorHAnsi" w:cstheme="majorBidi"/>
          <w:i/>
          <w:iCs/>
          <w:sz w:val="20"/>
          <w:szCs w:val="20"/>
        </w:rPr>
        <w:t>69 ˚S.</w:t>
      </w:r>
      <w:r w:rsidR="352F4D77" w:rsidRPr="00A03D09">
        <w:rPr>
          <w:rFonts w:asciiTheme="majorHAnsi" w:eastAsiaTheme="majorEastAsia" w:hAnsiTheme="majorHAnsi" w:cstheme="majorBidi"/>
          <w:sz w:val="20"/>
          <w:szCs w:val="20"/>
        </w:rPr>
        <w:t xml:space="preserve"> with The Kronos Quartet, </w:t>
      </w:r>
      <w:ins w:id="488" w:author="Mara L. Isaacs" w:date="2017-12-29T01:19:00Z">
        <w:r w:rsidR="00A03D09">
          <w:rPr>
            <w:rFonts w:asciiTheme="majorHAnsi" w:eastAsiaTheme="majorEastAsia" w:hAnsiTheme="majorHAnsi" w:cstheme="majorBidi"/>
            <w:i/>
            <w:sz w:val="20"/>
            <w:szCs w:val="20"/>
          </w:rPr>
          <w:t xml:space="preserve">Memory Rings </w:t>
        </w:r>
      </w:ins>
      <w:r w:rsidR="352F4D77" w:rsidRPr="00A03D09">
        <w:rPr>
          <w:rFonts w:asciiTheme="majorHAnsi" w:eastAsiaTheme="majorEastAsia" w:hAnsiTheme="majorHAnsi" w:cstheme="majorBidi"/>
          <w:sz w:val="20"/>
          <w:szCs w:val="20"/>
        </w:rPr>
        <w:t xml:space="preserve">and </w:t>
      </w:r>
      <w:r w:rsidR="352F4D77" w:rsidRPr="00A03D09">
        <w:rPr>
          <w:rFonts w:asciiTheme="majorHAnsi" w:eastAsiaTheme="majorEastAsia" w:hAnsiTheme="majorHAnsi" w:cstheme="majorBidi"/>
          <w:i/>
          <w:iCs/>
          <w:sz w:val="20"/>
          <w:szCs w:val="20"/>
        </w:rPr>
        <w:t xml:space="preserve">Peer </w:t>
      </w:r>
      <w:proofErr w:type="spellStart"/>
      <w:r w:rsidR="352F4D77" w:rsidRPr="00A03D09">
        <w:rPr>
          <w:rFonts w:asciiTheme="majorHAnsi" w:eastAsiaTheme="majorEastAsia" w:hAnsiTheme="majorHAnsi" w:cstheme="majorBidi"/>
          <w:i/>
          <w:iCs/>
          <w:sz w:val="20"/>
          <w:szCs w:val="20"/>
        </w:rPr>
        <w:t>Gynt</w:t>
      </w:r>
      <w:proofErr w:type="spellEnd"/>
      <w:r w:rsidR="352F4D77" w:rsidRPr="00A03D09">
        <w:rPr>
          <w:rFonts w:asciiTheme="majorHAnsi" w:eastAsiaTheme="majorEastAsia" w:hAnsiTheme="majorHAnsi" w:cstheme="majorBidi"/>
          <w:sz w:val="20"/>
          <w:szCs w:val="20"/>
        </w:rPr>
        <w:t xml:space="preserve"> with Republique Theatre, Copenhagen, Denmark.  </w:t>
      </w:r>
      <w:del w:id="489" w:author="Mara L. Isaacs" w:date="2017-12-29T01:20:00Z">
        <w:r w:rsidR="352F4D77" w:rsidRPr="00A03D09" w:rsidDel="00A03D09">
          <w:rPr>
            <w:rFonts w:asciiTheme="majorHAnsi" w:eastAsiaTheme="majorEastAsia" w:hAnsiTheme="majorHAnsi" w:cstheme="majorBidi"/>
            <w:sz w:val="20"/>
            <w:szCs w:val="20"/>
          </w:rPr>
          <w:delText xml:space="preserve">Phantom Limb been commissioned by </w:delText>
        </w:r>
        <w:r w:rsidR="00761BDA" w:rsidRPr="00A03D09" w:rsidDel="00A03D09">
          <w:rPr>
            <w:rFonts w:asciiTheme="majorHAnsi" w:eastAsiaTheme="majorEastAsia" w:hAnsiTheme="majorHAnsi" w:cstheme="majorBidi"/>
            <w:sz w:val="20"/>
            <w:szCs w:val="20"/>
          </w:rPr>
          <w:delText>BAM</w:delText>
        </w:r>
        <w:r w:rsidR="352F4D77" w:rsidRPr="00A03D09" w:rsidDel="00A03D09">
          <w:rPr>
            <w:rFonts w:asciiTheme="majorHAnsi" w:eastAsiaTheme="majorEastAsia" w:hAnsiTheme="majorHAnsi" w:cstheme="majorBidi"/>
            <w:sz w:val="20"/>
            <w:szCs w:val="20"/>
          </w:rPr>
          <w:delText xml:space="preserve"> and has received grants and awards from the Jim Henson Foundation, </w:delText>
        </w:r>
        <w:r w:rsidR="00761BDA" w:rsidRPr="00A03D09" w:rsidDel="00A03D09">
          <w:rPr>
            <w:rFonts w:asciiTheme="majorHAnsi" w:hAnsiTheme="majorHAnsi"/>
            <w:sz w:val="20"/>
            <w:szCs w:val="20"/>
          </w:rPr>
          <w:delText xml:space="preserve">NEFA, </w:delText>
        </w:r>
        <w:r w:rsidR="352F4D77" w:rsidRPr="00A03D09" w:rsidDel="00A03D09">
          <w:rPr>
            <w:rFonts w:asciiTheme="majorHAnsi" w:eastAsiaTheme="majorEastAsia" w:hAnsiTheme="majorHAnsi" w:cstheme="majorBidi"/>
            <w:sz w:val="20"/>
            <w:szCs w:val="20"/>
          </w:rPr>
          <w:delText>the Jerome Foundation, the Lower Manhattan Cultural Council, the National Science Foundation, New York State Composer’s Grant, MAP Fund, New Music USA and others.</w:delText>
        </w:r>
      </w:del>
    </w:p>
    <w:p w14:paraId="49567B34" w14:textId="77777777" w:rsidR="00C54991" w:rsidRPr="00A03D09" w:rsidRDefault="00C54991" w:rsidP="352F4D77">
      <w:pPr>
        <w:rPr>
          <w:rFonts w:asciiTheme="majorHAnsi" w:eastAsiaTheme="majorEastAsia" w:hAnsiTheme="majorHAnsi" w:cstheme="majorBidi"/>
          <w:sz w:val="20"/>
          <w:szCs w:val="20"/>
        </w:rPr>
      </w:pPr>
    </w:p>
    <w:p w14:paraId="37DADA65" w14:textId="77777777" w:rsidR="00C54991" w:rsidRPr="00F84BE0" w:rsidRDefault="00C54991" w:rsidP="352F4D77">
      <w:pPr>
        <w:rPr>
          <w:rFonts w:asciiTheme="majorHAnsi" w:eastAsiaTheme="majorEastAsia" w:hAnsiTheme="majorHAnsi" w:cstheme="majorBidi"/>
          <w:i/>
          <w:iCs/>
          <w:sz w:val="20"/>
          <w:szCs w:val="20"/>
        </w:rPr>
      </w:pPr>
    </w:p>
    <w:p w14:paraId="61F92B15" w14:textId="77777777" w:rsidR="00C54991" w:rsidRPr="00A40284" w:rsidRDefault="00D929A6" w:rsidP="352F4D77">
      <w:pPr>
        <w:rPr>
          <w:rFonts w:asciiTheme="majorHAnsi" w:eastAsiaTheme="majorEastAsia" w:hAnsiTheme="majorHAnsi" w:cstheme="majorBidi"/>
          <w:i/>
          <w:iCs/>
          <w:sz w:val="20"/>
          <w:szCs w:val="20"/>
        </w:rPr>
      </w:pPr>
      <w:r w:rsidRPr="004F47F8">
        <w:rPr>
          <w:rFonts w:asciiTheme="majorHAnsi" w:hAnsiTheme="majorHAnsi"/>
          <w:sz w:val="20"/>
          <w:szCs w:val="20"/>
          <w:rPrChange w:id="490" w:author="Mara L. Isaacs" w:date="2017-12-28T21:46:00Z">
            <w:rPr/>
          </w:rPrChange>
        </w:rPr>
        <w:fldChar w:fldCharType="begin"/>
      </w:r>
      <w:r w:rsidRPr="004F47F8">
        <w:rPr>
          <w:rFonts w:asciiTheme="majorHAnsi" w:hAnsiTheme="majorHAnsi"/>
          <w:sz w:val="20"/>
          <w:szCs w:val="20"/>
          <w:rPrChange w:id="491" w:author="Mara L. Isaacs" w:date="2017-12-28T21:46:00Z">
            <w:rPr/>
          </w:rPrChange>
        </w:rPr>
        <w:instrText xml:space="preserve"> HYPERLINK "http://www.phantomlimbcompany.com" \h </w:instrText>
      </w:r>
      <w:r w:rsidRPr="004F47F8">
        <w:rPr>
          <w:rFonts w:asciiTheme="majorHAnsi" w:hAnsiTheme="majorHAnsi"/>
          <w:sz w:val="20"/>
          <w:szCs w:val="20"/>
          <w:rPrChange w:id="492" w:author="Mara L. Isaacs" w:date="2017-12-28T21:46:00Z">
            <w:rPr/>
          </w:rPrChange>
        </w:rPr>
        <w:fldChar w:fldCharType="separate"/>
      </w:r>
      <w:r w:rsidR="352F4D77" w:rsidRPr="004F47F8">
        <w:rPr>
          <w:rStyle w:val="Hyperlink"/>
          <w:rFonts w:asciiTheme="majorHAnsi" w:eastAsiaTheme="majorEastAsia" w:hAnsiTheme="majorHAnsi" w:cstheme="majorBidi"/>
          <w:i/>
          <w:iCs/>
          <w:color w:val="auto"/>
          <w:sz w:val="20"/>
          <w:szCs w:val="20"/>
          <w:rPrChange w:id="493" w:author="Mara L. Isaacs" w:date="2017-12-28T21:46:00Z">
            <w:rPr>
              <w:rStyle w:val="Hyperlink"/>
              <w:rFonts w:asciiTheme="majorHAnsi" w:eastAsiaTheme="majorEastAsia" w:hAnsiTheme="majorHAnsi" w:cstheme="majorBidi"/>
              <w:i/>
              <w:iCs/>
              <w:color w:val="auto"/>
              <w:sz w:val="20"/>
              <w:szCs w:val="20"/>
            </w:rPr>
          </w:rPrChange>
        </w:rPr>
        <w:t>www.phantomlimbcompany.com</w:t>
      </w:r>
      <w:r w:rsidRPr="004F47F8">
        <w:rPr>
          <w:rStyle w:val="Hyperlink"/>
          <w:rFonts w:asciiTheme="majorHAnsi" w:eastAsiaTheme="majorEastAsia" w:hAnsiTheme="majorHAnsi" w:cstheme="majorBidi"/>
          <w:i/>
          <w:iCs/>
          <w:color w:val="auto"/>
          <w:sz w:val="20"/>
          <w:szCs w:val="20"/>
          <w:rPrChange w:id="494" w:author="Mara L. Isaacs" w:date="2017-12-28T21:46:00Z">
            <w:rPr>
              <w:rStyle w:val="Hyperlink"/>
              <w:rFonts w:asciiTheme="majorHAnsi" w:eastAsiaTheme="majorEastAsia" w:hAnsiTheme="majorHAnsi" w:cstheme="majorBidi"/>
              <w:i/>
              <w:iCs/>
              <w:color w:val="auto"/>
              <w:sz w:val="20"/>
              <w:szCs w:val="20"/>
            </w:rPr>
          </w:rPrChange>
        </w:rPr>
        <w:fldChar w:fldCharType="end"/>
      </w:r>
    </w:p>
    <w:p w14:paraId="15C168B6" w14:textId="77777777" w:rsidR="00C54991" w:rsidRPr="00F84BE0" w:rsidRDefault="00C54991" w:rsidP="352F4D77">
      <w:pPr>
        <w:rPr>
          <w:rFonts w:asciiTheme="majorHAnsi" w:eastAsiaTheme="majorEastAsia" w:hAnsiTheme="majorHAnsi" w:cstheme="majorBidi"/>
          <w:sz w:val="20"/>
          <w:szCs w:val="20"/>
        </w:rPr>
      </w:pPr>
    </w:p>
    <w:p w14:paraId="03E4519A" w14:textId="77777777" w:rsidR="00415C25" w:rsidRPr="004F47F8" w:rsidRDefault="00415C25" w:rsidP="352F4D77">
      <w:pPr>
        <w:rPr>
          <w:rFonts w:asciiTheme="majorHAnsi" w:eastAsiaTheme="majorEastAsia" w:hAnsiTheme="majorHAnsi" w:cstheme="majorBidi"/>
          <w:sz w:val="20"/>
          <w:szCs w:val="20"/>
          <w:rPrChange w:id="495" w:author="Mara L. Isaacs" w:date="2017-12-28T21:46:00Z">
            <w:rPr>
              <w:rFonts w:asciiTheme="majorHAnsi" w:eastAsiaTheme="majorEastAsia" w:hAnsiTheme="majorHAnsi" w:cstheme="majorBidi"/>
              <w:sz w:val="20"/>
              <w:szCs w:val="20"/>
            </w:rPr>
          </w:rPrChange>
        </w:rPr>
      </w:pPr>
    </w:p>
    <w:p w14:paraId="691B2CED" w14:textId="07347E4F" w:rsidR="00415C25" w:rsidRPr="004F47F8" w:rsidRDefault="352F4D77" w:rsidP="352F4D77">
      <w:pPr>
        <w:rPr>
          <w:rFonts w:asciiTheme="majorHAnsi" w:eastAsiaTheme="majorEastAsia" w:hAnsiTheme="majorHAnsi" w:cstheme="majorBidi"/>
          <w:sz w:val="20"/>
          <w:szCs w:val="20"/>
          <w:rPrChange w:id="496"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497" w:author="Mara L. Isaacs" w:date="2017-12-28T21:46:00Z">
            <w:rPr>
              <w:rFonts w:asciiTheme="majorHAnsi" w:eastAsiaTheme="majorEastAsia" w:hAnsiTheme="majorHAnsi" w:cstheme="majorBidi"/>
              <w:sz w:val="20"/>
              <w:szCs w:val="20"/>
            </w:rPr>
          </w:rPrChange>
        </w:rPr>
        <w:t>[add logos: NEFA, Japan Foundation, Henson, New Music USA]</w:t>
      </w:r>
    </w:p>
    <w:p w14:paraId="33DC3B6F" w14:textId="77777777" w:rsidR="00716ECB" w:rsidRPr="004F47F8" w:rsidRDefault="00716ECB" w:rsidP="352F4D77">
      <w:pPr>
        <w:pBdr>
          <w:bottom w:val="single" w:sz="12" w:space="1" w:color="auto"/>
        </w:pBdr>
        <w:rPr>
          <w:rFonts w:asciiTheme="majorHAnsi" w:eastAsiaTheme="majorEastAsia" w:hAnsiTheme="majorHAnsi" w:cstheme="majorBidi"/>
          <w:sz w:val="20"/>
          <w:szCs w:val="20"/>
          <w:rPrChange w:id="498" w:author="Mara L. Isaacs" w:date="2017-12-28T21:46:00Z">
            <w:rPr>
              <w:rFonts w:asciiTheme="majorHAnsi" w:eastAsiaTheme="majorEastAsia" w:hAnsiTheme="majorHAnsi" w:cstheme="majorBidi"/>
              <w:sz w:val="20"/>
              <w:szCs w:val="20"/>
            </w:rPr>
          </w:rPrChange>
        </w:rPr>
      </w:pPr>
    </w:p>
    <w:p w14:paraId="20293246" w14:textId="77777777" w:rsidR="00E745A3" w:rsidRPr="004F47F8" w:rsidRDefault="00E745A3" w:rsidP="352F4D77">
      <w:pPr>
        <w:rPr>
          <w:rFonts w:asciiTheme="majorHAnsi" w:eastAsiaTheme="majorEastAsia" w:hAnsiTheme="majorHAnsi" w:cstheme="majorBidi"/>
          <w:sz w:val="20"/>
          <w:szCs w:val="20"/>
          <w:rPrChange w:id="499" w:author="Mara L. Isaacs" w:date="2017-12-28T21:46:00Z">
            <w:rPr>
              <w:rFonts w:asciiTheme="majorHAnsi" w:eastAsiaTheme="majorEastAsia" w:hAnsiTheme="majorHAnsi" w:cstheme="majorBidi"/>
              <w:sz w:val="20"/>
              <w:szCs w:val="20"/>
            </w:rPr>
          </w:rPrChange>
        </w:rPr>
      </w:pPr>
    </w:p>
    <w:p w14:paraId="0F4E5871" w14:textId="387F14B5" w:rsidR="00543217" w:rsidRPr="004F47F8" w:rsidRDefault="352F4D77" w:rsidP="352F4D77">
      <w:pPr>
        <w:rPr>
          <w:rFonts w:asciiTheme="majorHAnsi" w:eastAsiaTheme="majorEastAsia" w:hAnsiTheme="majorHAnsi" w:cstheme="majorBidi"/>
          <w:b/>
          <w:bCs/>
          <w:sz w:val="20"/>
          <w:szCs w:val="20"/>
          <w:rPrChange w:id="500"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501" w:author="Mara L. Isaacs" w:date="2017-12-28T21:46:00Z">
            <w:rPr>
              <w:rFonts w:asciiTheme="majorHAnsi" w:eastAsiaTheme="majorEastAsia" w:hAnsiTheme="majorHAnsi" w:cstheme="majorBidi"/>
              <w:b/>
              <w:bCs/>
              <w:sz w:val="20"/>
              <w:szCs w:val="20"/>
            </w:rPr>
          </w:rPrChange>
        </w:rPr>
        <w:t>PAGE 6-7 (8-9)</w:t>
      </w:r>
    </w:p>
    <w:p w14:paraId="4BA3A76A" w14:textId="77777777" w:rsidR="00543217" w:rsidRPr="004F47F8" w:rsidRDefault="00543217" w:rsidP="352F4D77">
      <w:pPr>
        <w:rPr>
          <w:rFonts w:asciiTheme="majorHAnsi" w:eastAsiaTheme="majorEastAsia" w:hAnsiTheme="majorHAnsi" w:cstheme="majorBidi"/>
          <w:sz w:val="20"/>
          <w:szCs w:val="20"/>
          <w:rPrChange w:id="502" w:author="Mara L. Isaacs" w:date="2017-12-28T21:46:00Z">
            <w:rPr>
              <w:rFonts w:asciiTheme="majorHAnsi" w:eastAsiaTheme="majorEastAsia" w:hAnsiTheme="majorHAnsi" w:cstheme="majorBidi"/>
              <w:sz w:val="20"/>
              <w:szCs w:val="20"/>
            </w:rPr>
          </w:rPrChange>
        </w:rPr>
      </w:pPr>
    </w:p>
    <w:p w14:paraId="7F26D1DF" w14:textId="77777777" w:rsidR="00543217" w:rsidRPr="004F47F8" w:rsidRDefault="00543217" w:rsidP="352F4D77">
      <w:pPr>
        <w:rPr>
          <w:rFonts w:asciiTheme="majorHAnsi" w:eastAsiaTheme="majorEastAsia" w:hAnsiTheme="majorHAnsi" w:cstheme="majorBidi"/>
          <w:sz w:val="20"/>
          <w:szCs w:val="20"/>
          <w:rPrChange w:id="503" w:author="Mara L. Isaacs" w:date="2017-12-28T21:46:00Z">
            <w:rPr>
              <w:rFonts w:asciiTheme="majorHAnsi" w:eastAsiaTheme="majorEastAsia" w:hAnsiTheme="majorHAnsi" w:cstheme="majorBidi"/>
              <w:sz w:val="20"/>
              <w:szCs w:val="20"/>
            </w:rPr>
          </w:rPrChange>
        </w:rPr>
      </w:pPr>
    </w:p>
    <w:p w14:paraId="089F1501" w14:textId="77777777" w:rsidR="00E3773A" w:rsidRPr="004F47F8" w:rsidRDefault="352F4D77" w:rsidP="352F4D77">
      <w:pPr>
        <w:rPr>
          <w:rFonts w:asciiTheme="majorHAnsi" w:eastAsiaTheme="majorEastAsia" w:hAnsiTheme="majorHAnsi" w:cstheme="majorBidi"/>
          <w:sz w:val="20"/>
          <w:szCs w:val="20"/>
          <w:rPrChange w:id="504"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505" w:author="Mara L. Isaacs" w:date="2017-12-28T21:46:00Z">
            <w:rPr>
              <w:rFonts w:asciiTheme="majorHAnsi" w:eastAsiaTheme="majorEastAsia" w:hAnsiTheme="majorHAnsi" w:cstheme="majorBidi"/>
              <w:sz w:val="20"/>
              <w:szCs w:val="20"/>
            </w:rPr>
          </w:rPrChange>
        </w:rPr>
        <w:t>THE CIVILIANS</w:t>
      </w:r>
    </w:p>
    <w:p w14:paraId="7A19CD67" w14:textId="77777777" w:rsidR="00761BDA" w:rsidRPr="004F47F8" w:rsidRDefault="00761BDA" w:rsidP="352F4D77">
      <w:pPr>
        <w:rPr>
          <w:rFonts w:asciiTheme="majorHAnsi" w:eastAsiaTheme="majorEastAsia" w:hAnsiTheme="majorHAnsi" w:cstheme="majorBidi"/>
          <w:sz w:val="20"/>
          <w:szCs w:val="20"/>
          <w:rPrChange w:id="506" w:author="Mara L. Isaacs" w:date="2017-12-28T21:46:00Z">
            <w:rPr>
              <w:rFonts w:asciiTheme="majorHAnsi" w:eastAsiaTheme="majorEastAsia" w:hAnsiTheme="majorHAnsi" w:cstheme="majorBidi"/>
              <w:sz w:val="20"/>
              <w:szCs w:val="20"/>
            </w:rPr>
          </w:rPrChange>
        </w:rPr>
      </w:pPr>
    </w:p>
    <w:p w14:paraId="59F57358" w14:textId="47C924E7" w:rsidR="00E3773A" w:rsidRPr="004F47F8" w:rsidRDefault="352F4D77" w:rsidP="352F4D77">
      <w:pPr>
        <w:rPr>
          <w:rFonts w:asciiTheme="majorHAnsi" w:eastAsiaTheme="majorEastAsia" w:hAnsiTheme="majorHAnsi" w:cstheme="majorBidi"/>
          <w:sz w:val="20"/>
          <w:szCs w:val="20"/>
          <w:rPrChange w:id="507"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508" w:author="Mara L. Isaacs" w:date="2017-12-28T21:46:00Z">
            <w:rPr>
              <w:rFonts w:asciiTheme="majorHAnsi" w:eastAsiaTheme="majorEastAsia" w:hAnsiTheme="majorHAnsi" w:cstheme="majorBidi"/>
              <w:sz w:val="20"/>
              <w:szCs w:val="20"/>
            </w:rPr>
          </w:rPrChange>
        </w:rPr>
        <w:t xml:space="preserve">Since its founding by Steve </w:t>
      </w:r>
      <w:proofErr w:type="spellStart"/>
      <w:r w:rsidRPr="004F47F8">
        <w:rPr>
          <w:rFonts w:asciiTheme="majorHAnsi" w:eastAsiaTheme="majorEastAsia" w:hAnsiTheme="majorHAnsi" w:cstheme="majorBidi"/>
          <w:sz w:val="20"/>
          <w:szCs w:val="20"/>
          <w:rPrChange w:id="509" w:author="Mara L. Isaacs" w:date="2017-12-28T21:46:00Z">
            <w:rPr>
              <w:rFonts w:asciiTheme="majorHAnsi" w:eastAsiaTheme="majorEastAsia" w:hAnsiTheme="majorHAnsi" w:cstheme="majorBidi"/>
              <w:sz w:val="20"/>
              <w:szCs w:val="20"/>
            </w:rPr>
          </w:rPrChange>
        </w:rPr>
        <w:t>Cosson</w:t>
      </w:r>
      <w:proofErr w:type="spellEnd"/>
      <w:r w:rsidRPr="004F47F8">
        <w:rPr>
          <w:rFonts w:asciiTheme="majorHAnsi" w:eastAsiaTheme="majorEastAsia" w:hAnsiTheme="majorHAnsi" w:cstheme="majorBidi"/>
          <w:sz w:val="20"/>
          <w:szCs w:val="20"/>
          <w:rPrChange w:id="510" w:author="Mara L. Isaacs" w:date="2017-12-28T21:46:00Z">
            <w:rPr>
              <w:rFonts w:asciiTheme="majorHAnsi" w:eastAsiaTheme="majorEastAsia" w:hAnsiTheme="majorHAnsi" w:cstheme="majorBidi"/>
              <w:sz w:val="20"/>
              <w:szCs w:val="20"/>
            </w:rPr>
          </w:rPrChange>
        </w:rPr>
        <w:t xml:space="preserve"> and a company of Associate Artists in 2001, The Civilians has achieved prominence as the premier investigative theater company in the country, having made numerous critically-acclaimed works derived from creative field research. With methods ranging from company-devised to playwright driven, The Civilians work shares a common purpose to dynamically engage vital social, cultural and political questions. Recent works include Anne Washburn’s </w:t>
      </w:r>
      <w:r w:rsidRPr="004F47F8">
        <w:rPr>
          <w:rFonts w:asciiTheme="majorHAnsi" w:eastAsiaTheme="majorEastAsia" w:hAnsiTheme="majorHAnsi" w:cstheme="majorBidi"/>
          <w:i/>
          <w:iCs/>
          <w:sz w:val="20"/>
          <w:szCs w:val="20"/>
          <w:rPrChange w:id="511" w:author="Mara L. Isaacs" w:date="2017-12-28T21:46:00Z">
            <w:rPr>
              <w:rFonts w:asciiTheme="majorHAnsi" w:eastAsiaTheme="majorEastAsia" w:hAnsiTheme="majorHAnsi" w:cstheme="majorBidi"/>
              <w:i/>
              <w:iCs/>
              <w:sz w:val="20"/>
              <w:szCs w:val="20"/>
            </w:rPr>
          </w:rPrChange>
        </w:rPr>
        <w:t>Mr. Burns, </w:t>
      </w:r>
      <w:r w:rsidRPr="004F47F8">
        <w:rPr>
          <w:rFonts w:asciiTheme="majorHAnsi" w:eastAsiaTheme="majorEastAsia" w:hAnsiTheme="majorHAnsi" w:cstheme="majorBidi"/>
          <w:sz w:val="20"/>
          <w:szCs w:val="20"/>
          <w:rPrChange w:id="512" w:author="Mara L. Isaacs" w:date="2017-12-28T21:46:00Z">
            <w:rPr>
              <w:rFonts w:asciiTheme="majorHAnsi" w:eastAsiaTheme="majorEastAsia" w:hAnsiTheme="majorHAnsi" w:cstheme="majorBidi"/>
              <w:sz w:val="20"/>
              <w:szCs w:val="20"/>
            </w:rPr>
          </w:rPrChange>
        </w:rPr>
        <w:t>José Rivera’s </w:t>
      </w:r>
      <w:r w:rsidRPr="004F47F8">
        <w:rPr>
          <w:rFonts w:asciiTheme="majorHAnsi" w:eastAsiaTheme="majorEastAsia" w:hAnsiTheme="majorHAnsi" w:cstheme="majorBidi"/>
          <w:i/>
          <w:iCs/>
          <w:sz w:val="20"/>
          <w:szCs w:val="20"/>
          <w:rPrChange w:id="513" w:author="Mara L. Isaacs" w:date="2017-12-28T21:46:00Z">
            <w:rPr>
              <w:rFonts w:asciiTheme="majorHAnsi" w:eastAsiaTheme="majorEastAsia" w:hAnsiTheme="majorHAnsi" w:cstheme="majorBidi"/>
              <w:i/>
              <w:iCs/>
              <w:sz w:val="20"/>
              <w:szCs w:val="20"/>
            </w:rPr>
          </w:rPrChange>
        </w:rPr>
        <w:t>Another Word for Beauty, </w:t>
      </w:r>
      <w:r w:rsidRPr="004F47F8">
        <w:rPr>
          <w:rFonts w:asciiTheme="majorHAnsi" w:eastAsiaTheme="majorEastAsia" w:hAnsiTheme="majorHAnsi" w:cstheme="majorBidi"/>
          <w:sz w:val="20"/>
          <w:szCs w:val="20"/>
          <w:rPrChange w:id="514" w:author="Mara L. Isaacs" w:date="2017-12-28T21:46:00Z">
            <w:rPr>
              <w:rFonts w:asciiTheme="majorHAnsi" w:eastAsiaTheme="majorEastAsia" w:hAnsiTheme="majorHAnsi" w:cstheme="majorBidi"/>
              <w:sz w:val="20"/>
              <w:szCs w:val="20"/>
            </w:rPr>
          </w:rPrChange>
        </w:rPr>
        <w:t>Michael Friedman and Bess Wohl’s </w:t>
      </w:r>
      <w:r w:rsidRPr="004F47F8">
        <w:rPr>
          <w:rFonts w:asciiTheme="majorHAnsi" w:eastAsiaTheme="majorEastAsia" w:hAnsiTheme="majorHAnsi" w:cstheme="majorBidi"/>
          <w:i/>
          <w:iCs/>
          <w:sz w:val="20"/>
          <w:szCs w:val="20"/>
          <w:rPrChange w:id="515" w:author="Mara L. Isaacs" w:date="2017-12-28T21:46:00Z">
            <w:rPr>
              <w:rFonts w:asciiTheme="majorHAnsi" w:eastAsiaTheme="majorEastAsia" w:hAnsiTheme="majorHAnsi" w:cstheme="majorBidi"/>
              <w:i/>
              <w:iCs/>
              <w:sz w:val="20"/>
              <w:szCs w:val="20"/>
            </w:rPr>
          </w:rPrChange>
        </w:rPr>
        <w:t>Pretty Filthy, </w:t>
      </w:r>
      <w:r w:rsidRPr="004F47F8">
        <w:rPr>
          <w:rFonts w:asciiTheme="majorHAnsi" w:eastAsiaTheme="majorEastAsia" w:hAnsiTheme="majorHAnsi" w:cstheme="majorBidi"/>
          <w:sz w:val="20"/>
          <w:szCs w:val="20"/>
          <w:rPrChange w:id="516" w:author="Mara L. Isaacs" w:date="2017-12-28T21:46:00Z">
            <w:rPr>
              <w:rFonts w:asciiTheme="majorHAnsi" w:eastAsiaTheme="majorEastAsia" w:hAnsiTheme="majorHAnsi" w:cstheme="majorBidi"/>
              <w:sz w:val="20"/>
              <w:szCs w:val="20"/>
            </w:rPr>
          </w:rPrChange>
        </w:rPr>
        <w:t xml:space="preserve">among many others. </w:t>
      </w:r>
      <w:del w:id="517" w:author="Mara L. Isaacs" w:date="2017-12-29T04:04:00Z">
        <w:r w:rsidRPr="004F47F8" w:rsidDel="00D929A6">
          <w:rPr>
            <w:rFonts w:asciiTheme="majorHAnsi" w:eastAsiaTheme="majorEastAsia" w:hAnsiTheme="majorHAnsi" w:cstheme="majorBidi"/>
            <w:sz w:val="20"/>
            <w:szCs w:val="20"/>
            <w:rPrChange w:id="518" w:author="Mara L. Isaacs" w:date="2017-12-28T21:46:00Z">
              <w:rPr>
                <w:rFonts w:asciiTheme="majorHAnsi" w:eastAsiaTheme="majorEastAsia" w:hAnsiTheme="majorHAnsi" w:cstheme="majorBidi"/>
                <w:sz w:val="20"/>
                <w:szCs w:val="20"/>
              </w:rPr>
            </w:rPrChange>
          </w:rPr>
          <w:delText>The company works in New York City, nationally and internationally, collaborating with leading Off-Broadway theaters (Public Theater, Playwrights Horizons, BAM among others), regional theaters (Goodman Theater, , festivals and presenters. The company supports an innovative R &amp; D Program of writer commissions; an R &amp; D Group for writers, directors and composers; an investigative cabaret series, podcast series, and more. www.thecivilians.org.</w:delText>
        </w:r>
      </w:del>
    </w:p>
    <w:p w14:paraId="3856E8B6" w14:textId="77777777" w:rsidR="00E3773A" w:rsidRPr="004F47F8" w:rsidRDefault="00E3773A" w:rsidP="352F4D77">
      <w:pPr>
        <w:rPr>
          <w:rFonts w:asciiTheme="majorHAnsi" w:eastAsiaTheme="majorEastAsia" w:hAnsiTheme="majorHAnsi" w:cstheme="majorBidi"/>
          <w:sz w:val="20"/>
          <w:szCs w:val="20"/>
          <w:rPrChange w:id="519" w:author="Mara L. Isaacs" w:date="2017-12-28T21:46:00Z">
            <w:rPr>
              <w:rFonts w:asciiTheme="majorHAnsi" w:eastAsiaTheme="majorEastAsia" w:hAnsiTheme="majorHAnsi" w:cstheme="majorBidi"/>
              <w:sz w:val="20"/>
              <w:szCs w:val="20"/>
            </w:rPr>
          </w:rPrChange>
        </w:rPr>
      </w:pPr>
      <w:r w:rsidRPr="004F47F8">
        <w:rPr>
          <w:rFonts w:asciiTheme="majorHAnsi" w:hAnsiTheme="majorHAnsi"/>
          <w:sz w:val="20"/>
          <w:szCs w:val="20"/>
          <w:rPrChange w:id="520" w:author="Mara L. Isaacs" w:date="2017-12-28T21:46:00Z">
            <w:rPr>
              <w:rFonts w:asciiTheme="majorHAnsi" w:hAnsiTheme="majorHAnsi"/>
              <w:sz w:val="20"/>
              <w:szCs w:val="20"/>
            </w:rPr>
          </w:rPrChange>
        </w:rPr>
        <w:fldChar w:fldCharType="begin"/>
      </w:r>
      <w:r w:rsidRPr="004F47F8">
        <w:rPr>
          <w:rFonts w:asciiTheme="majorHAnsi" w:hAnsiTheme="majorHAnsi" w:cs="Times New Roman"/>
          <w:color w:val="000000"/>
          <w:sz w:val="20"/>
          <w:szCs w:val="20"/>
          <w:rPrChange w:id="521" w:author="Mara L. Isaacs" w:date="2017-12-28T21:46:00Z">
            <w:rPr>
              <w:rFonts w:asciiTheme="majorHAnsi" w:hAnsiTheme="majorHAnsi" w:cs="Times New Roman"/>
              <w:color w:val="000000"/>
              <w:sz w:val="20"/>
              <w:szCs w:val="20"/>
            </w:rPr>
          </w:rPrChange>
        </w:rPr>
        <w:instrText xml:space="preserve"> HYPERLINK "http://www.thecivilians.org/" \t "_blank" </w:instrText>
      </w:r>
      <w:r w:rsidRPr="004F47F8">
        <w:rPr>
          <w:rFonts w:asciiTheme="majorHAnsi" w:hAnsiTheme="majorHAnsi" w:cs="Times New Roman"/>
          <w:color w:val="000000"/>
          <w:sz w:val="20"/>
          <w:szCs w:val="20"/>
          <w:rPrChange w:id="522" w:author="Mara L. Isaacs" w:date="2017-12-28T21:46:00Z">
            <w:rPr>
              <w:rFonts w:asciiTheme="majorHAnsi" w:hAnsiTheme="majorHAnsi" w:cs="Times New Roman"/>
              <w:color w:val="000000"/>
              <w:sz w:val="20"/>
              <w:szCs w:val="20"/>
            </w:rPr>
          </w:rPrChange>
        </w:rPr>
        <w:fldChar w:fldCharType="separate"/>
      </w:r>
      <w:r w:rsidRPr="004F47F8">
        <w:rPr>
          <w:rFonts w:asciiTheme="majorHAnsi" w:hAnsiTheme="majorHAnsi" w:cs="Times New Roman"/>
          <w:color w:val="598FDE"/>
          <w:sz w:val="20"/>
          <w:szCs w:val="20"/>
          <w:u w:val="single"/>
          <w:rPrChange w:id="523" w:author="Mara L. Isaacs" w:date="2017-12-28T21:46:00Z">
            <w:rPr>
              <w:rFonts w:asciiTheme="majorHAnsi" w:hAnsiTheme="majorHAnsi" w:cs="Times New Roman"/>
              <w:color w:val="598FDE"/>
              <w:sz w:val="20"/>
              <w:szCs w:val="20"/>
              <w:u w:val="single"/>
            </w:rPr>
          </w:rPrChange>
        </w:rPr>
        <w:t>www.thecivilians.org</w:t>
      </w:r>
      <w:r w:rsidRPr="004F47F8">
        <w:rPr>
          <w:rFonts w:asciiTheme="majorHAnsi" w:hAnsiTheme="majorHAnsi"/>
          <w:sz w:val="20"/>
          <w:szCs w:val="20"/>
          <w:rPrChange w:id="524" w:author="Mara L. Isaacs" w:date="2017-12-28T21:46:00Z">
            <w:rPr>
              <w:rFonts w:asciiTheme="majorHAnsi" w:hAnsiTheme="majorHAnsi"/>
              <w:sz w:val="20"/>
              <w:szCs w:val="20"/>
            </w:rPr>
          </w:rPrChange>
        </w:rPr>
        <w:fldChar w:fldCharType="end"/>
      </w:r>
    </w:p>
    <w:p w14:paraId="5F0434A1" w14:textId="77777777" w:rsidR="00E31779" w:rsidRPr="004F47F8" w:rsidRDefault="352F4D77" w:rsidP="352F4D77">
      <w:pPr>
        <w:rPr>
          <w:rFonts w:asciiTheme="majorHAnsi" w:eastAsiaTheme="majorEastAsia" w:hAnsiTheme="majorHAnsi" w:cstheme="majorBidi"/>
          <w:sz w:val="20"/>
          <w:szCs w:val="20"/>
          <w:rPrChange w:id="525"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526" w:author="Mara L. Isaacs" w:date="2017-12-28T21:46:00Z">
            <w:rPr>
              <w:rFonts w:asciiTheme="majorHAnsi" w:eastAsiaTheme="majorEastAsia" w:hAnsiTheme="majorHAnsi" w:cstheme="majorBidi"/>
              <w:sz w:val="20"/>
              <w:szCs w:val="20"/>
            </w:rPr>
          </w:rPrChange>
        </w:rPr>
        <w:t> </w:t>
      </w:r>
    </w:p>
    <w:p w14:paraId="568B6D21" w14:textId="77777777" w:rsidR="00676765" w:rsidRPr="004F47F8" w:rsidRDefault="00D929A6" w:rsidP="352F4D77">
      <w:pPr>
        <w:pStyle w:val="text-align-center"/>
        <w:rPr>
          <w:rFonts w:asciiTheme="majorHAnsi" w:eastAsiaTheme="majorEastAsia" w:hAnsiTheme="majorHAnsi" w:cstheme="majorBidi"/>
          <w:rPrChange w:id="527" w:author="Mara L. Isaacs" w:date="2017-12-28T21:46:00Z">
            <w:rPr>
              <w:rFonts w:asciiTheme="majorHAnsi" w:eastAsiaTheme="majorEastAsia" w:hAnsiTheme="majorHAnsi" w:cstheme="majorBidi"/>
            </w:rPr>
          </w:rPrChange>
        </w:rPr>
      </w:pPr>
      <w:r w:rsidRPr="004F47F8">
        <w:rPr>
          <w:rFonts w:asciiTheme="majorHAnsi" w:hAnsiTheme="majorHAnsi"/>
          <w:rPrChange w:id="528" w:author="Mara L. Isaacs" w:date="2017-12-28T21:46:00Z">
            <w:rPr/>
          </w:rPrChange>
        </w:rPr>
        <w:fldChar w:fldCharType="begin"/>
      </w:r>
      <w:r w:rsidRPr="004F47F8">
        <w:rPr>
          <w:rFonts w:asciiTheme="majorHAnsi" w:hAnsiTheme="majorHAnsi"/>
          <w:rPrChange w:id="529" w:author="Mara L. Isaacs" w:date="2017-12-28T21:46:00Z">
            <w:rPr/>
          </w:rPrChange>
        </w:rPr>
        <w:instrText xml:space="preserve"> HYPERLINK "http://www.thecivilians.org" \h </w:instrText>
      </w:r>
      <w:r w:rsidRPr="004F47F8">
        <w:rPr>
          <w:rFonts w:asciiTheme="majorHAnsi" w:hAnsiTheme="majorHAnsi"/>
          <w:rPrChange w:id="530" w:author="Mara L. Isaacs" w:date="2017-12-28T21:46:00Z">
            <w:rPr/>
          </w:rPrChange>
        </w:rPr>
        <w:fldChar w:fldCharType="separate"/>
      </w:r>
      <w:r w:rsidR="352F4D77" w:rsidRPr="004F47F8">
        <w:rPr>
          <w:rStyle w:val="Hyperlink"/>
          <w:rFonts w:asciiTheme="majorHAnsi" w:eastAsiaTheme="majorEastAsia" w:hAnsiTheme="majorHAnsi" w:cstheme="majorBidi"/>
          <w:color w:val="auto"/>
          <w:rPrChange w:id="531" w:author="Mara L. Isaacs" w:date="2017-12-28T21:46:00Z">
            <w:rPr>
              <w:rStyle w:val="Hyperlink"/>
              <w:rFonts w:asciiTheme="majorHAnsi" w:eastAsiaTheme="majorEastAsia" w:hAnsiTheme="majorHAnsi" w:cstheme="majorBidi"/>
              <w:color w:val="auto"/>
            </w:rPr>
          </w:rPrChange>
        </w:rPr>
        <w:t>www.thecivilians.org</w:t>
      </w:r>
      <w:r w:rsidRPr="004F47F8">
        <w:rPr>
          <w:rStyle w:val="Hyperlink"/>
          <w:rFonts w:asciiTheme="majorHAnsi" w:eastAsiaTheme="majorEastAsia" w:hAnsiTheme="majorHAnsi" w:cstheme="majorBidi"/>
          <w:color w:val="auto"/>
          <w:rPrChange w:id="532" w:author="Mara L. Isaacs" w:date="2017-12-28T21:46:00Z">
            <w:rPr>
              <w:rStyle w:val="Hyperlink"/>
              <w:rFonts w:asciiTheme="majorHAnsi" w:eastAsiaTheme="majorEastAsia" w:hAnsiTheme="majorHAnsi" w:cstheme="majorBidi"/>
              <w:color w:val="auto"/>
            </w:rPr>
          </w:rPrChange>
        </w:rPr>
        <w:fldChar w:fldCharType="end"/>
      </w:r>
    </w:p>
    <w:p w14:paraId="2FBBDAA4" w14:textId="6F870308" w:rsidR="00D209F5" w:rsidRPr="004F47F8" w:rsidRDefault="00D209F5" w:rsidP="352F4D77">
      <w:pPr>
        <w:rPr>
          <w:rFonts w:asciiTheme="majorHAnsi" w:eastAsiaTheme="majorEastAsia" w:hAnsiTheme="majorHAnsi" w:cstheme="majorBidi"/>
          <w:sz w:val="20"/>
          <w:szCs w:val="20"/>
          <w:rPrChange w:id="533" w:author="Mara L. Isaacs" w:date="2017-12-28T21:46:00Z">
            <w:rPr>
              <w:rFonts w:asciiTheme="majorHAnsi" w:eastAsiaTheme="majorEastAsia" w:hAnsiTheme="majorHAnsi" w:cstheme="majorBidi"/>
              <w:sz w:val="20"/>
              <w:szCs w:val="20"/>
            </w:rPr>
          </w:rPrChange>
        </w:rPr>
      </w:pPr>
    </w:p>
    <w:p w14:paraId="54BF8D95" w14:textId="67D06175" w:rsidR="00676765" w:rsidRPr="004F47F8" w:rsidRDefault="352F4D77" w:rsidP="352F4D77">
      <w:pPr>
        <w:rPr>
          <w:rFonts w:asciiTheme="majorHAnsi" w:eastAsiaTheme="majorEastAsia" w:hAnsiTheme="majorHAnsi" w:cstheme="majorBidi"/>
          <w:i/>
          <w:iCs/>
          <w:sz w:val="20"/>
          <w:szCs w:val="20"/>
          <w:rPrChange w:id="534" w:author="Mara L. Isaacs" w:date="2017-12-28T21:46:00Z">
            <w:rPr>
              <w:rFonts w:asciiTheme="majorHAnsi" w:eastAsiaTheme="majorEastAsia" w:hAnsiTheme="majorHAnsi" w:cstheme="majorBidi"/>
              <w:i/>
              <w:iCs/>
              <w:sz w:val="20"/>
              <w:szCs w:val="20"/>
            </w:rPr>
          </w:rPrChange>
        </w:rPr>
      </w:pPr>
      <w:r w:rsidRPr="004F47F8">
        <w:rPr>
          <w:rFonts w:asciiTheme="majorHAnsi" w:eastAsiaTheme="majorEastAsia" w:hAnsiTheme="majorHAnsi" w:cstheme="majorBidi"/>
          <w:i/>
          <w:iCs/>
          <w:sz w:val="20"/>
          <w:szCs w:val="20"/>
          <w:rPrChange w:id="535" w:author="Mara L. Isaacs" w:date="2017-12-28T21:46:00Z">
            <w:rPr>
              <w:rFonts w:asciiTheme="majorHAnsi" w:eastAsiaTheme="majorEastAsia" w:hAnsiTheme="majorHAnsi" w:cstheme="majorBidi"/>
              <w:i/>
              <w:iCs/>
              <w:sz w:val="20"/>
              <w:szCs w:val="20"/>
            </w:rPr>
          </w:rPrChange>
        </w:rPr>
        <w:t>THE UNDERTAKING</w:t>
      </w:r>
    </w:p>
    <w:p w14:paraId="4037BD64" w14:textId="77777777" w:rsidR="00DD6B92" w:rsidRPr="004F47F8" w:rsidRDefault="00DD6B92" w:rsidP="352F4D77">
      <w:pPr>
        <w:rPr>
          <w:rFonts w:asciiTheme="majorHAnsi" w:eastAsiaTheme="majorEastAsia" w:hAnsiTheme="majorHAnsi" w:cstheme="majorBidi"/>
          <w:i/>
          <w:iCs/>
          <w:sz w:val="20"/>
          <w:szCs w:val="20"/>
          <w:rPrChange w:id="536" w:author="Mara L. Isaacs" w:date="2017-12-28T21:46:00Z">
            <w:rPr>
              <w:rFonts w:asciiTheme="majorHAnsi" w:eastAsiaTheme="majorEastAsia" w:hAnsiTheme="majorHAnsi" w:cstheme="majorBidi"/>
              <w:i/>
              <w:iCs/>
              <w:sz w:val="20"/>
              <w:szCs w:val="20"/>
            </w:rPr>
          </w:rPrChange>
        </w:rPr>
      </w:pPr>
    </w:p>
    <w:p w14:paraId="5CDCF5D8" w14:textId="77777777" w:rsidR="00FD4E4F" w:rsidRPr="004F47F8" w:rsidRDefault="352F4D77" w:rsidP="352F4D77">
      <w:pPr>
        <w:pStyle w:val="text-align-center"/>
        <w:spacing w:before="0" w:beforeAutospacing="0" w:after="0" w:afterAutospacing="0"/>
        <w:rPr>
          <w:rFonts w:asciiTheme="majorHAnsi" w:eastAsiaTheme="majorEastAsia" w:hAnsiTheme="majorHAnsi" w:cstheme="majorBidi"/>
          <w:rPrChange w:id="537" w:author="Mara L. Isaacs" w:date="2017-12-28T21:46:00Z">
            <w:rPr>
              <w:rFonts w:asciiTheme="majorHAnsi" w:eastAsiaTheme="majorEastAsia" w:hAnsiTheme="majorHAnsi" w:cstheme="majorBidi"/>
            </w:rPr>
          </w:rPrChange>
        </w:rPr>
      </w:pPr>
      <w:r w:rsidRPr="004F47F8">
        <w:rPr>
          <w:rFonts w:asciiTheme="majorHAnsi" w:eastAsiaTheme="majorEastAsia" w:hAnsiTheme="majorHAnsi" w:cstheme="majorBidi"/>
          <w:rPrChange w:id="538" w:author="Mara L. Isaacs" w:date="2017-12-28T21:46:00Z">
            <w:rPr>
              <w:rFonts w:asciiTheme="majorHAnsi" w:eastAsiaTheme="majorEastAsia" w:hAnsiTheme="majorHAnsi" w:cstheme="majorBidi"/>
            </w:rPr>
          </w:rPrChange>
        </w:rPr>
        <w:t xml:space="preserve">Written and Directed by Steve </w:t>
      </w:r>
      <w:proofErr w:type="spellStart"/>
      <w:r w:rsidRPr="004F47F8">
        <w:rPr>
          <w:rFonts w:asciiTheme="majorHAnsi" w:eastAsiaTheme="majorEastAsia" w:hAnsiTheme="majorHAnsi" w:cstheme="majorBidi"/>
          <w:rPrChange w:id="539" w:author="Mara L. Isaacs" w:date="2017-12-28T21:46:00Z">
            <w:rPr>
              <w:rFonts w:asciiTheme="majorHAnsi" w:eastAsiaTheme="majorEastAsia" w:hAnsiTheme="majorHAnsi" w:cstheme="majorBidi"/>
            </w:rPr>
          </w:rPrChange>
        </w:rPr>
        <w:t>Cosson</w:t>
      </w:r>
      <w:proofErr w:type="spellEnd"/>
    </w:p>
    <w:p w14:paraId="5B5944E8" w14:textId="69564585" w:rsidR="00676765" w:rsidRPr="004F47F8" w:rsidRDefault="352F4D77" w:rsidP="352F4D77">
      <w:pPr>
        <w:pStyle w:val="text-align-center"/>
        <w:spacing w:before="0" w:beforeAutospacing="0" w:after="0" w:afterAutospacing="0"/>
        <w:rPr>
          <w:rFonts w:asciiTheme="majorHAnsi" w:eastAsiaTheme="majorEastAsia" w:hAnsiTheme="majorHAnsi" w:cstheme="majorBidi"/>
          <w:rPrChange w:id="540" w:author="Mara L. Isaacs" w:date="2017-12-28T21:46:00Z">
            <w:rPr>
              <w:rFonts w:asciiTheme="majorHAnsi" w:eastAsiaTheme="majorEastAsia" w:hAnsiTheme="majorHAnsi" w:cstheme="majorBidi"/>
            </w:rPr>
          </w:rPrChange>
        </w:rPr>
      </w:pPr>
      <w:r w:rsidRPr="004F47F8">
        <w:rPr>
          <w:rFonts w:asciiTheme="majorHAnsi" w:eastAsiaTheme="majorEastAsia" w:hAnsiTheme="majorHAnsi" w:cstheme="majorBidi"/>
          <w:rPrChange w:id="541" w:author="Mara L. Isaacs" w:date="2017-12-28T21:46:00Z">
            <w:rPr>
              <w:rFonts w:asciiTheme="majorHAnsi" w:eastAsiaTheme="majorEastAsia" w:hAnsiTheme="majorHAnsi" w:cstheme="majorBidi"/>
            </w:rPr>
          </w:rPrChange>
        </w:rPr>
        <w:t>[sub-credit, smaller text] Conceived in collaboration with Jessica Mitrani</w:t>
      </w:r>
    </w:p>
    <w:p w14:paraId="3CA02C4D" w14:textId="77777777" w:rsidR="00DD6B92" w:rsidRPr="004F47F8" w:rsidRDefault="00DD6B92" w:rsidP="352F4D77">
      <w:pPr>
        <w:pStyle w:val="text-align-center"/>
        <w:spacing w:before="0" w:beforeAutospacing="0" w:after="0" w:afterAutospacing="0"/>
        <w:rPr>
          <w:rFonts w:asciiTheme="majorHAnsi" w:eastAsiaTheme="majorEastAsia" w:hAnsiTheme="majorHAnsi" w:cstheme="majorBidi"/>
          <w:rPrChange w:id="542" w:author="Mara L. Isaacs" w:date="2017-12-28T21:46:00Z">
            <w:rPr>
              <w:rFonts w:asciiTheme="majorHAnsi" w:eastAsiaTheme="majorEastAsia" w:hAnsiTheme="majorHAnsi" w:cstheme="majorBidi"/>
            </w:rPr>
          </w:rPrChange>
        </w:rPr>
      </w:pPr>
    </w:p>
    <w:p w14:paraId="0A7F827B" w14:textId="0FCB92DB" w:rsidR="00B53903" w:rsidRPr="004F47F8" w:rsidRDefault="00B53903" w:rsidP="352F4D77">
      <w:pPr>
        <w:rPr>
          <w:rFonts w:asciiTheme="majorHAnsi" w:eastAsiaTheme="majorEastAsia" w:hAnsiTheme="majorHAnsi" w:cstheme="majorBidi"/>
          <w:sz w:val="20"/>
          <w:szCs w:val="20"/>
          <w:rPrChange w:id="543"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shd w:val="clear" w:color="auto" w:fill="FFFFFF"/>
          <w:rPrChange w:id="544" w:author="Mara L. Isaacs" w:date="2017-12-28T21:46:00Z">
            <w:rPr>
              <w:rFonts w:asciiTheme="majorHAnsi" w:eastAsiaTheme="majorEastAsia" w:hAnsiTheme="majorHAnsi" w:cstheme="majorBidi"/>
              <w:sz w:val="20"/>
              <w:szCs w:val="20"/>
              <w:shd w:val="clear" w:color="auto" w:fill="FFFFFF"/>
            </w:rPr>
          </w:rPrChange>
        </w:rPr>
        <w:t>Whatever the path of our lives may be, we all know that somehow, at some time, it ends. The finitude of life and the mystery of what happens after death lie at </w:t>
      </w:r>
      <w:r w:rsidRPr="004F47F8">
        <w:rPr>
          <w:rFonts w:asciiTheme="majorHAnsi" w:eastAsiaTheme="majorEastAsia" w:hAnsiTheme="majorHAnsi" w:cstheme="majorBidi"/>
          <w:sz w:val="20"/>
          <w:szCs w:val="20"/>
          <w:rPrChange w:id="545" w:author="Mara L. Isaacs" w:date="2017-12-28T21:46:00Z">
            <w:rPr>
              <w:rFonts w:asciiTheme="majorHAnsi" w:eastAsiaTheme="majorEastAsia" w:hAnsiTheme="majorHAnsi" w:cstheme="majorBidi"/>
              <w:sz w:val="20"/>
              <w:szCs w:val="20"/>
            </w:rPr>
          </w:rPrChange>
        </w:rPr>
        <w:t>the </w:t>
      </w:r>
      <w:r w:rsidRPr="004F47F8">
        <w:rPr>
          <w:rFonts w:asciiTheme="majorHAnsi" w:eastAsiaTheme="majorEastAsia" w:hAnsiTheme="majorHAnsi" w:cstheme="majorBidi"/>
          <w:sz w:val="20"/>
          <w:szCs w:val="20"/>
          <w:shd w:val="clear" w:color="auto" w:fill="FFFFFF"/>
          <w:rPrChange w:id="546" w:author="Mara L. Isaacs" w:date="2017-12-28T21:46:00Z">
            <w:rPr>
              <w:rFonts w:asciiTheme="majorHAnsi" w:eastAsiaTheme="majorEastAsia" w:hAnsiTheme="majorHAnsi" w:cstheme="majorBidi"/>
              <w:sz w:val="20"/>
              <w:szCs w:val="20"/>
              <w:shd w:val="clear" w:color="auto" w:fill="FFFFFF"/>
            </w:rPr>
          </w:rPrChange>
        </w:rPr>
        <w:t xml:space="preserve">heart of the great archetypal stories--the hero’s journey to the world of the dead and their eventual return with a transformed understanding of life. In </w:t>
      </w:r>
      <w:proofErr w:type="gramStart"/>
      <w:r w:rsidRPr="004F47F8">
        <w:rPr>
          <w:rFonts w:asciiTheme="majorHAnsi" w:eastAsiaTheme="majorEastAsia" w:hAnsiTheme="majorHAnsi" w:cstheme="majorBidi"/>
          <w:i/>
          <w:iCs/>
          <w:sz w:val="20"/>
          <w:szCs w:val="20"/>
          <w:shd w:val="clear" w:color="auto" w:fill="FFFFFF"/>
          <w:rPrChange w:id="547" w:author="Mara L. Isaacs" w:date="2017-12-28T21:46:00Z">
            <w:rPr>
              <w:rFonts w:asciiTheme="majorHAnsi" w:eastAsiaTheme="majorEastAsia" w:hAnsiTheme="majorHAnsi" w:cstheme="majorBidi"/>
              <w:i/>
              <w:iCs/>
              <w:sz w:val="20"/>
              <w:szCs w:val="20"/>
              <w:shd w:val="clear" w:color="auto" w:fill="FFFFFF"/>
            </w:rPr>
          </w:rPrChange>
        </w:rPr>
        <w:t>The</w:t>
      </w:r>
      <w:proofErr w:type="gramEnd"/>
      <w:r w:rsidRPr="004F47F8">
        <w:rPr>
          <w:rFonts w:asciiTheme="majorHAnsi" w:eastAsiaTheme="majorEastAsia" w:hAnsiTheme="majorHAnsi" w:cstheme="majorBidi"/>
          <w:i/>
          <w:iCs/>
          <w:sz w:val="20"/>
          <w:szCs w:val="20"/>
          <w:shd w:val="clear" w:color="auto" w:fill="FFFFFF"/>
          <w:rPrChange w:id="548" w:author="Mara L. Isaacs" w:date="2017-12-28T21:46:00Z">
            <w:rPr>
              <w:rFonts w:asciiTheme="majorHAnsi" w:eastAsiaTheme="majorEastAsia" w:hAnsiTheme="majorHAnsi" w:cstheme="majorBidi"/>
              <w:i/>
              <w:iCs/>
              <w:sz w:val="20"/>
              <w:szCs w:val="20"/>
              <w:shd w:val="clear" w:color="auto" w:fill="FFFFFF"/>
            </w:rPr>
          </w:rPrChange>
        </w:rPr>
        <w:t xml:space="preserve"> Undertaking</w:t>
      </w:r>
      <w:r w:rsidRPr="004F47F8">
        <w:rPr>
          <w:rFonts w:asciiTheme="majorHAnsi" w:eastAsiaTheme="majorEastAsia" w:hAnsiTheme="majorHAnsi" w:cstheme="majorBidi"/>
          <w:sz w:val="20"/>
          <w:szCs w:val="20"/>
          <w:shd w:val="clear" w:color="auto" w:fill="FFFFFF"/>
          <w:rPrChange w:id="549" w:author="Mara L. Isaacs" w:date="2017-12-28T21:46:00Z">
            <w:rPr>
              <w:rFonts w:asciiTheme="majorHAnsi" w:eastAsiaTheme="majorEastAsia" w:hAnsiTheme="majorHAnsi" w:cstheme="majorBidi"/>
              <w:sz w:val="20"/>
              <w:szCs w:val="20"/>
              <w:shd w:val="clear" w:color="auto" w:fill="FFFFFF"/>
            </w:rPr>
          </w:rPrChange>
        </w:rPr>
        <w:t>, </w:t>
      </w:r>
      <w:r w:rsidRPr="004F47F8">
        <w:rPr>
          <w:rFonts w:asciiTheme="majorHAnsi" w:eastAsiaTheme="majorEastAsia" w:hAnsiTheme="majorHAnsi" w:cstheme="majorBidi"/>
          <w:sz w:val="20"/>
          <w:szCs w:val="20"/>
          <w:rPrChange w:id="550" w:author="Mara L. Isaacs" w:date="2017-12-28T21:46:00Z">
            <w:rPr>
              <w:rFonts w:asciiTheme="majorHAnsi" w:eastAsiaTheme="majorEastAsia" w:hAnsiTheme="majorHAnsi" w:cstheme="majorBidi"/>
              <w:sz w:val="20"/>
              <w:szCs w:val="20"/>
            </w:rPr>
          </w:rPrChange>
        </w:rPr>
        <w:t>a</w:t>
      </w:r>
      <w:r w:rsidRPr="004F47F8">
        <w:rPr>
          <w:rFonts w:asciiTheme="majorHAnsi" w:eastAsiaTheme="majorEastAsia" w:hAnsiTheme="majorHAnsi" w:cstheme="majorBidi"/>
          <w:sz w:val="20"/>
          <w:szCs w:val="20"/>
          <w:shd w:val="clear" w:color="auto" w:fill="FFFFFF"/>
          <w:rPrChange w:id="551" w:author="Mara L. Isaacs" w:date="2017-12-28T21:46:00Z">
            <w:rPr>
              <w:rFonts w:asciiTheme="majorHAnsi" w:eastAsiaTheme="majorEastAsia" w:hAnsiTheme="majorHAnsi" w:cstheme="majorBidi"/>
              <w:sz w:val="20"/>
              <w:szCs w:val="20"/>
              <w:shd w:val="clear" w:color="auto" w:fill="FFFFFF"/>
            </w:rPr>
          </w:rPrChange>
        </w:rPr>
        <w:t> </w:t>
      </w:r>
      <w:r w:rsidRPr="004F47F8">
        <w:rPr>
          <w:rFonts w:asciiTheme="majorHAnsi" w:eastAsiaTheme="majorEastAsia" w:hAnsiTheme="majorHAnsi" w:cstheme="majorBidi"/>
          <w:sz w:val="20"/>
          <w:szCs w:val="20"/>
          <w:rPrChange w:id="552" w:author="Mara L. Isaacs" w:date="2017-12-28T21:46:00Z">
            <w:rPr>
              <w:rFonts w:asciiTheme="majorHAnsi" w:eastAsiaTheme="majorEastAsia" w:hAnsiTheme="majorHAnsi" w:cstheme="majorBidi"/>
              <w:sz w:val="20"/>
              <w:szCs w:val="20"/>
            </w:rPr>
          </w:rPrChange>
        </w:rPr>
        <w:t>single interview evolves into an unexpectedly personal dialogue as </w:t>
      </w:r>
      <w:r w:rsidRPr="004F47F8">
        <w:rPr>
          <w:rFonts w:asciiTheme="majorHAnsi" w:eastAsiaTheme="majorEastAsia" w:hAnsiTheme="majorHAnsi" w:cstheme="majorBidi"/>
          <w:sz w:val="20"/>
          <w:szCs w:val="20"/>
          <w:shd w:val="clear" w:color="auto" w:fill="FFFFFF"/>
          <w:rPrChange w:id="553" w:author="Mara L. Isaacs" w:date="2017-12-28T21:46:00Z">
            <w:rPr>
              <w:rFonts w:asciiTheme="majorHAnsi" w:eastAsiaTheme="majorEastAsia" w:hAnsiTheme="majorHAnsi" w:cstheme="majorBidi"/>
              <w:sz w:val="20"/>
              <w:szCs w:val="20"/>
              <w:shd w:val="clear" w:color="auto" w:fill="FFFFFF"/>
            </w:rPr>
          </w:rPrChange>
        </w:rPr>
        <w:t>two actors embark on their own playful and idiosyncratic trip to the other side. </w:t>
      </w:r>
      <w:r w:rsidRPr="004F47F8">
        <w:rPr>
          <w:rFonts w:asciiTheme="majorHAnsi" w:eastAsiaTheme="majorEastAsia" w:hAnsiTheme="majorHAnsi" w:cstheme="majorBidi"/>
          <w:sz w:val="20"/>
          <w:szCs w:val="20"/>
          <w:rPrChange w:id="554" w:author="Mara L. Isaacs" w:date="2017-12-28T21:46:00Z">
            <w:rPr>
              <w:rFonts w:asciiTheme="majorHAnsi" w:eastAsiaTheme="majorEastAsia" w:hAnsiTheme="majorHAnsi" w:cstheme="majorBidi"/>
              <w:sz w:val="20"/>
              <w:szCs w:val="20"/>
            </w:rPr>
          </w:rPrChange>
        </w:rPr>
        <w:t>The </w:t>
      </w:r>
      <w:r w:rsidRPr="004F47F8">
        <w:rPr>
          <w:rFonts w:asciiTheme="majorHAnsi" w:eastAsiaTheme="majorEastAsia" w:hAnsiTheme="majorHAnsi" w:cstheme="majorBidi"/>
          <w:sz w:val="20"/>
          <w:szCs w:val="20"/>
          <w:shd w:val="clear" w:color="auto" w:fill="FFFFFF"/>
          <w:rPrChange w:id="555" w:author="Mara L. Isaacs" w:date="2017-12-28T21:46:00Z">
            <w:rPr>
              <w:rFonts w:asciiTheme="majorHAnsi" w:eastAsiaTheme="majorEastAsia" w:hAnsiTheme="majorHAnsi" w:cstheme="majorBidi"/>
              <w:sz w:val="20"/>
              <w:szCs w:val="20"/>
              <w:shd w:val="clear" w:color="auto" w:fill="FFFFFF"/>
            </w:rPr>
          </w:rPrChange>
        </w:rPr>
        <w:t xml:space="preserve">mercurial actors also play multiple characters drawn from the project’s investigation--a near death experiencer, a prominent philosopher, and a cancer patient on a psilocybin trip among others. Along the way they find humor, terror, and a surprising test of friendship. Made from interviews and recorded conversations, </w:t>
      </w:r>
      <w:r w:rsidRPr="004F47F8">
        <w:rPr>
          <w:rFonts w:asciiTheme="majorHAnsi" w:eastAsiaTheme="majorEastAsia" w:hAnsiTheme="majorHAnsi" w:cstheme="majorBidi"/>
          <w:i/>
          <w:iCs/>
          <w:sz w:val="20"/>
          <w:szCs w:val="20"/>
          <w:shd w:val="clear" w:color="auto" w:fill="FFFFFF"/>
          <w:rPrChange w:id="556" w:author="Mara L. Isaacs" w:date="2017-12-28T21:46:00Z">
            <w:rPr>
              <w:rFonts w:asciiTheme="majorHAnsi" w:eastAsiaTheme="majorEastAsia" w:hAnsiTheme="majorHAnsi" w:cstheme="majorBidi"/>
              <w:i/>
              <w:iCs/>
              <w:sz w:val="20"/>
              <w:szCs w:val="20"/>
              <w:shd w:val="clear" w:color="auto" w:fill="FFFFFF"/>
            </w:rPr>
          </w:rPrChange>
        </w:rPr>
        <w:t xml:space="preserve">The Undertaking </w:t>
      </w:r>
      <w:r w:rsidRPr="004F47F8">
        <w:rPr>
          <w:rFonts w:asciiTheme="majorHAnsi" w:eastAsiaTheme="majorEastAsia" w:hAnsiTheme="majorHAnsi" w:cstheme="majorBidi"/>
          <w:sz w:val="20"/>
          <w:szCs w:val="20"/>
          <w:shd w:val="clear" w:color="auto" w:fill="FFFFFF"/>
          <w:rPrChange w:id="557" w:author="Mara L. Isaacs" w:date="2017-12-28T21:46:00Z">
            <w:rPr>
              <w:rFonts w:asciiTheme="majorHAnsi" w:eastAsiaTheme="majorEastAsia" w:hAnsiTheme="majorHAnsi" w:cstheme="majorBidi"/>
              <w:sz w:val="20"/>
              <w:szCs w:val="20"/>
              <w:shd w:val="clear" w:color="auto" w:fill="FFFFFF"/>
            </w:rPr>
          </w:rPrChange>
        </w:rPr>
        <w:t>takes The Civilians signature form of investigative theater and propels it into the company’s most personal work. </w:t>
      </w:r>
    </w:p>
    <w:p w14:paraId="7F057DC5" w14:textId="2D5755B3" w:rsidR="009971BC" w:rsidRPr="004F47F8" w:rsidRDefault="009971BC" w:rsidP="352F4D77">
      <w:pPr>
        <w:rPr>
          <w:rFonts w:asciiTheme="majorHAnsi" w:eastAsiaTheme="majorEastAsia" w:hAnsiTheme="majorHAnsi" w:cstheme="majorBidi"/>
          <w:sz w:val="20"/>
          <w:szCs w:val="20"/>
          <w:rPrChange w:id="558" w:author="Mara L. Isaacs" w:date="2017-12-28T21:46:00Z">
            <w:rPr>
              <w:rFonts w:asciiTheme="majorHAnsi" w:eastAsiaTheme="majorEastAsia" w:hAnsiTheme="majorHAnsi" w:cstheme="majorBidi"/>
              <w:sz w:val="20"/>
              <w:szCs w:val="20"/>
            </w:rPr>
          </w:rPrChange>
        </w:rPr>
      </w:pPr>
    </w:p>
    <w:p w14:paraId="4587B23B" w14:textId="3D2EF03B" w:rsidR="00AF38A9" w:rsidRPr="004F47F8" w:rsidRDefault="352F4D77" w:rsidP="352F4D77">
      <w:pPr>
        <w:spacing w:before="100" w:beforeAutospacing="1" w:after="100" w:afterAutospacing="1" w:line="216" w:lineRule="atLeast"/>
        <w:rPr>
          <w:rFonts w:asciiTheme="majorHAnsi" w:eastAsiaTheme="majorEastAsia" w:hAnsiTheme="majorHAnsi" w:cstheme="majorBidi"/>
          <w:sz w:val="20"/>
          <w:szCs w:val="20"/>
          <w:rPrChange w:id="559"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b/>
          <w:bCs/>
          <w:i/>
          <w:iCs/>
          <w:caps/>
          <w:sz w:val="20"/>
          <w:szCs w:val="20"/>
          <w:rPrChange w:id="560" w:author="Mara L. Isaacs" w:date="2017-12-28T21:46:00Z">
            <w:rPr>
              <w:rFonts w:asciiTheme="majorHAnsi" w:eastAsiaTheme="majorEastAsia" w:hAnsiTheme="majorHAnsi" w:cstheme="majorBidi"/>
              <w:b/>
              <w:bCs/>
              <w:i/>
              <w:iCs/>
              <w:caps/>
              <w:sz w:val="20"/>
              <w:szCs w:val="20"/>
            </w:rPr>
          </w:rPrChange>
        </w:rPr>
        <w:t>"STUNNING... THIS INVESTIGATION OF DEATH BRINGS US SUCH NEW RESPECT FOR LIFE."</w:t>
      </w:r>
      <w:r w:rsidRPr="004F47F8">
        <w:rPr>
          <w:rFonts w:asciiTheme="majorHAnsi" w:eastAsiaTheme="majorEastAsia" w:hAnsiTheme="majorHAnsi" w:cstheme="majorBidi"/>
          <w:i/>
          <w:iCs/>
          <w:sz w:val="20"/>
          <w:szCs w:val="20"/>
          <w:rPrChange w:id="561" w:author="Mara L. Isaacs" w:date="2017-12-28T21:46:00Z">
            <w:rPr>
              <w:rFonts w:asciiTheme="majorHAnsi" w:eastAsiaTheme="majorEastAsia" w:hAnsiTheme="majorHAnsi" w:cstheme="majorBidi"/>
              <w:i/>
              <w:iCs/>
              <w:sz w:val="20"/>
              <w:szCs w:val="20"/>
            </w:rPr>
          </w:rPrChange>
        </w:rPr>
        <w:t>- Theatre is Easy</w:t>
      </w:r>
      <w:r w:rsidRPr="004F47F8">
        <w:rPr>
          <w:rFonts w:asciiTheme="majorHAnsi" w:eastAsiaTheme="majorEastAsia" w:hAnsiTheme="majorHAnsi" w:cstheme="majorBidi"/>
          <w:sz w:val="20"/>
          <w:szCs w:val="20"/>
          <w:rPrChange w:id="562" w:author="Mara L. Isaacs" w:date="2017-12-28T21:46:00Z">
            <w:rPr>
              <w:rFonts w:asciiTheme="majorHAnsi" w:eastAsiaTheme="majorEastAsia" w:hAnsiTheme="majorHAnsi" w:cstheme="majorBidi"/>
              <w:sz w:val="20"/>
              <w:szCs w:val="20"/>
            </w:rPr>
          </w:rPrChange>
        </w:rPr>
        <w:t>, Best Bet</w:t>
      </w:r>
      <w:r w:rsidR="009971BC" w:rsidRPr="004F47F8">
        <w:rPr>
          <w:rFonts w:asciiTheme="majorHAnsi" w:hAnsiTheme="majorHAnsi"/>
          <w:sz w:val="20"/>
          <w:szCs w:val="20"/>
          <w:rPrChange w:id="563" w:author="Mara L. Isaacs" w:date="2017-12-28T21:46:00Z">
            <w:rPr>
              <w:rFonts w:asciiTheme="majorHAnsi" w:hAnsiTheme="majorHAnsi"/>
              <w:sz w:val="20"/>
              <w:szCs w:val="20"/>
            </w:rPr>
          </w:rPrChange>
        </w:rPr>
        <w:br/>
      </w:r>
      <w:r w:rsidR="009971BC" w:rsidRPr="004F47F8">
        <w:rPr>
          <w:rFonts w:asciiTheme="majorHAnsi" w:hAnsiTheme="majorHAnsi"/>
          <w:sz w:val="20"/>
          <w:szCs w:val="20"/>
          <w:rPrChange w:id="564" w:author="Mara L. Isaacs" w:date="2017-12-28T21:46:00Z">
            <w:rPr>
              <w:rFonts w:asciiTheme="majorHAnsi" w:hAnsiTheme="majorHAnsi"/>
              <w:sz w:val="20"/>
              <w:szCs w:val="20"/>
            </w:rPr>
          </w:rPrChange>
        </w:rPr>
        <w:br/>
      </w:r>
      <w:r w:rsidRPr="004F47F8">
        <w:rPr>
          <w:rStyle w:val="Strong"/>
          <w:rFonts w:asciiTheme="majorHAnsi" w:eastAsiaTheme="majorEastAsia" w:hAnsiTheme="majorHAnsi" w:cstheme="majorBidi"/>
          <w:sz w:val="20"/>
          <w:szCs w:val="20"/>
          <w:rPrChange w:id="565" w:author="Mara L. Isaacs" w:date="2017-12-28T21:46:00Z">
            <w:rPr>
              <w:rStyle w:val="Strong"/>
              <w:rFonts w:asciiTheme="majorHAnsi" w:eastAsiaTheme="majorEastAsia" w:hAnsiTheme="majorHAnsi" w:cstheme="majorBidi"/>
              <w:sz w:val="20"/>
              <w:szCs w:val="20"/>
            </w:rPr>
          </w:rPrChange>
        </w:rPr>
        <w:t>"Thought provoking"</w:t>
      </w:r>
      <w:r w:rsidRPr="004F47F8">
        <w:rPr>
          <w:rFonts w:asciiTheme="majorHAnsi" w:eastAsiaTheme="majorEastAsia" w:hAnsiTheme="majorHAnsi" w:cstheme="majorBidi"/>
          <w:b/>
          <w:bCs/>
          <w:sz w:val="20"/>
          <w:szCs w:val="20"/>
          <w:rPrChange w:id="566" w:author="Mara L. Isaacs" w:date="2017-12-28T21:46:00Z">
            <w:rPr>
              <w:rFonts w:asciiTheme="majorHAnsi" w:eastAsiaTheme="majorEastAsia" w:hAnsiTheme="majorHAnsi" w:cstheme="majorBidi"/>
              <w:b/>
              <w:bCs/>
              <w:sz w:val="20"/>
              <w:szCs w:val="20"/>
            </w:rPr>
          </w:rPrChange>
        </w:rPr>
        <w:t xml:space="preserve"> and </w:t>
      </w:r>
      <w:r w:rsidRPr="004F47F8">
        <w:rPr>
          <w:rStyle w:val="Strong"/>
          <w:rFonts w:asciiTheme="majorHAnsi" w:eastAsiaTheme="majorEastAsia" w:hAnsiTheme="majorHAnsi" w:cstheme="majorBidi"/>
          <w:sz w:val="20"/>
          <w:szCs w:val="20"/>
          <w:rPrChange w:id="567" w:author="Mara L. Isaacs" w:date="2017-12-28T21:46:00Z">
            <w:rPr>
              <w:rStyle w:val="Strong"/>
              <w:rFonts w:asciiTheme="majorHAnsi" w:eastAsiaTheme="majorEastAsia" w:hAnsiTheme="majorHAnsi" w:cstheme="majorBidi"/>
              <w:sz w:val="20"/>
              <w:szCs w:val="20"/>
            </w:rPr>
          </w:rPrChange>
        </w:rPr>
        <w:t>"morbidly funny"</w:t>
      </w:r>
      <w:r w:rsidR="009971BC" w:rsidRPr="004F47F8">
        <w:rPr>
          <w:rFonts w:asciiTheme="majorHAnsi" w:hAnsiTheme="majorHAnsi"/>
          <w:sz w:val="20"/>
          <w:szCs w:val="20"/>
          <w:rPrChange w:id="568" w:author="Mara L. Isaacs" w:date="2017-12-28T21:46:00Z">
            <w:rPr>
              <w:rFonts w:asciiTheme="majorHAnsi" w:hAnsiTheme="majorHAnsi"/>
              <w:sz w:val="20"/>
              <w:szCs w:val="20"/>
            </w:rPr>
          </w:rPrChange>
        </w:rPr>
        <w:br/>
      </w:r>
      <w:r w:rsidRPr="004F47F8">
        <w:rPr>
          <w:rStyle w:val="Strong"/>
          <w:rFonts w:asciiTheme="majorHAnsi" w:eastAsiaTheme="majorEastAsia" w:hAnsiTheme="majorHAnsi" w:cstheme="majorBidi"/>
          <w:sz w:val="20"/>
          <w:szCs w:val="20"/>
          <w:rPrChange w:id="569" w:author="Mara L. Isaacs" w:date="2017-12-28T21:46:00Z">
            <w:rPr>
              <w:rStyle w:val="Strong"/>
              <w:rFonts w:asciiTheme="majorHAnsi" w:eastAsiaTheme="majorEastAsia" w:hAnsiTheme="majorHAnsi" w:cstheme="majorBidi"/>
              <w:sz w:val="20"/>
              <w:szCs w:val="20"/>
            </w:rPr>
          </w:rPrChange>
        </w:rPr>
        <w:t>--</w:t>
      </w:r>
      <w:r w:rsidRPr="004F47F8">
        <w:rPr>
          <w:rStyle w:val="Emphasis"/>
          <w:rFonts w:asciiTheme="majorHAnsi" w:eastAsiaTheme="majorEastAsia" w:hAnsiTheme="majorHAnsi" w:cstheme="majorBidi"/>
          <w:b/>
          <w:bCs/>
          <w:sz w:val="20"/>
          <w:szCs w:val="20"/>
          <w:rPrChange w:id="570" w:author="Mara L. Isaacs" w:date="2017-12-28T21:46:00Z">
            <w:rPr>
              <w:rStyle w:val="Emphasis"/>
              <w:rFonts w:asciiTheme="majorHAnsi" w:eastAsiaTheme="majorEastAsia" w:hAnsiTheme="majorHAnsi" w:cstheme="majorBidi"/>
              <w:b/>
              <w:bCs/>
              <w:sz w:val="20"/>
              <w:szCs w:val="20"/>
            </w:rPr>
          </w:rPrChange>
        </w:rPr>
        <w:t xml:space="preserve"> The New York Times </w:t>
      </w:r>
      <w:r w:rsidRPr="004F47F8">
        <w:rPr>
          <w:rStyle w:val="Emphasis"/>
          <w:rFonts w:asciiTheme="majorHAnsi" w:eastAsiaTheme="majorEastAsia" w:hAnsiTheme="majorHAnsi" w:cstheme="majorBidi"/>
          <w:b/>
          <w:bCs/>
          <w:i w:val="0"/>
          <w:iCs w:val="0"/>
          <w:sz w:val="20"/>
          <w:szCs w:val="20"/>
          <w:rPrChange w:id="571" w:author="Mara L. Isaacs" w:date="2017-12-28T21:46:00Z">
            <w:rPr>
              <w:rStyle w:val="Emphasis"/>
              <w:rFonts w:asciiTheme="majorHAnsi" w:eastAsiaTheme="majorEastAsia" w:hAnsiTheme="majorHAnsi" w:cstheme="majorBidi"/>
              <w:b/>
              <w:bCs/>
              <w:i w:val="0"/>
              <w:iCs w:val="0"/>
              <w:sz w:val="20"/>
              <w:szCs w:val="20"/>
            </w:rPr>
          </w:rPrChange>
        </w:rPr>
        <w:t>Critic’s Pick</w:t>
      </w:r>
      <w:r w:rsidR="009971BC" w:rsidRPr="004F47F8">
        <w:rPr>
          <w:rFonts w:asciiTheme="majorHAnsi" w:hAnsiTheme="majorHAnsi"/>
          <w:sz w:val="20"/>
          <w:szCs w:val="20"/>
          <w:rPrChange w:id="572" w:author="Mara L. Isaacs" w:date="2017-12-28T21:46:00Z">
            <w:rPr>
              <w:rFonts w:asciiTheme="majorHAnsi" w:hAnsiTheme="majorHAnsi"/>
              <w:sz w:val="20"/>
              <w:szCs w:val="20"/>
            </w:rPr>
          </w:rPrChange>
        </w:rPr>
        <w:br/>
      </w:r>
    </w:p>
    <w:p w14:paraId="3DB7C3AA" w14:textId="77777777" w:rsidR="00AF38A9" w:rsidRPr="004F47F8" w:rsidRDefault="352F4D77" w:rsidP="352F4D77">
      <w:pPr>
        <w:pStyle w:val="text-align-center"/>
        <w:spacing w:before="0" w:beforeAutospacing="0" w:after="0" w:afterAutospacing="0"/>
        <w:rPr>
          <w:rFonts w:asciiTheme="majorHAnsi" w:eastAsiaTheme="majorEastAsia" w:hAnsiTheme="majorHAnsi" w:cstheme="majorBidi"/>
          <w:rPrChange w:id="573" w:author="Mara L. Isaacs" w:date="2017-12-28T21:46:00Z">
            <w:rPr>
              <w:rFonts w:asciiTheme="majorHAnsi" w:eastAsiaTheme="majorEastAsia" w:hAnsiTheme="majorHAnsi" w:cstheme="majorBidi"/>
            </w:rPr>
          </w:rPrChange>
        </w:rPr>
      </w:pPr>
      <w:r w:rsidRPr="004F47F8">
        <w:rPr>
          <w:rFonts w:asciiTheme="majorHAnsi" w:eastAsiaTheme="majorEastAsia" w:hAnsiTheme="majorHAnsi" w:cstheme="majorBidi"/>
          <w:rPrChange w:id="574" w:author="Mara L. Isaacs" w:date="2017-12-28T21:46:00Z">
            <w:rPr>
              <w:rFonts w:asciiTheme="majorHAnsi" w:eastAsiaTheme="majorEastAsia" w:hAnsiTheme="majorHAnsi" w:cstheme="majorBidi"/>
            </w:rPr>
          </w:rPrChange>
        </w:rPr>
        <w:t>Available for touring</w:t>
      </w:r>
    </w:p>
    <w:p w14:paraId="01CD580E" w14:textId="77777777" w:rsidR="00AF38A9" w:rsidRPr="004F47F8" w:rsidRDefault="00AF38A9" w:rsidP="352F4D77">
      <w:pPr>
        <w:rPr>
          <w:rFonts w:asciiTheme="majorHAnsi" w:eastAsiaTheme="majorEastAsia" w:hAnsiTheme="majorHAnsi" w:cstheme="majorBidi"/>
          <w:sz w:val="20"/>
          <w:szCs w:val="20"/>
          <w:rPrChange w:id="575" w:author="Mara L. Isaacs" w:date="2017-12-28T21:46:00Z">
            <w:rPr>
              <w:rFonts w:asciiTheme="majorHAnsi" w:eastAsiaTheme="majorEastAsia" w:hAnsiTheme="majorHAnsi" w:cstheme="majorBidi"/>
              <w:sz w:val="20"/>
              <w:szCs w:val="20"/>
            </w:rPr>
          </w:rPrChange>
        </w:rPr>
      </w:pPr>
    </w:p>
    <w:p w14:paraId="2AEA4125" w14:textId="15770364" w:rsidR="00EA7BC0" w:rsidRPr="004F47F8" w:rsidRDefault="008A09D7" w:rsidP="352F4D77">
      <w:pPr>
        <w:rPr>
          <w:rFonts w:asciiTheme="majorHAnsi" w:eastAsiaTheme="majorEastAsia" w:hAnsiTheme="majorHAnsi" w:cstheme="majorBidi"/>
          <w:i/>
          <w:iCs/>
          <w:sz w:val="20"/>
          <w:szCs w:val="20"/>
          <w:rPrChange w:id="576" w:author="Mara L. Isaacs" w:date="2017-12-28T21:46:00Z">
            <w:rPr>
              <w:rFonts w:asciiTheme="majorHAnsi" w:eastAsiaTheme="majorEastAsia" w:hAnsiTheme="majorHAnsi" w:cstheme="majorBidi"/>
              <w:i/>
              <w:iCs/>
              <w:sz w:val="20"/>
              <w:szCs w:val="20"/>
            </w:rPr>
          </w:rPrChange>
        </w:rPr>
      </w:pPr>
      <w:r w:rsidRPr="004F47F8">
        <w:rPr>
          <w:rFonts w:asciiTheme="majorHAnsi" w:eastAsiaTheme="majorEastAsia" w:hAnsiTheme="majorHAnsi" w:cstheme="majorBidi"/>
          <w:i/>
          <w:iCs/>
          <w:sz w:val="20"/>
          <w:szCs w:val="20"/>
          <w:rPrChange w:id="577" w:author="Mara L. Isaacs" w:date="2017-12-28T21:46:00Z">
            <w:rPr>
              <w:rFonts w:asciiTheme="majorHAnsi" w:eastAsiaTheme="majorEastAsia" w:hAnsiTheme="majorHAnsi" w:cstheme="majorBidi"/>
              <w:i/>
              <w:iCs/>
              <w:sz w:val="20"/>
              <w:szCs w:val="20"/>
            </w:rPr>
          </w:rPrChange>
        </w:rPr>
        <w:t>NEW WORKS IN DEVELOPMENT</w:t>
      </w:r>
    </w:p>
    <w:p w14:paraId="4C30328A" w14:textId="77777777" w:rsidR="00EA7BC0" w:rsidRPr="004F47F8" w:rsidRDefault="00EA7BC0" w:rsidP="352F4D77">
      <w:pPr>
        <w:rPr>
          <w:rFonts w:asciiTheme="majorHAnsi" w:eastAsiaTheme="majorEastAsia" w:hAnsiTheme="majorHAnsi" w:cstheme="majorBidi"/>
          <w:sz w:val="20"/>
          <w:szCs w:val="20"/>
          <w:rPrChange w:id="578" w:author="Mara L. Isaacs" w:date="2017-12-28T21:46:00Z">
            <w:rPr>
              <w:rFonts w:asciiTheme="majorHAnsi" w:eastAsiaTheme="majorEastAsia" w:hAnsiTheme="majorHAnsi" w:cstheme="majorBidi"/>
              <w:sz w:val="20"/>
              <w:szCs w:val="20"/>
            </w:rPr>
          </w:rPrChange>
        </w:rPr>
      </w:pPr>
    </w:p>
    <w:p w14:paraId="090F71BB" w14:textId="77777777" w:rsidR="00EA7BC0" w:rsidRPr="004F47F8" w:rsidRDefault="00EA7BC0" w:rsidP="352F4D77">
      <w:pPr>
        <w:rPr>
          <w:rFonts w:asciiTheme="majorHAnsi" w:eastAsiaTheme="majorEastAsia" w:hAnsiTheme="majorHAnsi" w:cstheme="majorBidi"/>
          <w:sz w:val="20"/>
          <w:szCs w:val="20"/>
          <w:rPrChange w:id="579" w:author="Mara L. Isaacs" w:date="2017-12-28T21:46:00Z">
            <w:rPr>
              <w:rFonts w:asciiTheme="majorHAnsi" w:eastAsiaTheme="majorEastAsia" w:hAnsiTheme="majorHAnsi" w:cstheme="majorBidi"/>
              <w:sz w:val="20"/>
              <w:szCs w:val="20"/>
            </w:rPr>
          </w:rPrChange>
        </w:rPr>
      </w:pPr>
    </w:p>
    <w:p w14:paraId="434098CC" w14:textId="3236D362" w:rsidR="00432410" w:rsidRPr="00D929A6" w:rsidRDefault="00432410" w:rsidP="00432410">
      <w:pPr>
        <w:rPr>
          <w:rFonts w:asciiTheme="majorHAnsi" w:eastAsia="Times New Roman" w:hAnsiTheme="majorHAnsi" w:cs="Times New Roman"/>
          <w:sz w:val="20"/>
          <w:szCs w:val="20"/>
        </w:rPr>
      </w:pPr>
      <w:r w:rsidRPr="004F47F8">
        <w:rPr>
          <w:rFonts w:asciiTheme="majorHAnsi" w:eastAsia="Times New Roman" w:hAnsiTheme="majorHAnsi" w:cs="Times New Roman"/>
          <w:color w:val="000000"/>
          <w:sz w:val="20"/>
          <w:szCs w:val="20"/>
          <w:shd w:val="clear" w:color="auto" w:fill="FFFFFF"/>
          <w:rPrChange w:id="580" w:author="Mara L. Isaacs" w:date="2017-12-28T21:46:00Z">
            <w:rPr>
              <w:rFonts w:asciiTheme="majorHAnsi" w:eastAsia="Times New Roman" w:hAnsiTheme="majorHAnsi" w:cs="Times New Roman"/>
              <w:color w:val="000000"/>
              <w:sz w:val="20"/>
              <w:szCs w:val="20"/>
              <w:shd w:val="clear" w:color="auto" w:fill="FFFFFF"/>
            </w:rPr>
          </w:rPrChange>
        </w:rPr>
        <w:t xml:space="preserve">The Civilians </w:t>
      </w:r>
      <w:ins w:id="581" w:author="Mara L. Isaacs" w:date="2017-12-29T04:05:00Z">
        <w:r w:rsidR="00D929A6">
          <w:rPr>
            <w:rFonts w:asciiTheme="majorHAnsi" w:eastAsia="Times New Roman" w:hAnsiTheme="majorHAnsi" w:cs="Times New Roman"/>
            <w:color w:val="000000"/>
            <w:sz w:val="20"/>
            <w:szCs w:val="20"/>
            <w:shd w:val="clear" w:color="auto" w:fill="FFFFFF"/>
          </w:rPr>
          <w:t>seek</w:t>
        </w:r>
      </w:ins>
      <w:del w:id="582" w:author="Mara L. Isaacs" w:date="2017-12-29T04:05:00Z">
        <w:r w:rsidRPr="00D929A6" w:rsidDel="00D929A6">
          <w:rPr>
            <w:rFonts w:asciiTheme="majorHAnsi" w:eastAsia="Times New Roman" w:hAnsiTheme="majorHAnsi" w:cs="Times New Roman"/>
            <w:color w:val="000000"/>
            <w:sz w:val="20"/>
            <w:szCs w:val="20"/>
            <w:shd w:val="clear" w:color="auto" w:fill="FFFFFF"/>
          </w:rPr>
          <w:delText>are seeking</w:delText>
        </w:r>
      </w:del>
      <w:r w:rsidRPr="00D929A6">
        <w:rPr>
          <w:rFonts w:asciiTheme="majorHAnsi" w:eastAsia="Times New Roman" w:hAnsiTheme="majorHAnsi" w:cs="Times New Roman"/>
          <w:color w:val="000000"/>
          <w:sz w:val="20"/>
          <w:szCs w:val="20"/>
          <w:shd w:val="clear" w:color="auto" w:fill="FFFFFF"/>
        </w:rPr>
        <w:t xml:space="preserve"> residency opportunities for </w:t>
      </w:r>
      <w:ins w:id="583" w:author="Mara L. Isaacs" w:date="2017-12-29T04:05:00Z">
        <w:r w:rsidR="00D929A6">
          <w:rPr>
            <w:rFonts w:asciiTheme="majorHAnsi" w:eastAsia="Times New Roman" w:hAnsiTheme="majorHAnsi" w:cs="Times New Roman"/>
            <w:color w:val="000000"/>
            <w:sz w:val="20"/>
            <w:szCs w:val="20"/>
            <w:shd w:val="clear" w:color="auto" w:fill="FFFFFF"/>
          </w:rPr>
          <w:t xml:space="preserve">the </w:t>
        </w:r>
      </w:ins>
      <w:r w:rsidRPr="00D929A6">
        <w:rPr>
          <w:rFonts w:asciiTheme="majorHAnsi" w:eastAsia="Times New Roman" w:hAnsiTheme="majorHAnsi" w:cs="Times New Roman"/>
          <w:color w:val="000000"/>
          <w:sz w:val="20"/>
          <w:szCs w:val="20"/>
          <w:shd w:val="clear" w:color="auto" w:fill="FFFFFF"/>
        </w:rPr>
        <w:t xml:space="preserve">development of </w:t>
      </w:r>
      <w:ins w:id="584" w:author="Mara L. Isaacs" w:date="2017-12-29T04:05:00Z">
        <w:r w:rsidR="00D929A6">
          <w:rPr>
            <w:rFonts w:asciiTheme="majorHAnsi" w:eastAsia="Times New Roman" w:hAnsiTheme="majorHAnsi" w:cs="Times New Roman"/>
            <w:color w:val="000000"/>
            <w:sz w:val="20"/>
            <w:szCs w:val="20"/>
            <w:shd w:val="clear" w:color="auto" w:fill="FFFFFF"/>
          </w:rPr>
          <w:t xml:space="preserve">new and ongoing </w:t>
        </w:r>
      </w:ins>
      <w:r w:rsidRPr="00D929A6">
        <w:rPr>
          <w:rFonts w:asciiTheme="majorHAnsi" w:eastAsia="Times New Roman" w:hAnsiTheme="majorHAnsi" w:cs="Times New Roman"/>
          <w:color w:val="000000"/>
          <w:sz w:val="20"/>
          <w:szCs w:val="20"/>
          <w:shd w:val="clear" w:color="auto" w:fill="FFFFFF"/>
        </w:rPr>
        <w:t>projects</w:t>
      </w:r>
      <w:ins w:id="585" w:author="Mara L. Isaacs" w:date="2017-12-29T04:06:00Z">
        <w:r w:rsidR="00D929A6">
          <w:rPr>
            <w:rFonts w:asciiTheme="majorHAnsi" w:eastAsia="Times New Roman" w:hAnsiTheme="majorHAnsi" w:cs="Times New Roman"/>
            <w:color w:val="000000"/>
            <w:sz w:val="20"/>
            <w:szCs w:val="20"/>
            <w:shd w:val="clear" w:color="auto" w:fill="FFFFFF"/>
          </w:rPr>
          <w:t xml:space="preserve">, including </w:t>
        </w:r>
      </w:ins>
      <w:del w:id="586" w:author="Mara L. Isaacs" w:date="2017-12-29T04:06:00Z">
        <w:r w:rsidRPr="00D929A6" w:rsidDel="00D929A6">
          <w:rPr>
            <w:rFonts w:asciiTheme="majorHAnsi" w:eastAsia="Times New Roman" w:hAnsiTheme="majorHAnsi" w:cs="Times New Roman"/>
            <w:color w:val="000000"/>
            <w:sz w:val="20"/>
            <w:szCs w:val="20"/>
            <w:shd w:val="clear" w:color="auto" w:fill="FFFFFF"/>
          </w:rPr>
          <w:delText xml:space="preserve"> </w:delText>
        </w:r>
      </w:del>
      <w:del w:id="587" w:author="Mara L. Isaacs" w:date="2017-12-29T04:07:00Z">
        <w:r w:rsidRPr="00D929A6" w:rsidDel="00D929A6">
          <w:rPr>
            <w:rFonts w:asciiTheme="majorHAnsi" w:eastAsia="Times New Roman" w:hAnsiTheme="majorHAnsi" w:cs="Times New Roman"/>
            <w:color w:val="000000"/>
            <w:sz w:val="20"/>
            <w:szCs w:val="20"/>
            <w:shd w:val="clear" w:color="auto" w:fill="FFFFFF"/>
          </w:rPr>
          <w:delText>currently in development which include</w:delText>
        </w:r>
      </w:del>
      <w:r w:rsidRPr="00D929A6">
        <w:rPr>
          <w:rFonts w:asciiTheme="majorHAnsi" w:eastAsia="Times New Roman" w:hAnsiTheme="majorHAnsi" w:cs="Times New Roman"/>
          <w:color w:val="000000"/>
          <w:sz w:val="20"/>
          <w:szCs w:val="20"/>
          <w:shd w:val="clear" w:color="auto" w:fill="FFFFFF"/>
        </w:rPr>
        <w:t xml:space="preserve"> a new play about the charter school movement by Ethan Lipton, new plays by Claire </w:t>
      </w:r>
      <w:proofErr w:type="spellStart"/>
      <w:r w:rsidRPr="00D929A6">
        <w:rPr>
          <w:rFonts w:asciiTheme="majorHAnsi" w:eastAsia="Times New Roman" w:hAnsiTheme="majorHAnsi" w:cs="Times New Roman"/>
          <w:color w:val="000000"/>
          <w:sz w:val="20"/>
          <w:szCs w:val="20"/>
          <w:shd w:val="clear" w:color="auto" w:fill="FFFFFF"/>
        </w:rPr>
        <w:t>Kiechel</w:t>
      </w:r>
      <w:proofErr w:type="spellEnd"/>
      <w:r w:rsidRPr="00D929A6">
        <w:rPr>
          <w:rFonts w:asciiTheme="majorHAnsi" w:eastAsia="Times New Roman" w:hAnsiTheme="majorHAnsi" w:cs="Times New Roman"/>
          <w:color w:val="000000"/>
          <w:sz w:val="20"/>
          <w:szCs w:val="20"/>
          <w:shd w:val="clear" w:color="auto" w:fill="FFFFFF"/>
        </w:rPr>
        <w:t xml:space="preserve">, Dominic </w:t>
      </w:r>
      <w:proofErr w:type="spellStart"/>
      <w:r w:rsidRPr="00D929A6">
        <w:rPr>
          <w:rFonts w:asciiTheme="majorHAnsi" w:eastAsia="Times New Roman" w:hAnsiTheme="majorHAnsi" w:cs="Times New Roman"/>
          <w:color w:val="000000"/>
          <w:sz w:val="20"/>
          <w:szCs w:val="20"/>
          <w:shd w:val="clear" w:color="auto" w:fill="FFFFFF"/>
        </w:rPr>
        <w:t>Finnochiario</w:t>
      </w:r>
      <w:proofErr w:type="spellEnd"/>
      <w:r w:rsidRPr="00D929A6">
        <w:rPr>
          <w:rFonts w:asciiTheme="majorHAnsi" w:eastAsia="Times New Roman" w:hAnsiTheme="majorHAnsi" w:cs="Times New Roman"/>
          <w:color w:val="000000"/>
          <w:sz w:val="20"/>
          <w:szCs w:val="20"/>
          <w:shd w:val="clear" w:color="auto" w:fill="FFFFFF"/>
        </w:rPr>
        <w:t xml:space="preserve"> and C.A. Johnson, </w:t>
      </w:r>
      <w:r w:rsidRPr="00D929A6">
        <w:rPr>
          <w:rFonts w:asciiTheme="majorHAnsi" w:eastAsia="Times New Roman" w:hAnsiTheme="majorHAnsi" w:cs="Times New Roman"/>
          <w:i/>
          <w:iCs/>
          <w:color w:val="000000"/>
          <w:sz w:val="20"/>
          <w:szCs w:val="20"/>
        </w:rPr>
        <w:t>Rimbaud in America</w:t>
      </w:r>
      <w:r w:rsidRPr="00D929A6">
        <w:rPr>
          <w:rFonts w:asciiTheme="majorHAnsi" w:eastAsia="Times New Roman" w:hAnsiTheme="majorHAnsi" w:cs="Times New Roman"/>
          <w:color w:val="000000"/>
          <w:sz w:val="20"/>
          <w:szCs w:val="20"/>
          <w:shd w:val="clear" w:color="auto" w:fill="FFFFFF"/>
        </w:rPr>
        <w:t xml:space="preserve"> a devised work with music that builds on an early </w:t>
      </w:r>
      <w:r w:rsidRPr="00D929A6">
        <w:rPr>
          <w:rFonts w:asciiTheme="majorHAnsi" w:eastAsia="Times New Roman" w:hAnsiTheme="majorHAnsi" w:cs="Times New Roman"/>
          <w:color w:val="000000"/>
          <w:sz w:val="20"/>
          <w:szCs w:val="20"/>
          <w:shd w:val="clear" w:color="auto" w:fill="FFFFFF"/>
        </w:rPr>
        <w:lastRenderedPageBreak/>
        <w:t>work produced by BAM and the Poetry Foundation</w:t>
      </w:r>
      <w:r w:rsidRPr="00D929A6">
        <w:rPr>
          <w:rFonts w:asciiTheme="majorHAnsi" w:eastAsia="Times New Roman" w:hAnsiTheme="majorHAnsi" w:cs="Times New Roman"/>
          <w:i/>
          <w:iCs/>
          <w:color w:val="000000"/>
          <w:sz w:val="20"/>
          <w:szCs w:val="20"/>
        </w:rPr>
        <w:t>, </w:t>
      </w:r>
      <w:r w:rsidRPr="00D929A6">
        <w:rPr>
          <w:rFonts w:asciiTheme="majorHAnsi" w:eastAsia="Times New Roman" w:hAnsiTheme="majorHAnsi" w:cs="Times New Roman"/>
          <w:color w:val="000000"/>
          <w:sz w:val="20"/>
          <w:szCs w:val="20"/>
          <w:shd w:val="clear" w:color="auto" w:fill="FFFFFF"/>
        </w:rPr>
        <w:t>as well as a major new initiative involving multiple productions which is currently in the planning stage.</w:t>
      </w:r>
    </w:p>
    <w:p w14:paraId="2454490C" w14:textId="77777777" w:rsidR="00822269" w:rsidRPr="00F84BE0" w:rsidRDefault="00822269" w:rsidP="352F4D77">
      <w:pPr>
        <w:rPr>
          <w:rFonts w:asciiTheme="majorHAnsi" w:eastAsiaTheme="majorEastAsia" w:hAnsiTheme="majorHAnsi" w:cstheme="majorBidi"/>
          <w:sz w:val="20"/>
          <w:szCs w:val="20"/>
        </w:rPr>
      </w:pPr>
    </w:p>
    <w:p w14:paraId="11C9DD83" w14:textId="77777777" w:rsidR="008A09D7" w:rsidRPr="004F47F8" w:rsidRDefault="008A09D7" w:rsidP="352F4D77">
      <w:pPr>
        <w:rPr>
          <w:rFonts w:asciiTheme="majorHAnsi" w:eastAsiaTheme="majorEastAsia" w:hAnsiTheme="majorHAnsi" w:cstheme="majorBidi"/>
          <w:sz w:val="20"/>
          <w:szCs w:val="20"/>
          <w:rPrChange w:id="588" w:author="Mara L. Isaacs" w:date="2017-12-28T21:46:00Z">
            <w:rPr>
              <w:rFonts w:asciiTheme="majorHAnsi" w:eastAsiaTheme="majorEastAsia" w:hAnsiTheme="majorHAnsi" w:cstheme="majorBidi"/>
              <w:sz w:val="20"/>
              <w:szCs w:val="20"/>
            </w:rPr>
          </w:rPrChange>
        </w:rPr>
      </w:pPr>
    </w:p>
    <w:p w14:paraId="0FC263CB" w14:textId="6A4C9843" w:rsidR="00EA7BC0" w:rsidRPr="004F47F8" w:rsidRDefault="352F4D77" w:rsidP="352F4D77">
      <w:pPr>
        <w:rPr>
          <w:rFonts w:asciiTheme="majorHAnsi" w:eastAsiaTheme="majorEastAsia" w:hAnsiTheme="majorHAnsi" w:cstheme="majorBidi"/>
          <w:sz w:val="20"/>
          <w:szCs w:val="20"/>
          <w:rPrChange w:id="589"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590" w:author="Mara L. Isaacs" w:date="2017-12-28T21:46:00Z">
            <w:rPr>
              <w:rFonts w:asciiTheme="majorHAnsi" w:eastAsiaTheme="majorEastAsia" w:hAnsiTheme="majorHAnsi" w:cstheme="majorBidi"/>
              <w:sz w:val="20"/>
              <w:szCs w:val="20"/>
            </w:rPr>
          </w:rPrChange>
        </w:rPr>
        <w:t xml:space="preserve">IN THE ROOM WITH THE CIVILIANS </w:t>
      </w:r>
    </w:p>
    <w:p w14:paraId="177A368E" w14:textId="468BB4DC" w:rsidR="00422367" w:rsidRPr="004F47F8" w:rsidRDefault="00422367" w:rsidP="352F4D77">
      <w:pPr>
        <w:rPr>
          <w:rFonts w:asciiTheme="majorHAnsi" w:eastAsiaTheme="majorEastAsia" w:hAnsiTheme="majorHAnsi" w:cstheme="majorBidi"/>
          <w:sz w:val="20"/>
          <w:szCs w:val="20"/>
          <w:rPrChange w:id="591" w:author="Mara L. Isaacs" w:date="2017-12-28T21:46:00Z">
            <w:rPr>
              <w:rFonts w:asciiTheme="majorHAnsi" w:eastAsiaTheme="majorEastAsia" w:hAnsiTheme="majorHAnsi" w:cstheme="majorBidi"/>
              <w:sz w:val="20"/>
              <w:szCs w:val="20"/>
            </w:rPr>
          </w:rPrChange>
        </w:rPr>
      </w:pPr>
    </w:p>
    <w:p w14:paraId="78A63C80" w14:textId="586617A0" w:rsidR="00422367" w:rsidRPr="004F47F8" w:rsidRDefault="352F4D77" w:rsidP="352F4D77">
      <w:pPr>
        <w:rPr>
          <w:rFonts w:asciiTheme="majorHAnsi" w:eastAsiaTheme="majorEastAsia" w:hAnsiTheme="majorHAnsi" w:cstheme="majorBidi"/>
          <w:sz w:val="20"/>
          <w:szCs w:val="20"/>
          <w:rPrChange w:id="592"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593" w:author="Mara L. Isaacs" w:date="2017-12-28T21:46:00Z">
            <w:rPr>
              <w:rFonts w:asciiTheme="majorHAnsi" w:eastAsiaTheme="majorEastAsia" w:hAnsiTheme="majorHAnsi" w:cstheme="majorBidi"/>
              <w:sz w:val="20"/>
              <w:szCs w:val="20"/>
            </w:rPr>
          </w:rPrChange>
        </w:rPr>
        <w:t>Educational residencies designed for university settings</w:t>
      </w:r>
    </w:p>
    <w:p w14:paraId="635F0421" w14:textId="77777777" w:rsidR="002C49FA" w:rsidRPr="004F47F8" w:rsidRDefault="002C49FA" w:rsidP="352F4D77">
      <w:pPr>
        <w:rPr>
          <w:rFonts w:asciiTheme="majorHAnsi" w:eastAsiaTheme="majorEastAsia" w:hAnsiTheme="majorHAnsi" w:cstheme="majorBidi"/>
          <w:sz w:val="20"/>
          <w:szCs w:val="20"/>
          <w:rPrChange w:id="594" w:author="Mara L. Isaacs" w:date="2017-12-28T21:46:00Z">
            <w:rPr>
              <w:rFonts w:asciiTheme="majorHAnsi" w:eastAsiaTheme="majorEastAsia" w:hAnsiTheme="majorHAnsi" w:cstheme="majorBidi"/>
              <w:sz w:val="20"/>
              <w:szCs w:val="20"/>
            </w:rPr>
          </w:rPrChange>
        </w:rPr>
      </w:pPr>
    </w:p>
    <w:p w14:paraId="31ED70F2" w14:textId="403FBD84" w:rsidR="00032D2C" w:rsidRPr="004F47F8" w:rsidRDefault="352F4D77" w:rsidP="352F4D77">
      <w:pPr>
        <w:rPr>
          <w:rFonts w:asciiTheme="majorHAnsi" w:eastAsiaTheme="majorEastAsia" w:hAnsiTheme="majorHAnsi" w:cstheme="majorBidi"/>
          <w:sz w:val="20"/>
          <w:szCs w:val="20"/>
          <w:rPrChange w:id="595"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596" w:author="Mara L. Isaacs" w:date="2017-12-28T21:46:00Z">
            <w:rPr>
              <w:rFonts w:asciiTheme="majorHAnsi" w:eastAsiaTheme="majorEastAsia" w:hAnsiTheme="majorHAnsi" w:cstheme="majorBidi"/>
              <w:sz w:val="20"/>
              <w:szCs w:val="20"/>
            </w:rPr>
          </w:rPrChange>
        </w:rPr>
        <w:t>The Civilians bring over a decade of expertise in inquiry-based theatre-making to the school setting with a rigorous series of lectures and hands-on workshops. Students will be immersed in the Civilians’ unique artistic and journalistic process of making investigative theater – one that embraces creative inquiry, research, and interaction with communities and individuals. </w:t>
      </w:r>
    </w:p>
    <w:p w14:paraId="4F2E5F72" w14:textId="491EE7B7" w:rsidR="002C49FA" w:rsidRPr="004F47F8" w:rsidRDefault="002C49FA" w:rsidP="352F4D77">
      <w:pPr>
        <w:rPr>
          <w:rFonts w:asciiTheme="majorHAnsi" w:eastAsiaTheme="majorEastAsia" w:hAnsiTheme="majorHAnsi" w:cstheme="majorBidi"/>
          <w:sz w:val="20"/>
          <w:szCs w:val="20"/>
          <w:rPrChange w:id="597" w:author="Mara L. Isaacs" w:date="2017-12-28T21:46:00Z">
            <w:rPr>
              <w:rFonts w:asciiTheme="majorHAnsi" w:eastAsiaTheme="majorEastAsia" w:hAnsiTheme="majorHAnsi" w:cstheme="majorBidi"/>
              <w:sz w:val="20"/>
              <w:szCs w:val="20"/>
            </w:rPr>
          </w:rPrChange>
        </w:rPr>
      </w:pPr>
    </w:p>
    <w:p w14:paraId="3241B1A8" w14:textId="31707A8B" w:rsidR="00422367" w:rsidRPr="004F47F8" w:rsidRDefault="352F4D77" w:rsidP="352F4D77">
      <w:pPr>
        <w:rPr>
          <w:rFonts w:asciiTheme="majorHAnsi" w:eastAsiaTheme="majorEastAsia" w:hAnsiTheme="majorHAnsi" w:cstheme="majorBidi"/>
          <w:sz w:val="20"/>
          <w:szCs w:val="20"/>
          <w:rPrChange w:id="598"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599" w:author="Mara L. Isaacs" w:date="2017-12-28T21:46:00Z">
            <w:rPr>
              <w:rFonts w:asciiTheme="majorHAnsi" w:eastAsiaTheme="majorEastAsia" w:hAnsiTheme="majorHAnsi" w:cstheme="majorBidi"/>
              <w:sz w:val="20"/>
              <w:szCs w:val="20"/>
            </w:rPr>
          </w:rPrChange>
        </w:rPr>
        <w:t xml:space="preserve">Available for custom engagement residencies </w:t>
      </w:r>
    </w:p>
    <w:p w14:paraId="2388926B" w14:textId="4965E4D8" w:rsidR="00EA7BC0" w:rsidRPr="004F47F8" w:rsidRDefault="00EA7BC0" w:rsidP="352F4D77">
      <w:pPr>
        <w:pBdr>
          <w:bottom w:val="single" w:sz="12" w:space="1" w:color="auto"/>
        </w:pBdr>
        <w:rPr>
          <w:rFonts w:asciiTheme="majorHAnsi" w:eastAsiaTheme="majorEastAsia" w:hAnsiTheme="majorHAnsi" w:cstheme="majorBidi"/>
          <w:sz w:val="20"/>
          <w:szCs w:val="20"/>
          <w:rPrChange w:id="600" w:author="Mara L. Isaacs" w:date="2017-12-28T21:46:00Z">
            <w:rPr>
              <w:rFonts w:asciiTheme="majorHAnsi" w:eastAsiaTheme="majorEastAsia" w:hAnsiTheme="majorHAnsi" w:cstheme="majorBidi"/>
              <w:sz w:val="20"/>
              <w:szCs w:val="20"/>
            </w:rPr>
          </w:rPrChange>
        </w:rPr>
      </w:pPr>
    </w:p>
    <w:p w14:paraId="25817B4D" w14:textId="677A6552" w:rsidR="00FD4E4F" w:rsidRPr="004F47F8" w:rsidRDefault="00FD4E4F" w:rsidP="352F4D77">
      <w:pPr>
        <w:rPr>
          <w:rFonts w:asciiTheme="majorHAnsi" w:eastAsiaTheme="majorEastAsia" w:hAnsiTheme="majorHAnsi" w:cstheme="majorBidi"/>
          <w:sz w:val="20"/>
          <w:szCs w:val="20"/>
          <w:rPrChange w:id="601" w:author="Mara L. Isaacs" w:date="2017-12-28T21:46:00Z">
            <w:rPr>
              <w:rFonts w:asciiTheme="majorHAnsi" w:eastAsiaTheme="majorEastAsia" w:hAnsiTheme="majorHAnsi" w:cstheme="majorBidi"/>
              <w:sz w:val="20"/>
              <w:szCs w:val="20"/>
            </w:rPr>
          </w:rPrChange>
        </w:rPr>
      </w:pPr>
    </w:p>
    <w:p w14:paraId="03447E74" w14:textId="16D8F85E" w:rsidR="00DD6B92" w:rsidRPr="004F47F8" w:rsidRDefault="352F4D77" w:rsidP="352F4D77">
      <w:pPr>
        <w:rPr>
          <w:rFonts w:asciiTheme="majorHAnsi" w:eastAsiaTheme="majorEastAsia" w:hAnsiTheme="majorHAnsi" w:cstheme="majorBidi"/>
          <w:b/>
          <w:bCs/>
          <w:sz w:val="20"/>
          <w:szCs w:val="20"/>
          <w:rPrChange w:id="602"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603" w:author="Mara L. Isaacs" w:date="2017-12-28T21:46:00Z">
            <w:rPr>
              <w:rFonts w:asciiTheme="majorHAnsi" w:eastAsiaTheme="majorEastAsia" w:hAnsiTheme="majorHAnsi" w:cstheme="majorBidi"/>
              <w:b/>
              <w:bCs/>
              <w:sz w:val="20"/>
              <w:szCs w:val="20"/>
            </w:rPr>
          </w:rPrChange>
        </w:rPr>
        <w:t>PAGE 8 (10)</w:t>
      </w:r>
    </w:p>
    <w:p w14:paraId="79640A10" w14:textId="77777777" w:rsidR="00E745A3" w:rsidRPr="004F47F8" w:rsidRDefault="00E745A3" w:rsidP="352F4D77">
      <w:pPr>
        <w:rPr>
          <w:rFonts w:asciiTheme="majorHAnsi" w:eastAsiaTheme="majorEastAsia" w:hAnsiTheme="majorHAnsi" w:cstheme="majorBidi"/>
          <w:sz w:val="20"/>
          <w:szCs w:val="20"/>
          <w:rPrChange w:id="604" w:author="Mara L. Isaacs" w:date="2017-12-28T21:46:00Z">
            <w:rPr>
              <w:rFonts w:asciiTheme="majorHAnsi" w:eastAsiaTheme="majorEastAsia" w:hAnsiTheme="majorHAnsi" w:cstheme="majorBidi"/>
              <w:sz w:val="20"/>
              <w:szCs w:val="20"/>
            </w:rPr>
          </w:rPrChange>
        </w:rPr>
      </w:pPr>
    </w:p>
    <w:p w14:paraId="69E4864F" w14:textId="3AD80440" w:rsidR="005C5309" w:rsidRPr="00D929A6" w:rsidRDefault="352F4D77" w:rsidP="352F4D77">
      <w:pPr>
        <w:rPr>
          <w:rFonts w:asciiTheme="majorHAnsi" w:eastAsiaTheme="majorEastAsia" w:hAnsiTheme="majorHAnsi" w:cstheme="majorBidi"/>
          <w:sz w:val="20"/>
          <w:szCs w:val="20"/>
        </w:rPr>
      </w:pPr>
      <w:r w:rsidRPr="004F47F8">
        <w:rPr>
          <w:rFonts w:asciiTheme="majorHAnsi" w:eastAsiaTheme="majorEastAsia" w:hAnsiTheme="majorHAnsi" w:cstheme="majorBidi"/>
          <w:sz w:val="20"/>
          <w:szCs w:val="20"/>
          <w:rPrChange w:id="605" w:author="Mara L. Isaacs" w:date="2017-12-28T21:46:00Z">
            <w:rPr>
              <w:rFonts w:asciiTheme="majorHAnsi" w:eastAsiaTheme="majorEastAsia" w:hAnsiTheme="majorHAnsi" w:cstheme="majorBidi"/>
              <w:sz w:val="20"/>
              <w:szCs w:val="20"/>
            </w:rPr>
          </w:rPrChange>
        </w:rPr>
        <w:t>Haruki Murakami’s</w:t>
      </w:r>
      <w:ins w:id="606" w:author="Mara L. Isaacs" w:date="2017-12-29T04:07:00Z">
        <w:r w:rsidR="00D929A6">
          <w:rPr>
            <w:rFonts w:asciiTheme="majorHAnsi" w:eastAsiaTheme="majorEastAsia" w:hAnsiTheme="majorHAnsi" w:cstheme="majorBidi"/>
            <w:sz w:val="20"/>
            <w:szCs w:val="20"/>
          </w:rPr>
          <w:t xml:space="preserve"> [note to designer:  </w:t>
        </w:r>
        <w:proofErr w:type="spellStart"/>
        <w:r w:rsidR="00D929A6">
          <w:rPr>
            <w:rFonts w:asciiTheme="majorHAnsi" w:eastAsiaTheme="majorEastAsia" w:hAnsiTheme="majorHAnsi" w:cstheme="majorBidi"/>
            <w:sz w:val="20"/>
            <w:szCs w:val="20"/>
          </w:rPr>
          <w:t>Marukami’s</w:t>
        </w:r>
        <w:proofErr w:type="spellEnd"/>
        <w:r w:rsidR="00D929A6">
          <w:rPr>
            <w:rFonts w:asciiTheme="majorHAnsi" w:eastAsiaTheme="majorEastAsia" w:hAnsiTheme="majorHAnsi" w:cstheme="majorBidi"/>
            <w:sz w:val="20"/>
            <w:szCs w:val="20"/>
          </w:rPr>
          <w:t xml:space="preserve"> name must be at least 50% size of SLEEP</w:t>
        </w:r>
      </w:ins>
      <w:ins w:id="607" w:author="Mara L. Isaacs" w:date="2017-12-29T04:08:00Z">
        <w:r w:rsidR="00D929A6">
          <w:rPr>
            <w:rFonts w:asciiTheme="majorHAnsi" w:eastAsiaTheme="majorEastAsia" w:hAnsiTheme="majorHAnsi" w:cstheme="majorBidi"/>
            <w:sz w:val="20"/>
            <w:szCs w:val="20"/>
          </w:rPr>
          <w:t>]</w:t>
        </w:r>
      </w:ins>
      <w:del w:id="608" w:author="Mara L. Isaacs" w:date="2017-12-29T04:08:00Z">
        <w:r w:rsidRPr="00D929A6" w:rsidDel="00D929A6">
          <w:rPr>
            <w:rFonts w:asciiTheme="majorHAnsi" w:eastAsiaTheme="majorEastAsia" w:hAnsiTheme="majorHAnsi" w:cstheme="majorBidi"/>
            <w:sz w:val="20"/>
            <w:szCs w:val="20"/>
          </w:rPr>
          <w:delText xml:space="preserve"> (50%)</w:delText>
        </w:r>
      </w:del>
    </w:p>
    <w:p w14:paraId="3CCF4BBB" w14:textId="479D7A93" w:rsidR="008706A4" w:rsidRPr="00D929A6" w:rsidRDefault="352F4D77" w:rsidP="352F4D77">
      <w:pPr>
        <w:rPr>
          <w:rFonts w:asciiTheme="majorHAnsi" w:eastAsiaTheme="majorEastAsia" w:hAnsiTheme="majorHAnsi" w:cstheme="majorBidi"/>
          <w:sz w:val="20"/>
          <w:szCs w:val="20"/>
        </w:rPr>
      </w:pPr>
      <w:r w:rsidRPr="00D929A6">
        <w:rPr>
          <w:rFonts w:asciiTheme="majorHAnsi" w:eastAsiaTheme="majorEastAsia" w:hAnsiTheme="majorHAnsi" w:cstheme="majorBidi"/>
          <w:i/>
          <w:sz w:val="20"/>
          <w:szCs w:val="20"/>
        </w:rPr>
        <w:t>SLEEP</w:t>
      </w:r>
      <w:r w:rsidRPr="00D929A6">
        <w:rPr>
          <w:rFonts w:asciiTheme="majorHAnsi" w:eastAsiaTheme="majorEastAsia" w:hAnsiTheme="majorHAnsi" w:cstheme="majorBidi"/>
          <w:sz w:val="20"/>
          <w:szCs w:val="20"/>
        </w:rPr>
        <w:t xml:space="preserve"> </w:t>
      </w:r>
      <w:del w:id="609" w:author="Mara L. Isaacs" w:date="2017-12-29T04:08:00Z">
        <w:r w:rsidRPr="00D929A6" w:rsidDel="00D929A6">
          <w:rPr>
            <w:rFonts w:asciiTheme="majorHAnsi" w:eastAsiaTheme="majorEastAsia" w:hAnsiTheme="majorHAnsi" w:cstheme="majorBidi"/>
            <w:sz w:val="20"/>
            <w:szCs w:val="20"/>
          </w:rPr>
          <w:delText>(100%)</w:delText>
        </w:r>
      </w:del>
    </w:p>
    <w:p w14:paraId="09E6BE04" w14:textId="512E651D" w:rsidR="005C5309" w:rsidRPr="00D929A6" w:rsidRDefault="352F4D77" w:rsidP="352F4D77">
      <w:pPr>
        <w:rPr>
          <w:rFonts w:asciiTheme="majorHAnsi" w:eastAsiaTheme="majorEastAsia" w:hAnsiTheme="majorHAnsi" w:cstheme="majorBidi"/>
          <w:sz w:val="20"/>
          <w:szCs w:val="20"/>
        </w:rPr>
      </w:pPr>
      <w:r w:rsidRPr="00D929A6">
        <w:rPr>
          <w:rFonts w:asciiTheme="majorHAnsi" w:eastAsiaTheme="majorEastAsia" w:hAnsiTheme="majorHAnsi" w:cstheme="majorBidi"/>
          <w:sz w:val="20"/>
          <w:szCs w:val="20"/>
        </w:rPr>
        <w:t xml:space="preserve">Adapted for the stage by Naomi </w:t>
      </w:r>
      <w:proofErr w:type="spellStart"/>
      <w:r w:rsidRPr="00D929A6">
        <w:rPr>
          <w:rFonts w:asciiTheme="majorHAnsi" w:eastAsiaTheme="majorEastAsia" w:hAnsiTheme="majorHAnsi" w:cstheme="majorBidi"/>
          <w:sz w:val="20"/>
          <w:szCs w:val="20"/>
        </w:rPr>
        <w:t>Iizuka</w:t>
      </w:r>
      <w:proofErr w:type="spellEnd"/>
      <w:r w:rsidRPr="00D929A6">
        <w:rPr>
          <w:rFonts w:asciiTheme="majorHAnsi" w:eastAsiaTheme="majorEastAsia" w:hAnsiTheme="majorHAnsi" w:cstheme="majorBidi"/>
          <w:sz w:val="20"/>
          <w:szCs w:val="20"/>
        </w:rPr>
        <w:t xml:space="preserve"> </w:t>
      </w:r>
      <w:ins w:id="610" w:author="Mara L. Isaacs" w:date="2017-12-29T04:08:00Z">
        <w:r w:rsidR="00D929A6">
          <w:rPr>
            <w:rFonts w:asciiTheme="majorHAnsi" w:eastAsiaTheme="majorEastAsia" w:hAnsiTheme="majorHAnsi" w:cstheme="majorBidi"/>
            <w:sz w:val="20"/>
            <w:szCs w:val="20"/>
          </w:rPr>
          <w:t>[note to designer, minimum size is 25% of SLEEP}</w:t>
        </w:r>
      </w:ins>
      <w:del w:id="611" w:author="Mara L. Isaacs" w:date="2017-12-29T04:08:00Z">
        <w:r w:rsidRPr="00D929A6" w:rsidDel="00D929A6">
          <w:rPr>
            <w:rFonts w:asciiTheme="majorHAnsi" w:eastAsiaTheme="majorEastAsia" w:hAnsiTheme="majorHAnsi" w:cstheme="majorBidi"/>
            <w:sz w:val="20"/>
            <w:szCs w:val="20"/>
          </w:rPr>
          <w:delText>(25%)</w:delText>
        </w:r>
      </w:del>
      <w:r w:rsidR="005C5309" w:rsidRPr="00D929A6">
        <w:rPr>
          <w:rFonts w:asciiTheme="majorHAnsi" w:hAnsiTheme="majorHAnsi"/>
          <w:sz w:val="20"/>
          <w:szCs w:val="20"/>
        </w:rPr>
        <w:br/>
      </w:r>
      <w:r w:rsidRPr="00D929A6">
        <w:rPr>
          <w:rFonts w:asciiTheme="majorHAnsi" w:eastAsiaTheme="majorEastAsia" w:hAnsiTheme="majorHAnsi" w:cstheme="majorBidi"/>
          <w:sz w:val="20"/>
          <w:szCs w:val="20"/>
        </w:rPr>
        <w:t xml:space="preserve">Devised and directed by Rachel Dickstein and Ripe Time </w:t>
      </w:r>
      <w:ins w:id="612" w:author="Mara L. Isaacs" w:date="2017-12-29T04:08:00Z">
        <w:r w:rsidR="00D929A6">
          <w:rPr>
            <w:rFonts w:asciiTheme="majorHAnsi" w:eastAsiaTheme="majorEastAsia" w:hAnsiTheme="majorHAnsi" w:cstheme="majorBidi"/>
            <w:sz w:val="20"/>
            <w:szCs w:val="20"/>
          </w:rPr>
          <w:t xml:space="preserve">[also 25% of SLEEP] </w:t>
        </w:r>
      </w:ins>
      <w:r w:rsidRPr="00D929A6">
        <w:rPr>
          <w:rFonts w:asciiTheme="majorHAnsi" w:eastAsiaTheme="majorEastAsia" w:hAnsiTheme="majorHAnsi" w:cstheme="majorBidi"/>
          <w:sz w:val="20"/>
          <w:szCs w:val="20"/>
        </w:rPr>
        <w:t xml:space="preserve"> </w:t>
      </w:r>
      <w:del w:id="613" w:author="Mara L. Isaacs" w:date="2017-12-29T04:08:00Z">
        <w:r w:rsidRPr="00D929A6" w:rsidDel="00D929A6">
          <w:rPr>
            <w:rFonts w:asciiTheme="majorHAnsi" w:eastAsiaTheme="majorEastAsia" w:hAnsiTheme="majorHAnsi" w:cstheme="majorBidi"/>
            <w:sz w:val="20"/>
            <w:szCs w:val="20"/>
          </w:rPr>
          <w:delText>(25%)</w:delText>
        </w:r>
      </w:del>
    </w:p>
    <w:p w14:paraId="578EF145" w14:textId="42C01131" w:rsidR="00DD6B92" w:rsidRPr="004F47F8" w:rsidRDefault="352F4D77" w:rsidP="352F4D77">
      <w:pPr>
        <w:rPr>
          <w:rFonts w:asciiTheme="majorHAnsi" w:eastAsiaTheme="majorEastAsia" w:hAnsiTheme="majorHAnsi" w:cstheme="majorBidi"/>
          <w:sz w:val="20"/>
          <w:szCs w:val="20"/>
          <w:rPrChange w:id="614" w:author="Mara L. Isaacs" w:date="2017-12-28T21:46:00Z">
            <w:rPr>
              <w:rFonts w:asciiTheme="majorHAnsi" w:eastAsiaTheme="majorEastAsia" w:hAnsiTheme="majorHAnsi" w:cstheme="majorBidi"/>
              <w:sz w:val="20"/>
              <w:szCs w:val="20"/>
            </w:rPr>
          </w:rPrChange>
        </w:rPr>
      </w:pPr>
      <w:r w:rsidRPr="00F84BE0">
        <w:rPr>
          <w:rFonts w:asciiTheme="majorHAnsi" w:eastAsiaTheme="majorEastAsia" w:hAnsiTheme="majorHAnsi" w:cstheme="majorBidi"/>
          <w:sz w:val="20"/>
          <w:szCs w:val="20"/>
        </w:rPr>
        <w:t>Produced in association with Octopus Theatricals</w:t>
      </w:r>
    </w:p>
    <w:p w14:paraId="5D605F03" w14:textId="77777777" w:rsidR="00501F3E" w:rsidRPr="004F47F8" w:rsidRDefault="00501F3E" w:rsidP="352F4D77">
      <w:pPr>
        <w:rPr>
          <w:rFonts w:asciiTheme="majorHAnsi" w:eastAsiaTheme="majorEastAsia" w:hAnsiTheme="majorHAnsi" w:cstheme="majorBidi"/>
          <w:sz w:val="20"/>
          <w:szCs w:val="20"/>
          <w:rPrChange w:id="615" w:author="Mara L. Isaacs" w:date="2017-12-28T21:46:00Z">
            <w:rPr>
              <w:rFonts w:asciiTheme="majorHAnsi" w:eastAsiaTheme="majorEastAsia" w:hAnsiTheme="majorHAnsi" w:cstheme="majorBidi"/>
              <w:sz w:val="20"/>
              <w:szCs w:val="20"/>
            </w:rPr>
          </w:rPrChange>
        </w:rPr>
      </w:pPr>
    </w:p>
    <w:p w14:paraId="0E2B0B8B" w14:textId="77777777" w:rsidR="00FD4E4F" w:rsidRPr="004F47F8" w:rsidRDefault="352F4D77" w:rsidP="352F4D77">
      <w:pPr>
        <w:rPr>
          <w:rFonts w:asciiTheme="majorHAnsi" w:eastAsiaTheme="majorEastAsia" w:hAnsiTheme="majorHAnsi" w:cstheme="majorBidi"/>
          <w:sz w:val="20"/>
          <w:szCs w:val="20"/>
          <w:rPrChange w:id="616"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617" w:author="Mara L. Isaacs" w:date="2017-12-28T21:46:00Z">
            <w:rPr>
              <w:rFonts w:asciiTheme="majorHAnsi" w:eastAsiaTheme="majorEastAsia" w:hAnsiTheme="majorHAnsi" w:cstheme="majorBidi"/>
              <w:sz w:val="20"/>
              <w:szCs w:val="20"/>
            </w:rPr>
          </w:rPrChange>
        </w:rPr>
        <w:t xml:space="preserve">“This is my 17th straight day without sleep.” A Japanese housewife’s mundane existence of chores and grocery shopping explodes when a haunting dream leads her to cast sleep aside, releasing her into a world of danger and the thrill of the unknown. Based on the 1994 short story by the beloved Japanese author Haruki Murakami (The Wind-Up Bird Chronicle), this hypnotic physical theater piece by Brooklyn-based, Obie Award-winning company Ripe Time follows one woman beyond the bounds of society. Led by a powerhouse female creative team and featuring an original score performed live by </w:t>
      </w:r>
      <w:proofErr w:type="spellStart"/>
      <w:r w:rsidRPr="004F47F8">
        <w:rPr>
          <w:rFonts w:asciiTheme="majorHAnsi" w:eastAsiaTheme="majorEastAsia" w:hAnsiTheme="majorHAnsi" w:cstheme="majorBidi"/>
          <w:sz w:val="20"/>
          <w:szCs w:val="20"/>
          <w:rPrChange w:id="618" w:author="Mara L. Isaacs" w:date="2017-12-28T21:46:00Z">
            <w:rPr>
              <w:rFonts w:asciiTheme="majorHAnsi" w:eastAsiaTheme="majorEastAsia" w:hAnsiTheme="majorHAnsi" w:cstheme="majorBidi"/>
              <w:sz w:val="20"/>
              <w:szCs w:val="20"/>
            </w:rPr>
          </w:rPrChange>
        </w:rPr>
        <w:t>NewBorn</w:t>
      </w:r>
      <w:proofErr w:type="spellEnd"/>
      <w:r w:rsidRPr="004F47F8">
        <w:rPr>
          <w:rFonts w:asciiTheme="majorHAnsi" w:eastAsiaTheme="majorEastAsia" w:hAnsiTheme="majorHAnsi" w:cstheme="majorBidi"/>
          <w:sz w:val="20"/>
          <w:szCs w:val="20"/>
          <w:rPrChange w:id="619" w:author="Mara L. Isaacs" w:date="2017-12-28T21:46:00Z">
            <w:rPr>
              <w:rFonts w:asciiTheme="majorHAnsi" w:eastAsiaTheme="majorEastAsia" w:hAnsiTheme="majorHAnsi" w:cstheme="majorBidi"/>
              <w:sz w:val="20"/>
              <w:szCs w:val="20"/>
            </w:rPr>
          </w:rPrChange>
        </w:rPr>
        <w:t xml:space="preserve"> Trio, this playful and eerie journey takes audiences through a wakeful realm where bodies float, ghosts lurk, and daylight rules no longer apply. </w:t>
      </w:r>
    </w:p>
    <w:p w14:paraId="141A42C8" w14:textId="77777777" w:rsidR="00A2521F" w:rsidRPr="004F47F8" w:rsidRDefault="00A2521F" w:rsidP="352F4D77">
      <w:pPr>
        <w:rPr>
          <w:rFonts w:asciiTheme="majorHAnsi" w:eastAsiaTheme="majorEastAsia" w:hAnsiTheme="majorHAnsi" w:cstheme="majorBidi"/>
          <w:sz w:val="20"/>
          <w:szCs w:val="20"/>
          <w:rPrChange w:id="620" w:author="Mara L. Isaacs" w:date="2017-12-28T21:46:00Z">
            <w:rPr>
              <w:rFonts w:asciiTheme="majorHAnsi" w:eastAsiaTheme="majorEastAsia" w:hAnsiTheme="majorHAnsi" w:cstheme="majorBidi"/>
              <w:sz w:val="20"/>
              <w:szCs w:val="20"/>
            </w:rPr>
          </w:rPrChange>
        </w:rPr>
      </w:pPr>
    </w:p>
    <w:p w14:paraId="7089D143" w14:textId="77777777" w:rsidR="0061056B" w:rsidRPr="004F47F8" w:rsidRDefault="0061056B" w:rsidP="0061056B">
      <w:pPr>
        <w:spacing w:after="240"/>
        <w:rPr>
          <w:rFonts w:asciiTheme="majorHAnsi" w:eastAsiaTheme="majorEastAsia" w:hAnsiTheme="majorHAnsi" w:cstheme="majorBidi"/>
          <w:sz w:val="20"/>
          <w:szCs w:val="20"/>
          <w:rPrChange w:id="621"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622" w:author="Mara L. Isaacs" w:date="2017-12-28T21:46:00Z">
            <w:rPr>
              <w:rFonts w:asciiTheme="majorHAnsi" w:eastAsiaTheme="majorEastAsia" w:hAnsiTheme="majorHAnsi" w:cstheme="majorBidi"/>
              <w:sz w:val="20"/>
              <w:szCs w:val="20"/>
            </w:rPr>
          </w:rPrChange>
        </w:rPr>
        <w:t>World premiere Annenberg Center for the Performing Arts at the University of Pennsylvania</w:t>
      </w:r>
    </w:p>
    <w:p w14:paraId="722DF9DD" w14:textId="77777777" w:rsidR="0061056B" w:rsidRPr="004F47F8" w:rsidRDefault="0061056B" w:rsidP="0061056B">
      <w:pPr>
        <w:spacing w:after="240"/>
        <w:rPr>
          <w:rFonts w:asciiTheme="majorHAnsi" w:eastAsiaTheme="majorEastAsia" w:hAnsiTheme="majorHAnsi" w:cstheme="majorBidi"/>
          <w:sz w:val="20"/>
          <w:szCs w:val="20"/>
          <w:rPrChange w:id="623"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624" w:author="Mara L. Isaacs" w:date="2017-12-28T21:46:00Z">
            <w:rPr>
              <w:rFonts w:asciiTheme="majorHAnsi" w:eastAsiaTheme="majorEastAsia" w:hAnsiTheme="majorHAnsi" w:cstheme="majorBidi"/>
              <w:sz w:val="20"/>
              <w:szCs w:val="20"/>
            </w:rPr>
          </w:rPrChange>
        </w:rPr>
        <w:t>New York Premiere BAM Next Wave Festival 2017</w:t>
      </w:r>
    </w:p>
    <w:p w14:paraId="3AEEA702" w14:textId="77777777" w:rsidR="0061056B" w:rsidRPr="004F47F8" w:rsidRDefault="0061056B" w:rsidP="352F4D77">
      <w:pPr>
        <w:rPr>
          <w:rFonts w:asciiTheme="majorHAnsi" w:eastAsiaTheme="majorEastAsia" w:hAnsiTheme="majorHAnsi" w:cstheme="majorBidi"/>
          <w:sz w:val="20"/>
          <w:szCs w:val="20"/>
          <w:rPrChange w:id="625" w:author="Mara L. Isaacs" w:date="2017-12-28T21:46:00Z">
            <w:rPr>
              <w:rFonts w:asciiTheme="majorHAnsi" w:eastAsiaTheme="majorEastAsia" w:hAnsiTheme="majorHAnsi" w:cstheme="majorBidi"/>
              <w:sz w:val="20"/>
              <w:szCs w:val="20"/>
            </w:rPr>
          </w:rPrChange>
        </w:rPr>
      </w:pPr>
    </w:p>
    <w:p w14:paraId="0998C6CB" w14:textId="77777777" w:rsidR="0061056B" w:rsidRPr="004F47F8" w:rsidRDefault="0061056B" w:rsidP="0061056B">
      <w:pPr>
        <w:rPr>
          <w:rFonts w:asciiTheme="majorHAnsi" w:hAnsiTheme="majorHAnsi"/>
          <w:sz w:val="20"/>
          <w:szCs w:val="20"/>
          <w:rPrChange w:id="626" w:author="Mara L. Isaacs" w:date="2017-12-28T21:46:00Z">
            <w:rPr>
              <w:rFonts w:asciiTheme="majorHAnsi" w:hAnsiTheme="majorHAnsi"/>
              <w:sz w:val="20"/>
              <w:szCs w:val="20"/>
            </w:rPr>
          </w:rPrChange>
        </w:rPr>
      </w:pPr>
      <w:r w:rsidRPr="004F47F8">
        <w:rPr>
          <w:rFonts w:asciiTheme="majorHAnsi" w:eastAsia="Verdana" w:hAnsiTheme="majorHAnsi" w:cs="Verdana"/>
          <w:sz w:val="20"/>
          <w:szCs w:val="20"/>
          <w:rPrChange w:id="627" w:author="Mara L. Isaacs" w:date="2017-12-28T21:46:00Z">
            <w:rPr>
              <w:rFonts w:asciiTheme="majorHAnsi" w:eastAsia="Verdana" w:hAnsiTheme="majorHAnsi" w:cs="Verdana"/>
              <w:sz w:val="20"/>
              <w:szCs w:val="20"/>
            </w:rPr>
          </w:rPrChange>
        </w:rPr>
        <w:t>"A gorgeous and surreal adaptation of the Haruki Murakami short story." - New York Times (Critics pick)</w:t>
      </w:r>
      <w:r w:rsidRPr="004F47F8">
        <w:rPr>
          <w:rFonts w:asciiTheme="majorHAnsi" w:hAnsiTheme="majorHAnsi"/>
          <w:sz w:val="20"/>
          <w:szCs w:val="20"/>
          <w:rPrChange w:id="628" w:author="Mara L. Isaacs" w:date="2017-12-28T21:46:00Z">
            <w:rPr>
              <w:rFonts w:asciiTheme="majorHAnsi" w:hAnsiTheme="majorHAnsi"/>
              <w:sz w:val="20"/>
              <w:szCs w:val="20"/>
            </w:rPr>
          </w:rPrChange>
        </w:rPr>
        <w:br/>
      </w:r>
    </w:p>
    <w:p w14:paraId="450F14A4" w14:textId="77777777" w:rsidR="0061056B" w:rsidRPr="004F47F8" w:rsidRDefault="0061056B" w:rsidP="0061056B">
      <w:pPr>
        <w:rPr>
          <w:rFonts w:asciiTheme="majorHAnsi" w:eastAsia="Verdana" w:hAnsiTheme="majorHAnsi" w:cs="Verdana"/>
          <w:sz w:val="20"/>
          <w:szCs w:val="20"/>
          <w:rPrChange w:id="629" w:author="Mara L. Isaacs" w:date="2017-12-28T21:46:00Z">
            <w:rPr>
              <w:rFonts w:asciiTheme="majorHAnsi" w:eastAsia="Verdana" w:hAnsiTheme="majorHAnsi" w:cs="Verdana"/>
              <w:sz w:val="20"/>
              <w:szCs w:val="20"/>
            </w:rPr>
          </w:rPrChange>
        </w:rPr>
      </w:pPr>
      <w:r w:rsidRPr="004F47F8">
        <w:rPr>
          <w:rFonts w:asciiTheme="majorHAnsi" w:eastAsia="Verdana" w:hAnsiTheme="majorHAnsi" w:cs="Verdana"/>
          <w:sz w:val="20"/>
          <w:szCs w:val="20"/>
          <w:rPrChange w:id="630" w:author="Mara L. Isaacs" w:date="2017-12-28T21:46:00Z">
            <w:rPr>
              <w:rFonts w:asciiTheme="majorHAnsi" w:eastAsia="Verdana" w:hAnsiTheme="majorHAnsi" w:cs="Verdana"/>
              <w:sz w:val="20"/>
              <w:szCs w:val="20"/>
            </w:rPr>
          </w:rPrChange>
        </w:rPr>
        <w:t>"SLEEP is a surreal, seamless patchwork of magical moments." -- Vice</w:t>
      </w:r>
      <w:r w:rsidRPr="004F47F8">
        <w:rPr>
          <w:rFonts w:asciiTheme="majorHAnsi" w:hAnsiTheme="majorHAnsi"/>
          <w:sz w:val="20"/>
          <w:szCs w:val="20"/>
          <w:rPrChange w:id="631" w:author="Mara L. Isaacs" w:date="2017-12-28T21:46:00Z">
            <w:rPr>
              <w:rFonts w:asciiTheme="majorHAnsi" w:hAnsiTheme="majorHAnsi"/>
              <w:sz w:val="20"/>
              <w:szCs w:val="20"/>
            </w:rPr>
          </w:rPrChange>
        </w:rPr>
        <w:br/>
      </w:r>
    </w:p>
    <w:p w14:paraId="6E97A893" w14:textId="77777777" w:rsidR="0061056B" w:rsidRPr="004F47F8" w:rsidRDefault="0061056B" w:rsidP="0061056B">
      <w:pPr>
        <w:rPr>
          <w:rFonts w:asciiTheme="majorHAnsi" w:eastAsia="Verdana" w:hAnsiTheme="majorHAnsi" w:cs="Verdana"/>
          <w:sz w:val="20"/>
          <w:szCs w:val="20"/>
          <w:rPrChange w:id="632" w:author="Mara L. Isaacs" w:date="2017-12-28T21:46:00Z">
            <w:rPr>
              <w:rFonts w:asciiTheme="majorHAnsi" w:eastAsia="Verdana" w:hAnsiTheme="majorHAnsi" w:cs="Verdana"/>
              <w:sz w:val="20"/>
              <w:szCs w:val="20"/>
            </w:rPr>
          </w:rPrChange>
        </w:rPr>
      </w:pPr>
      <w:r w:rsidRPr="004F47F8">
        <w:rPr>
          <w:rFonts w:asciiTheme="majorHAnsi" w:eastAsia="Verdana" w:hAnsiTheme="majorHAnsi" w:cs="Verdana"/>
          <w:sz w:val="20"/>
          <w:szCs w:val="20"/>
          <w:rPrChange w:id="633" w:author="Mara L. Isaacs" w:date="2017-12-28T21:46:00Z">
            <w:rPr>
              <w:rFonts w:asciiTheme="majorHAnsi" w:eastAsia="Verdana" w:hAnsiTheme="majorHAnsi" w:cs="Verdana"/>
              <w:sz w:val="20"/>
              <w:szCs w:val="20"/>
            </w:rPr>
          </w:rPrChange>
        </w:rPr>
        <w:t>"The production, directed by Rachel Dickstein, is extremely sophisticated — which is part of the allure, with a feast of mood-setting sound from exotic instruments and all manner of lighting effects that make Murakami’s strange inner world palpable." - Philadelphia Inquirer</w:t>
      </w:r>
      <w:r w:rsidRPr="004F47F8">
        <w:rPr>
          <w:rFonts w:asciiTheme="majorHAnsi" w:hAnsiTheme="majorHAnsi"/>
          <w:sz w:val="20"/>
          <w:szCs w:val="20"/>
          <w:rPrChange w:id="634" w:author="Mara L. Isaacs" w:date="2017-12-28T21:46:00Z">
            <w:rPr>
              <w:rFonts w:asciiTheme="majorHAnsi" w:hAnsiTheme="majorHAnsi"/>
              <w:sz w:val="20"/>
              <w:szCs w:val="20"/>
            </w:rPr>
          </w:rPrChange>
        </w:rPr>
        <w:br/>
      </w:r>
    </w:p>
    <w:p w14:paraId="4B2AF6CE" w14:textId="77777777" w:rsidR="0061056B" w:rsidRPr="004F47F8" w:rsidRDefault="0061056B" w:rsidP="0061056B">
      <w:pPr>
        <w:rPr>
          <w:rFonts w:asciiTheme="majorHAnsi" w:eastAsiaTheme="majorEastAsia" w:hAnsiTheme="majorHAnsi" w:cstheme="majorBidi"/>
          <w:sz w:val="20"/>
          <w:szCs w:val="20"/>
          <w:rPrChange w:id="635"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636" w:author="Mara L. Isaacs" w:date="2017-12-28T21:46:00Z">
            <w:rPr>
              <w:rFonts w:asciiTheme="majorHAnsi" w:eastAsiaTheme="majorEastAsia" w:hAnsiTheme="majorHAnsi" w:cstheme="majorBidi"/>
              <w:sz w:val="20"/>
              <w:szCs w:val="20"/>
            </w:rPr>
          </w:rPrChange>
        </w:rPr>
        <w:t>Available for Touring.</w:t>
      </w:r>
    </w:p>
    <w:p w14:paraId="4A4B09C9" w14:textId="77777777" w:rsidR="0061056B" w:rsidRPr="004F47F8" w:rsidRDefault="0061056B" w:rsidP="0061056B">
      <w:pPr>
        <w:rPr>
          <w:rFonts w:asciiTheme="majorHAnsi" w:eastAsiaTheme="majorEastAsia" w:hAnsiTheme="majorHAnsi" w:cstheme="majorBidi"/>
          <w:sz w:val="20"/>
          <w:szCs w:val="20"/>
          <w:rPrChange w:id="637" w:author="Mara L. Isaacs" w:date="2017-12-28T21:46:00Z">
            <w:rPr>
              <w:rFonts w:asciiTheme="majorHAnsi" w:eastAsiaTheme="majorEastAsia" w:hAnsiTheme="majorHAnsi" w:cstheme="majorBidi"/>
              <w:sz w:val="20"/>
              <w:szCs w:val="20"/>
            </w:rPr>
          </w:rPrChange>
        </w:rPr>
      </w:pPr>
    </w:p>
    <w:p w14:paraId="7C1B2945" w14:textId="77777777" w:rsidR="00D96AD3" w:rsidRPr="004F47F8" w:rsidRDefault="00D96AD3" w:rsidP="352F4D77">
      <w:pPr>
        <w:rPr>
          <w:rFonts w:asciiTheme="majorHAnsi" w:eastAsiaTheme="majorEastAsia" w:hAnsiTheme="majorHAnsi" w:cstheme="majorBidi"/>
          <w:sz w:val="20"/>
          <w:szCs w:val="20"/>
          <w:rPrChange w:id="638" w:author="Mara L. Isaacs" w:date="2017-12-28T21:46:00Z">
            <w:rPr>
              <w:rFonts w:asciiTheme="majorHAnsi" w:eastAsiaTheme="majorEastAsia" w:hAnsiTheme="majorHAnsi" w:cstheme="majorBidi"/>
              <w:sz w:val="20"/>
              <w:szCs w:val="20"/>
            </w:rPr>
          </w:rPrChange>
        </w:rPr>
      </w:pPr>
    </w:p>
    <w:p w14:paraId="5E4AE87F" w14:textId="1D8D61A7" w:rsidR="00D96AD3" w:rsidRPr="004F47F8" w:rsidDel="00D929A6" w:rsidRDefault="0061056B" w:rsidP="352F4D77">
      <w:pPr>
        <w:spacing w:before="100" w:beforeAutospacing="1" w:after="100" w:afterAutospacing="1"/>
        <w:rPr>
          <w:del w:id="639" w:author="Mara L. Isaacs" w:date="2017-12-29T04:09:00Z"/>
          <w:rFonts w:asciiTheme="majorHAnsi" w:eastAsiaTheme="majorEastAsia" w:hAnsiTheme="majorHAnsi" w:cstheme="majorBidi"/>
          <w:sz w:val="20"/>
          <w:szCs w:val="20"/>
          <w:rPrChange w:id="640" w:author="Mara L. Isaacs" w:date="2017-12-28T21:46:00Z">
            <w:rPr>
              <w:del w:id="641" w:author="Mara L. Isaacs" w:date="2017-12-29T04:09:00Z"/>
              <w:rFonts w:asciiTheme="majorHAnsi" w:eastAsiaTheme="majorEastAsia" w:hAnsiTheme="majorHAnsi" w:cstheme="majorBidi"/>
              <w:sz w:val="20"/>
              <w:szCs w:val="20"/>
            </w:rPr>
          </w:rPrChange>
        </w:rPr>
      </w:pPr>
      <w:del w:id="642" w:author="Mara L. Isaacs" w:date="2017-12-29T04:09:00Z">
        <w:r w:rsidRPr="004F47F8" w:rsidDel="00D929A6">
          <w:rPr>
            <w:rFonts w:asciiTheme="majorHAnsi" w:eastAsiaTheme="majorEastAsia" w:hAnsiTheme="majorHAnsi" w:cstheme="majorBidi"/>
            <w:b/>
            <w:bCs/>
            <w:sz w:val="20"/>
            <w:szCs w:val="20"/>
            <w:rPrChange w:id="643" w:author="Mara L. Isaacs" w:date="2017-12-28T21:46:00Z">
              <w:rPr>
                <w:rFonts w:asciiTheme="majorHAnsi" w:eastAsiaTheme="majorEastAsia" w:hAnsiTheme="majorHAnsi" w:cstheme="majorBidi"/>
                <w:b/>
                <w:bCs/>
                <w:sz w:val="20"/>
                <w:szCs w:val="20"/>
              </w:rPr>
            </w:rPrChange>
          </w:rPr>
          <w:delText>HARUKI MURAKAMI</w:delText>
        </w:r>
        <w:r w:rsidRPr="004F47F8" w:rsidDel="00D929A6">
          <w:rPr>
            <w:rFonts w:asciiTheme="majorHAnsi" w:eastAsiaTheme="majorEastAsia" w:hAnsiTheme="majorHAnsi" w:cstheme="majorBidi"/>
            <w:sz w:val="20"/>
            <w:szCs w:val="20"/>
            <w:rPrChange w:id="644" w:author="Mara L. Isaacs" w:date="2017-12-28T21:46:00Z">
              <w:rPr>
                <w:rFonts w:asciiTheme="majorHAnsi" w:eastAsiaTheme="majorEastAsia" w:hAnsiTheme="majorHAnsi" w:cstheme="majorBidi"/>
                <w:sz w:val="20"/>
                <w:szCs w:val="20"/>
              </w:rPr>
            </w:rPrChange>
          </w:rPr>
          <w:delText xml:space="preserve"> </w:delText>
        </w:r>
        <w:r w:rsidR="352F4D77" w:rsidRPr="004F47F8" w:rsidDel="00D929A6">
          <w:rPr>
            <w:rFonts w:asciiTheme="majorHAnsi" w:eastAsiaTheme="majorEastAsia" w:hAnsiTheme="majorHAnsi" w:cstheme="majorBidi"/>
            <w:sz w:val="20"/>
            <w:szCs w:val="20"/>
            <w:rPrChange w:id="645" w:author="Mara L. Isaacs" w:date="2017-12-28T21:46:00Z">
              <w:rPr>
                <w:rFonts w:asciiTheme="majorHAnsi" w:eastAsiaTheme="majorEastAsia" w:hAnsiTheme="majorHAnsi" w:cstheme="majorBidi"/>
                <w:sz w:val="20"/>
                <w:szCs w:val="20"/>
              </w:rPr>
            </w:rPrChange>
          </w:rPr>
          <w:delText xml:space="preserve">was born in Kyoto, Japan in 1949.  His first novel, </w:delText>
        </w:r>
        <w:r w:rsidR="352F4D77" w:rsidRPr="004F47F8" w:rsidDel="00D929A6">
          <w:rPr>
            <w:rFonts w:asciiTheme="majorHAnsi" w:eastAsiaTheme="majorEastAsia" w:hAnsiTheme="majorHAnsi" w:cstheme="majorBidi"/>
            <w:i/>
            <w:iCs/>
            <w:sz w:val="20"/>
            <w:szCs w:val="20"/>
            <w:rPrChange w:id="646" w:author="Mara L. Isaacs" w:date="2017-12-28T21:46:00Z">
              <w:rPr>
                <w:rFonts w:asciiTheme="majorHAnsi" w:eastAsiaTheme="majorEastAsia" w:hAnsiTheme="majorHAnsi" w:cstheme="majorBidi"/>
                <w:i/>
                <w:iCs/>
                <w:sz w:val="20"/>
                <w:szCs w:val="20"/>
              </w:rPr>
            </w:rPrChange>
          </w:rPr>
          <w:delText>Hear the Wind Sing</w:delText>
        </w:r>
        <w:r w:rsidR="352F4D77" w:rsidRPr="004F47F8" w:rsidDel="00D929A6">
          <w:rPr>
            <w:rFonts w:asciiTheme="majorHAnsi" w:eastAsiaTheme="majorEastAsia" w:hAnsiTheme="majorHAnsi" w:cstheme="majorBidi"/>
            <w:sz w:val="20"/>
            <w:szCs w:val="20"/>
            <w:rPrChange w:id="647" w:author="Mara L. Isaacs" w:date="2017-12-28T21:46:00Z">
              <w:rPr>
                <w:rFonts w:asciiTheme="majorHAnsi" w:eastAsiaTheme="majorEastAsia" w:hAnsiTheme="majorHAnsi" w:cstheme="majorBidi"/>
                <w:sz w:val="20"/>
                <w:szCs w:val="20"/>
              </w:rPr>
            </w:rPrChange>
          </w:rPr>
          <w:delText xml:space="preserve">, won the Gunzou Literature Prize for budding writers in 1979.  He followed this success with two sequels, </w:delText>
        </w:r>
        <w:r w:rsidR="352F4D77" w:rsidRPr="004F47F8" w:rsidDel="00D929A6">
          <w:rPr>
            <w:rFonts w:asciiTheme="majorHAnsi" w:eastAsiaTheme="majorEastAsia" w:hAnsiTheme="majorHAnsi" w:cstheme="majorBidi"/>
            <w:i/>
            <w:iCs/>
            <w:sz w:val="20"/>
            <w:szCs w:val="20"/>
            <w:rPrChange w:id="648" w:author="Mara L. Isaacs" w:date="2017-12-28T21:46:00Z">
              <w:rPr>
                <w:rFonts w:asciiTheme="majorHAnsi" w:eastAsiaTheme="majorEastAsia" w:hAnsiTheme="majorHAnsi" w:cstheme="majorBidi"/>
                <w:i/>
                <w:iCs/>
                <w:sz w:val="20"/>
                <w:szCs w:val="20"/>
              </w:rPr>
            </w:rPrChange>
          </w:rPr>
          <w:delText xml:space="preserve">Pinball, 1973 </w:delText>
        </w:r>
        <w:r w:rsidR="352F4D77" w:rsidRPr="004F47F8" w:rsidDel="00D929A6">
          <w:rPr>
            <w:rFonts w:asciiTheme="majorHAnsi" w:eastAsiaTheme="majorEastAsia" w:hAnsiTheme="majorHAnsi" w:cstheme="majorBidi"/>
            <w:sz w:val="20"/>
            <w:szCs w:val="20"/>
            <w:rPrChange w:id="649" w:author="Mara L. Isaacs" w:date="2017-12-28T21:46:00Z">
              <w:rPr>
                <w:rFonts w:asciiTheme="majorHAnsi" w:eastAsiaTheme="majorEastAsia" w:hAnsiTheme="majorHAnsi" w:cstheme="majorBidi"/>
                <w:sz w:val="20"/>
                <w:szCs w:val="20"/>
              </w:rPr>
            </w:rPrChange>
          </w:rPr>
          <w:delText xml:space="preserve">and </w:delText>
        </w:r>
        <w:r w:rsidR="352F4D77" w:rsidRPr="004F47F8" w:rsidDel="00D929A6">
          <w:rPr>
            <w:rFonts w:asciiTheme="majorHAnsi" w:eastAsiaTheme="majorEastAsia" w:hAnsiTheme="majorHAnsi" w:cstheme="majorBidi"/>
            <w:i/>
            <w:iCs/>
            <w:sz w:val="20"/>
            <w:szCs w:val="20"/>
            <w:rPrChange w:id="650" w:author="Mara L. Isaacs" w:date="2017-12-28T21:46:00Z">
              <w:rPr>
                <w:rFonts w:asciiTheme="majorHAnsi" w:eastAsiaTheme="majorEastAsia" w:hAnsiTheme="majorHAnsi" w:cstheme="majorBidi"/>
                <w:i/>
                <w:iCs/>
                <w:sz w:val="20"/>
                <w:szCs w:val="20"/>
              </w:rPr>
            </w:rPrChange>
          </w:rPr>
          <w:delText>A Wild Sheep Chase</w:delText>
        </w:r>
        <w:r w:rsidR="352F4D77" w:rsidRPr="004F47F8" w:rsidDel="00D929A6">
          <w:rPr>
            <w:rFonts w:asciiTheme="majorHAnsi" w:eastAsiaTheme="majorEastAsia" w:hAnsiTheme="majorHAnsi" w:cstheme="majorBidi"/>
            <w:sz w:val="20"/>
            <w:szCs w:val="20"/>
            <w:rPrChange w:id="651" w:author="Mara L. Isaacs" w:date="2017-12-28T21:46:00Z">
              <w:rPr>
                <w:rFonts w:asciiTheme="majorHAnsi" w:eastAsiaTheme="majorEastAsia" w:hAnsiTheme="majorHAnsi" w:cstheme="majorBidi"/>
                <w:sz w:val="20"/>
                <w:szCs w:val="20"/>
              </w:rPr>
            </w:rPrChange>
          </w:rPr>
          <w:delText xml:space="preserve">, which together form </w:delText>
        </w:r>
        <w:r w:rsidR="352F4D77" w:rsidRPr="004F47F8" w:rsidDel="00D929A6">
          <w:rPr>
            <w:rFonts w:asciiTheme="majorHAnsi" w:eastAsiaTheme="majorEastAsia" w:hAnsiTheme="majorHAnsi" w:cstheme="majorBidi"/>
            <w:i/>
            <w:iCs/>
            <w:sz w:val="20"/>
            <w:szCs w:val="20"/>
            <w:rPrChange w:id="652" w:author="Mara L. Isaacs" w:date="2017-12-28T21:46:00Z">
              <w:rPr>
                <w:rFonts w:asciiTheme="majorHAnsi" w:eastAsiaTheme="majorEastAsia" w:hAnsiTheme="majorHAnsi" w:cstheme="majorBidi"/>
                <w:i/>
                <w:iCs/>
                <w:sz w:val="20"/>
                <w:szCs w:val="20"/>
              </w:rPr>
            </w:rPrChange>
          </w:rPr>
          <w:delText>The Trilogy of the Rat</w:delText>
        </w:r>
        <w:r w:rsidR="352F4D77" w:rsidRPr="004F47F8" w:rsidDel="00D929A6">
          <w:rPr>
            <w:rFonts w:asciiTheme="majorHAnsi" w:eastAsiaTheme="majorEastAsia" w:hAnsiTheme="majorHAnsi" w:cstheme="majorBidi"/>
            <w:sz w:val="20"/>
            <w:szCs w:val="20"/>
            <w:rPrChange w:id="653" w:author="Mara L. Isaacs" w:date="2017-12-28T21:46:00Z">
              <w:rPr>
                <w:rFonts w:asciiTheme="majorHAnsi" w:eastAsiaTheme="majorEastAsia" w:hAnsiTheme="majorHAnsi" w:cstheme="majorBidi"/>
                <w:sz w:val="20"/>
                <w:szCs w:val="20"/>
              </w:rPr>
            </w:rPrChange>
          </w:rPr>
          <w:delText xml:space="preserve">. Murakami is also the author of the novels </w:delText>
        </w:r>
        <w:r w:rsidR="352F4D77" w:rsidRPr="004F47F8" w:rsidDel="00D929A6">
          <w:rPr>
            <w:rFonts w:asciiTheme="majorHAnsi" w:eastAsiaTheme="majorEastAsia" w:hAnsiTheme="majorHAnsi" w:cstheme="majorBidi"/>
            <w:i/>
            <w:iCs/>
            <w:sz w:val="20"/>
            <w:szCs w:val="20"/>
            <w:rPrChange w:id="654" w:author="Mara L. Isaacs" w:date="2017-12-28T21:46:00Z">
              <w:rPr>
                <w:rFonts w:asciiTheme="majorHAnsi" w:eastAsiaTheme="majorEastAsia" w:hAnsiTheme="majorHAnsi" w:cstheme="majorBidi"/>
                <w:i/>
                <w:iCs/>
                <w:sz w:val="20"/>
                <w:szCs w:val="20"/>
              </w:rPr>
            </w:rPrChange>
          </w:rPr>
          <w:delText>Hard-Boiled Wonderland and the End of the World</w:delText>
        </w:r>
        <w:r w:rsidR="352F4D77" w:rsidRPr="004F47F8" w:rsidDel="00D929A6">
          <w:rPr>
            <w:rFonts w:asciiTheme="majorHAnsi" w:eastAsiaTheme="majorEastAsia" w:hAnsiTheme="majorHAnsi" w:cstheme="majorBidi"/>
            <w:sz w:val="20"/>
            <w:szCs w:val="20"/>
            <w:rPrChange w:id="655" w:author="Mara L. Isaacs" w:date="2017-12-28T21:46:00Z">
              <w:rPr>
                <w:rFonts w:asciiTheme="majorHAnsi" w:eastAsiaTheme="majorEastAsia" w:hAnsiTheme="majorHAnsi" w:cstheme="majorBidi"/>
                <w:sz w:val="20"/>
                <w:szCs w:val="20"/>
              </w:rPr>
            </w:rPrChange>
          </w:rPr>
          <w:delText xml:space="preserve">, </w:delText>
        </w:r>
        <w:r w:rsidR="352F4D77" w:rsidRPr="004F47F8" w:rsidDel="00D929A6">
          <w:rPr>
            <w:rFonts w:asciiTheme="majorHAnsi" w:eastAsiaTheme="majorEastAsia" w:hAnsiTheme="majorHAnsi" w:cstheme="majorBidi"/>
            <w:i/>
            <w:iCs/>
            <w:sz w:val="20"/>
            <w:szCs w:val="20"/>
            <w:rPrChange w:id="656" w:author="Mara L. Isaacs" w:date="2017-12-28T21:46:00Z">
              <w:rPr>
                <w:rFonts w:asciiTheme="majorHAnsi" w:eastAsiaTheme="majorEastAsia" w:hAnsiTheme="majorHAnsi" w:cstheme="majorBidi"/>
                <w:i/>
                <w:iCs/>
                <w:sz w:val="20"/>
                <w:szCs w:val="20"/>
              </w:rPr>
            </w:rPrChange>
          </w:rPr>
          <w:delText>Norwegian Wood</w:delText>
        </w:r>
        <w:r w:rsidR="352F4D77" w:rsidRPr="004F47F8" w:rsidDel="00D929A6">
          <w:rPr>
            <w:rFonts w:asciiTheme="majorHAnsi" w:eastAsiaTheme="majorEastAsia" w:hAnsiTheme="majorHAnsi" w:cstheme="majorBidi"/>
            <w:sz w:val="20"/>
            <w:szCs w:val="20"/>
            <w:rPrChange w:id="657" w:author="Mara L. Isaacs" w:date="2017-12-28T21:46:00Z">
              <w:rPr>
                <w:rFonts w:asciiTheme="majorHAnsi" w:eastAsiaTheme="majorEastAsia" w:hAnsiTheme="majorHAnsi" w:cstheme="majorBidi"/>
                <w:sz w:val="20"/>
                <w:szCs w:val="20"/>
              </w:rPr>
            </w:rPrChange>
          </w:rPr>
          <w:delText xml:space="preserve">, </w:delText>
        </w:r>
        <w:r w:rsidR="352F4D77" w:rsidRPr="004F47F8" w:rsidDel="00D929A6">
          <w:rPr>
            <w:rFonts w:asciiTheme="majorHAnsi" w:eastAsiaTheme="majorEastAsia" w:hAnsiTheme="majorHAnsi" w:cstheme="majorBidi"/>
            <w:i/>
            <w:iCs/>
            <w:sz w:val="20"/>
            <w:szCs w:val="20"/>
            <w:rPrChange w:id="658" w:author="Mara L. Isaacs" w:date="2017-12-28T21:46:00Z">
              <w:rPr>
                <w:rFonts w:asciiTheme="majorHAnsi" w:eastAsiaTheme="majorEastAsia" w:hAnsiTheme="majorHAnsi" w:cstheme="majorBidi"/>
                <w:i/>
                <w:iCs/>
                <w:sz w:val="20"/>
                <w:szCs w:val="20"/>
              </w:rPr>
            </w:rPrChange>
          </w:rPr>
          <w:delText>Dance Dance Dance</w:delText>
        </w:r>
        <w:r w:rsidR="352F4D77" w:rsidRPr="004F47F8" w:rsidDel="00D929A6">
          <w:rPr>
            <w:rFonts w:asciiTheme="majorHAnsi" w:eastAsiaTheme="majorEastAsia" w:hAnsiTheme="majorHAnsi" w:cstheme="majorBidi"/>
            <w:sz w:val="20"/>
            <w:szCs w:val="20"/>
            <w:rPrChange w:id="659" w:author="Mara L. Isaacs" w:date="2017-12-28T21:46:00Z">
              <w:rPr>
                <w:rFonts w:asciiTheme="majorHAnsi" w:eastAsiaTheme="majorEastAsia" w:hAnsiTheme="majorHAnsi" w:cstheme="majorBidi"/>
                <w:sz w:val="20"/>
                <w:szCs w:val="20"/>
              </w:rPr>
            </w:rPrChange>
          </w:rPr>
          <w:delText xml:space="preserve">, </w:delText>
        </w:r>
        <w:r w:rsidR="352F4D77" w:rsidRPr="004F47F8" w:rsidDel="00D929A6">
          <w:rPr>
            <w:rFonts w:asciiTheme="majorHAnsi" w:eastAsiaTheme="majorEastAsia" w:hAnsiTheme="majorHAnsi" w:cstheme="majorBidi"/>
            <w:i/>
            <w:iCs/>
            <w:sz w:val="20"/>
            <w:szCs w:val="20"/>
            <w:rPrChange w:id="660" w:author="Mara L. Isaacs" w:date="2017-12-28T21:46:00Z">
              <w:rPr>
                <w:rFonts w:asciiTheme="majorHAnsi" w:eastAsiaTheme="majorEastAsia" w:hAnsiTheme="majorHAnsi" w:cstheme="majorBidi"/>
                <w:i/>
                <w:iCs/>
                <w:sz w:val="20"/>
                <w:szCs w:val="20"/>
              </w:rPr>
            </w:rPrChange>
          </w:rPr>
          <w:delText>South of the Border, West of the Sun</w:delText>
        </w:r>
        <w:r w:rsidR="352F4D77" w:rsidRPr="004F47F8" w:rsidDel="00D929A6">
          <w:rPr>
            <w:rFonts w:asciiTheme="majorHAnsi" w:eastAsiaTheme="majorEastAsia" w:hAnsiTheme="majorHAnsi" w:cstheme="majorBidi"/>
            <w:sz w:val="20"/>
            <w:szCs w:val="20"/>
            <w:rPrChange w:id="661" w:author="Mara L. Isaacs" w:date="2017-12-28T21:46:00Z">
              <w:rPr>
                <w:rFonts w:asciiTheme="majorHAnsi" w:eastAsiaTheme="majorEastAsia" w:hAnsiTheme="majorHAnsi" w:cstheme="majorBidi"/>
                <w:sz w:val="20"/>
                <w:szCs w:val="20"/>
              </w:rPr>
            </w:rPrChange>
          </w:rPr>
          <w:delText xml:space="preserve">, </w:delText>
        </w:r>
        <w:r w:rsidR="352F4D77" w:rsidRPr="004F47F8" w:rsidDel="00D929A6">
          <w:rPr>
            <w:rFonts w:asciiTheme="majorHAnsi" w:eastAsiaTheme="majorEastAsia" w:hAnsiTheme="majorHAnsi" w:cstheme="majorBidi"/>
            <w:i/>
            <w:iCs/>
            <w:sz w:val="20"/>
            <w:szCs w:val="20"/>
            <w:rPrChange w:id="662" w:author="Mara L. Isaacs" w:date="2017-12-28T21:46:00Z">
              <w:rPr>
                <w:rFonts w:asciiTheme="majorHAnsi" w:eastAsiaTheme="majorEastAsia" w:hAnsiTheme="majorHAnsi" w:cstheme="majorBidi"/>
                <w:i/>
                <w:iCs/>
                <w:sz w:val="20"/>
                <w:szCs w:val="20"/>
              </w:rPr>
            </w:rPrChange>
          </w:rPr>
          <w:delText>The Wind-Up Bird Chronicle</w:delText>
        </w:r>
        <w:r w:rsidR="352F4D77" w:rsidRPr="004F47F8" w:rsidDel="00D929A6">
          <w:rPr>
            <w:rFonts w:asciiTheme="majorHAnsi" w:eastAsiaTheme="majorEastAsia" w:hAnsiTheme="majorHAnsi" w:cstheme="majorBidi"/>
            <w:sz w:val="20"/>
            <w:szCs w:val="20"/>
            <w:rPrChange w:id="663" w:author="Mara L. Isaacs" w:date="2017-12-28T21:46:00Z">
              <w:rPr>
                <w:rFonts w:asciiTheme="majorHAnsi" w:eastAsiaTheme="majorEastAsia" w:hAnsiTheme="majorHAnsi" w:cstheme="majorBidi"/>
                <w:sz w:val="20"/>
                <w:szCs w:val="20"/>
              </w:rPr>
            </w:rPrChange>
          </w:rPr>
          <w:delText xml:space="preserve">, </w:delText>
        </w:r>
        <w:r w:rsidR="352F4D77" w:rsidRPr="004F47F8" w:rsidDel="00D929A6">
          <w:rPr>
            <w:rFonts w:asciiTheme="majorHAnsi" w:eastAsiaTheme="majorEastAsia" w:hAnsiTheme="majorHAnsi" w:cstheme="majorBidi"/>
            <w:i/>
            <w:iCs/>
            <w:sz w:val="20"/>
            <w:szCs w:val="20"/>
            <w:rPrChange w:id="664" w:author="Mara L. Isaacs" w:date="2017-12-28T21:46:00Z">
              <w:rPr>
                <w:rFonts w:asciiTheme="majorHAnsi" w:eastAsiaTheme="majorEastAsia" w:hAnsiTheme="majorHAnsi" w:cstheme="majorBidi"/>
                <w:i/>
                <w:iCs/>
                <w:sz w:val="20"/>
                <w:szCs w:val="20"/>
              </w:rPr>
            </w:rPrChange>
          </w:rPr>
          <w:delText>Sputnik Sweetheart</w:delText>
        </w:r>
        <w:r w:rsidR="352F4D77" w:rsidRPr="004F47F8" w:rsidDel="00D929A6">
          <w:rPr>
            <w:rFonts w:asciiTheme="majorHAnsi" w:eastAsiaTheme="majorEastAsia" w:hAnsiTheme="majorHAnsi" w:cstheme="majorBidi"/>
            <w:sz w:val="20"/>
            <w:szCs w:val="20"/>
            <w:rPrChange w:id="665" w:author="Mara L. Isaacs" w:date="2017-12-28T21:46:00Z">
              <w:rPr>
                <w:rFonts w:asciiTheme="majorHAnsi" w:eastAsiaTheme="majorEastAsia" w:hAnsiTheme="majorHAnsi" w:cstheme="majorBidi"/>
                <w:sz w:val="20"/>
                <w:szCs w:val="20"/>
              </w:rPr>
            </w:rPrChange>
          </w:rPr>
          <w:delText xml:space="preserve">, </w:delText>
        </w:r>
        <w:r w:rsidR="352F4D77" w:rsidRPr="004F47F8" w:rsidDel="00D929A6">
          <w:rPr>
            <w:rFonts w:asciiTheme="majorHAnsi" w:eastAsiaTheme="majorEastAsia" w:hAnsiTheme="majorHAnsi" w:cstheme="majorBidi"/>
            <w:i/>
            <w:iCs/>
            <w:sz w:val="20"/>
            <w:szCs w:val="20"/>
            <w:rPrChange w:id="666" w:author="Mara L. Isaacs" w:date="2017-12-28T21:46:00Z">
              <w:rPr>
                <w:rFonts w:asciiTheme="majorHAnsi" w:eastAsiaTheme="majorEastAsia" w:hAnsiTheme="majorHAnsi" w:cstheme="majorBidi"/>
                <w:i/>
                <w:iCs/>
                <w:sz w:val="20"/>
                <w:szCs w:val="20"/>
              </w:rPr>
            </w:rPrChange>
          </w:rPr>
          <w:delText>Kafka on the Shore</w:delText>
        </w:r>
        <w:r w:rsidR="352F4D77" w:rsidRPr="004F47F8" w:rsidDel="00D929A6">
          <w:rPr>
            <w:rFonts w:asciiTheme="majorHAnsi" w:eastAsiaTheme="majorEastAsia" w:hAnsiTheme="majorHAnsi" w:cstheme="majorBidi"/>
            <w:sz w:val="20"/>
            <w:szCs w:val="20"/>
            <w:rPrChange w:id="667" w:author="Mara L. Isaacs" w:date="2017-12-28T21:46:00Z">
              <w:rPr>
                <w:rFonts w:asciiTheme="majorHAnsi" w:eastAsiaTheme="majorEastAsia" w:hAnsiTheme="majorHAnsi" w:cstheme="majorBidi"/>
                <w:sz w:val="20"/>
                <w:szCs w:val="20"/>
              </w:rPr>
            </w:rPrChange>
          </w:rPr>
          <w:delText xml:space="preserve">, </w:delText>
        </w:r>
        <w:r w:rsidR="352F4D77" w:rsidRPr="004F47F8" w:rsidDel="00D929A6">
          <w:rPr>
            <w:rFonts w:asciiTheme="majorHAnsi" w:eastAsiaTheme="majorEastAsia" w:hAnsiTheme="majorHAnsi" w:cstheme="majorBidi"/>
            <w:i/>
            <w:iCs/>
            <w:sz w:val="20"/>
            <w:szCs w:val="20"/>
            <w:rPrChange w:id="668" w:author="Mara L. Isaacs" w:date="2017-12-28T21:46:00Z">
              <w:rPr>
                <w:rFonts w:asciiTheme="majorHAnsi" w:eastAsiaTheme="majorEastAsia" w:hAnsiTheme="majorHAnsi" w:cstheme="majorBidi"/>
                <w:i/>
                <w:iCs/>
                <w:sz w:val="20"/>
                <w:szCs w:val="20"/>
              </w:rPr>
            </w:rPrChange>
          </w:rPr>
          <w:delText>After Dark</w:delText>
        </w:r>
        <w:r w:rsidR="352F4D77" w:rsidRPr="004F47F8" w:rsidDel="00D929A6">
          <w:rPr>
            <w:rFonts w:asciiTheme="majorHAnsi" w:eastAsiaTheme="majorEastAsia" w:hAnsiTheme="majorHAnsi" w:cstheme="majorBidi"/>
            <w:sz w:val="20"/>
            <w:szCs w:val="20"/>
            <w:rPrChange w:id="669" w:author="Mara L. Isaacs" w:date="2017-12-28T21:46:00Z">
              <w:rPr>
                <w:rFonts w:asciiTheme="majorHAnsi" w:eastAsiaTheme="majorEastAsia" w:hAnsiTheme="majorHAnsi" w:cstheme="majorBidi"/>
                <w:sz w:val="20"/>
                <w:szCs w:val="20"/>
              </w:rPr>
            </w:rPrChange>
          </w:rPr>
          <w:delText xml:space="preserve">, </w:delText>
        </w:r>
        <w:r w:rsidR="352F4D77" w:rsidRPr="004F47F8" w:rsidDel="00D929A6">
          <w:rPr>
            <w:rFonts w:asciiTheme="majorHAnsi" w:eastAsiaTheme="majorEastAsia" w:hAnsiTheme="majorHAnsi" w:cstheme="majorBidi"/>
            <w:i/>
            <w:iCs/>
            <w:sz w:val="20"/>
            <w:szCs w:val="20"/>
            <w:rPrChange w:id="670" w:author="Mara L. Isaacs" w:date="2017-12-28T21:46:00Z">
              <w:rPr>
                <w:rFonts w:asciiTheme="majorHAnsi" w:eastAsiaTheme="majorEastAsia" w:hAnsiTheme="majorHAnsi" w:cstheme="majorBidi"/>
                <w:i/>
                <w:iCs/>
                <w:sz w:val="20"/>
                <w:szCs w:val="20"/>
              </w:rPr>
            </w:rPrChange>
          </w:rPr>
          <w:delText>1Q84</w:delText>
        </w:r>
        <w:r w:rsidR="352F4D77" w:rsidRPr="004F47F8" w:rsidDel="00D929A6">
          <w:rPr>
            <w:rFonts w:asciiTheme="majorHAnsi" w:eastAsiaTheme="majorEastAsia" w:hAnsiTheme="majorHAnsi" w:cstheme="majorBidi"/>
            <w:sz w:val="20"/>
            <w:szCs w:val="20"/>
            <w:rPrChange w:id="671" w:author="Mara L. Isaacs" w:date="2017-12-28T21:46:00Z">
              <w:rPr>
                <w:rFonts w:asciiTheme="majorHAnsi" w:eastAsiaTheme="majorEastAsia" w:hAnsiTheme="majorHAnsi" w:cstheme="majorBidi"/>
                <w:sz w:val="20"/>
                <w:szCs w:val="20"/>
              </w:rPr>
            </w:rPrChange>
          </w:rPr>
          <w:delText xml:space="preserve">, and </w:delText>
        </w:r>
        <w:r w:rsidR="352F4D77" w:rsidRPr="004F47F8" w:rsidDel="00D929A6">
          <w:rPr>
            <w:rFonts w:asciiTheme="majorHAnsi" w:eastAsiaTheme="majorEastAsia" w:hAnsiTheme="majorHAnsi" w:cstheme="majorBidi"/>
            <w:i/>
            <w:iCs/>
            <w:sz w:val="20"/>
            <w:szCs w:val="20"/>
            <w:rPrChange w:id="672" w:author="Mara L. Isaacs" w:date="2017-12-28T21:46:00Z">
              <w:rPr>
                <w:rFonts w:asciiTheme="majorHAnsi" w:eastAsiaTheme="majorEastAsia" w:hAnsiTheme="majorHAnsi" w:cstheme="majorBidi"/>
                <w:i/>
                <w:iCs/>
                <w:sz w:val="20"/>
                <w:szCs w:val="20"/>
              </w:rPr>
            </w:rPrChange>
          </w:rPr>
          <w:delText>Colorless Tsukuru Tazaki and His Years of Pilgrimage</w:delText>
        </w:r>
        <w:r w:rsidR="352F4D77" w:rsidRPr="004F47F8" w:rsidDel="00D929A6">
          <w:rPr>
            <w:rFonts w:asciiTheme="majorHAnsi" w:eastAsiaTheme="majorEastAsia" w:hAnsiTheme="majorHAnsi" w:cstheme="majorBidi"/>
            <w:sz w:val="20"/>
            <w:szCs w:val="20"/>
            <w:rPrChange w:id="673" w:author="Mara L. Isaacs" w:date="2017-12-28T21:46:00Z">
              <w:rPr>
                <w:rFonts w:asciiTheme="majorHAnsi" w:eastAsiaTheme="majorEastAsia" w:hAnsiTheme="majorHAnsi" w:cstheme="majorBidi"/>
                <w:sz w:val="20"/>
                <w:szCs w:val="20"/>
              </w:rPr>
            </w:rPrChange>
          </w:rPr>
          <w:delText xml:space="preserve">. He has written three short story collections, </w:delText>
        </w:r>
        <w:r w:rsidR="352F4D77" w:rsidRPr="004F47F8" w:rsidDel="00D929A6">
          <w:rPr>
            <w:rFonts w:asciiTheme="majorHAnsi" w:eastAsiaTheme="majorEastAsia" w:hAnsiTheme="majorHAnsi" w:cstheme="majorBidi"/>
            <w:i/>
            <w:iCs/>
            <w:sz w:val="20"/>
            <w:szCs w:val="20"/>
            <w:rPrChange w:id="674" w:author="Mara L. Isaacs" w:date="2017-12-28T21:46:00Z">
              <w:rPr>
                <w:rFonts w:asciiTheme="majorHAnsi" w:eastAsiaTheme="majorEastAsia" w:hAnsiTheme="majorHAnsi" w:cstheme="majorBidi"/>
                <w:i/>
                <w:iCs/>
                <w:sz w:val="20"/>
                <w:szCs w:val="20"/>
              </w:rPr>
            </w:rPrChange>
          </w:rPr>
          <w:delText>The Elephant Vanishes</w:delText>
        </w:r>
        <w:r w:rsidR="352F4D77" w:rsidRPr="004F47F8" w:rsidDel="00D929A6">
          <w:rPr>
            <w:rFonts w:asciiTheme="majorHAnsi" w:eastAsiaTheme="majorEastAsia" w:hAnsiTheme="majorHAnsi" w:cstheme="majorBidi"/>
            <w:sz w:val="20"/>
            <w:szCs w:val="20"/>
            <w:rPrChange w:id="675" w:author="Mara L. Isaacs" w:date="2017-12-28T21:46:00Z">
              <w:rPr>
                <w:rFonts w:asciiTheme="majorHAnsi" w:eastAsiaTheme="majorEastAsia" w:hAnsiTheme="majorHAnsi" w:cstheme="majorBidi"/>
                <w:sz w:val="20"/>
                <w:szCs w:val="20"/>
              </w:rPr>
            </w:rPrChange>
          </w:rPr>
          <w:delText xml:space="preserve">, </w:delText>
        </w:r>
        <w:r w:rsidR="352F4D77" w:rsidRPr="004F47F8" w:rsidDel="00D929A6">
          <w:rPr>
            <w:rFonts w:asciiTheme="majorHAnsi" w:eastAsiaTheme="majorEastAsia" w:hAnsiTheme="majorHAnsi" w:cstheme="majorBidi"/>
            <w:i/>
            <w:iCs/>
            <w:sz w:val="20"/>
            <w:szCs w:val="20"/>
            <w:rPrChange w:id="676" w:author="Mara L. Isaacs" w:date="2017-12-28T21:46:00Z">
              <w:rPr>
                <w:rFonts w:asciiTheme="majorHAnsi" w:eastAsiaTheme="majorEastAsia" w:hAnsiTheme="majorHAnsi" w:cstheme="majorBidi"/>
                <w:i/>
                <w:iCs/>
                <w:sz w:val="20"/>
                <w:szCs w:val="20"/>
              </w:rPr>
            </w:rPrChange>
          </w:rPr>
          <w:delText>After the Quake</w:delText>
        </w:r>
        <w:r w:rsidR="352F4D77" w:rsidRPr="004F47F8" w:rsidDel="00D929A6">
          <w:rPr>
            <w:rFonts w:asciiTheme="majorHAnsi" w:eastAsiaTheme="majorEastAsia" w:hAnsiTheme="majorHAnsi" w:cstheme="majorBidi"/>
            <w:sz w:val="20"/>
            <w:szCs w:val="20"/>
            <w:rPrChange w:id="677" w:author="Mara L. Isaacs" w:date="2017-12-28T21:46:00Z">
              <w:rPr>
                <w:rFonts w:asciiTheme="majorHAnsi" w:eastAsiaTheme="majorEastAsia" w:hAnsiTheme="majorHAnsi" w:cstheme="majorBidi"/>
                <w:sz w:val="20"/>
                <w:szCs w:val="20"/>
              </w:rPr>
            </w:rPrChange>
          </w:rPr>
          <w:delText xml:space="preserve">, and </w:delText>
        </w:r>
        <w:r w:rsidR="352F4D77" w:rsidRPr="004F47F8" w:rsidDel="00D929A6">
          <w:rPr>
            <w:rFonts w:asciiTheme="majorHAnsi" w:eastAsiaTheme="majorEastAsia" w:hAnsiTheme="majorHAnsi" w:cstheme="majorBidi"/>
            <w:i/>
            <w:iCs/>
            <w:sz w:val="20"/>
            <w:szCs w:val="20"/>
            <w:rPrChange w:id="678" w:author="Mara L. Isaacs" w:date="2017-12-28T21:46:00Z">
              <w:rPr>
                <w:rFonts w:asciiTheme="majorHAnsi" w:eastAsiaTheme="majorEastAsia" w:hAnsiTheme="majorHAnsi" w:cstheme="majorBidi"/>
                <w:i/>
                <w:iCs/>
                <w:sz w:val="20"/>
                <w:szCs w:val="20"/>
              </w:rPr>
            </w:rPrChange>
          </w:rPr>
          <w:delText>Blind Willow, Sleeping Woman</w:delText>
        </w:r>
        <w:r w:rsidR="352F4D77" w:rsidRPr="004F47F8" w:rsidDel="00D929A6">
          <w:rPr>
            <w:rFonts w:asciiTheme="majorHAnsi" w:eastAsiaTheme="majorEastAsia" w:hAnsiTheme="majorHAnsi" w:cstheme="majorBidi"/>
            <w:sz w:val="20"/>
            <w:szCs w:val="20"/>
            <w:rPrChange w:id="679" w:author="Mara L. Isaacs" w:date="2017-12-28T21:46:00Z">
              <w:rPr>
                <w:rFonts w:asciiTheme="majorHAnsi" w:eastAsiaTheme="majorEastAsia" w:hAnsiTheme="majorHAnsi" w:cstheme="majorBidi"/>
                <w:sz w:val="20"/>
                <w:szCs w:val="20"/>
              </w:rPr>
            </w:rPrChange>
          </w:rPr>
          <w:delText xml:space="preserve">, an illustrated novella, </w:delText>
        </w:r>
        <w:r w:rsidR="352F4D77" w:rsidRPr="004F47F8" w:rsidDel="00D929A6">
          <w:rPr>
            <w:rFonts w:asciiTheme="majorHAnsi" w:eastAsiaTheme="majorEastAsia" w:hAnsiTheme="majorHAnsi" w:cstheme="majorBidi"/>
            <w:i/>
            <w:iCs/>
            <w:sz w:val="20"/>
            <w:szCs w:val="20"/>
            <w:rPrChange w:id="680" w:author="Mara L. Isaacs" w:date="2017-12-28T21:46:00Z">
              <w:rPr>
                <w:rFonts w:asciiTheme="majorHAnsi" w:eastAsiaTheme="majorEastAsia" w:hAnsiTheme="majorHAnsi" w:cstheme="majorBidi"/>
                <w:i/>
                <w:iCs/>
                <w:sz w:val="20"/>
                <w:szCs w:val="20"/>
              </w:rPr>
            </w:rPrChange>
          </w:rPr>
          <w:delText>The Strange Library</w:delText>
        </w:r>
        <w:r w:rsidR="352F4D77" w:rsidRPr="004F47F8" w:rsidDel="00D929A6">
          <w:rPr>
            <w:rFonts w:asciiTheme="majorHAnsi" w:eastAsiaTheme="majorEastAsia" w:hAnsiTheme="majorHAnsi" w:cstheme="majorBidi"/>
            <w:sz w:val="20"/>
            <w:szCs w:val="20"/>
            <w:rPrChange w:id="681" w:author="Mara L. Isaacs" w:date="2017-12-28T21:46:00Z">
              <w:rPr>
                <w:rFonts w:asciiTheme="majorHAnsi" w:eastAsiaTheme="majorEastAsia" w:hAnsiTheme="majorHAnsi" w:cstheme="majorBidi"/>
                <w:sz w:val="20"/>
                <w:szCs w:val="20"/>
              </w:rPr>
            </w:rPrChange>
          </w:rPr>
          <w:delText xml:space="preserve">, and several works of non-fiction. The most recent of his many international literary honors is the Jerusalem Prize, whose previous recipients include J. M. Coetzee, Milan Kundera, and V. S. Naipaul. Murakami’s work has been translated into more than 50 languages. </w:delText>
        </w:r>
      </w:del>
    </w:p>
    <w:p w14:paraId="1F4C1ED0" w14:textId="77777777" w:rsidR="005C5309" w:rsidRPr="004F47F8" w:rsidRDefault="005C5309" w:rsidP="352F4D77">
      <w:pPr>
        <w:rPr>
          <w:rFonts w:asciiTheme="majorHAnsi" w:eastAsiaTheme="majorEastAsia" w:hAnsiTheme="majorHAnsi" w:cstheme="majorBidi"/>
          <w:sz w:val="20"/>
          <w:szCs w:val="20"/>
          <w:rPrChange w:id="682" w:author="Mara L. Isaacs" w:date="2017-12-28T21:46:00Z">
            <w:rPr>
              <w:rFonts w:asciiTheme="majorHAnsi" w:eastAsiaTheme="majorEastAsia" w:hAnsiTheme="majorHAnsi" w:cstheme="majorBidi"/>
              <w:sz w:val="20"/>
              <w:szCs w:val="20"/>
            </w:rPr>
          </w:rPrChange>
        </w:rPr>
      </w:pPr>
    </w:p>
    <w:p w14:paraId="2AE80168" w14:textId="7B680B41" w:rsidR="00152C0E" w:rsidRPr="004F47F8" w:rsidRDefault="0061056B" w:rsidP="352F4D77">
      <w:pPr>
        <w:spacing w:after="240"/>
        <w:rPr>
          <w:rFonts w:asciiTheme="majorHAnsi" w:eastAsiaTheme="majorEastAsia" w:hAnsiTheme="majorHAnsi" w:cstheme="majorBidi"/>
          <w:sz w:val="20"/>
          <w:szCs w:val="20"/>
          <w:rPrChange w:id="683"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b/>
          <w:bCs/>
          <w:sz w:val="20"/>
          <w:szCs w:val="20"/>
          <w:rPrChange w:id="684" w:author="Mara L. Isaacs" w:date="2017-12-28T21:46:00Z">
            <w:rPr>
              <w:rFonts w:asciiTheme="majorHAnsi" w:eastAsiaTheme="majorEastAsia" w:hAnsiTheme="majorHAnsi" w:cstheme="majorBidi"/>
              <w:b/>
              <w:bCs/>
              <w:sz w:val="20"/>
              <w:szCs w:val="20"/>
            </w:rPr>
          </w:rPrChange>
        </w:rPr>
        <w:t>RIPE TIME</w:t>
      </w:r>
      <w:r w:rsidR="352F4D77" w:rsidRPr="004F47F8">
        <w:rPr>
          <w:rFonts w:asciiTheme="majorHAnsi" w:eastAsiaTheme="majorEastAsia" w:hAnsiTheme="majorHAnsi" w:cstheme="majorBidi"/>
          <w:sz w:val="20"/>
          <w:szCs w:val="20"/>
          <w:rPrChange w:id="685" w:author="Mara L. Isaacs" w:date="2017-12-28T21:46:00Z">
            <w:rPr>
              <w:rFonts w:asciiTheme="majorHAnsi" w:eastAsiaTheme="majorEastAsia" w:hAnsiTheme="majorHAnsi" w:cstheme="majorBidi"/>
              <w:sz w:val="20"/>
              <w:szCs w:val="20"/>
            </w:rPr>
          </w:rPrChange>
        </w:rPr>
        <w:t xml:space="preserve">, is an Obie-winning theatre company founded in 2000 and led by director and deviser Rachel Dickstein. Ripe Time develops and presents ensemble-based theatre with rich language, visual power, and </w:t>
      </w:r>
      <w:r w:rsidR="352F4D77" w:rsidRPr="004F47F8">
        <w:rPr>
          <w:rFonts w:asciiTheme="majorHAnsi" w:eastAsiaTheme="majorEastAsia" w:hAnsiTheme="majorHAnsi" w:cstheme="majorBidi"/>
          <w:sz w:val="20"/>
          <w:szCs w:val="20"/>
          <w:rPrChange w:id="686" w:author="Mara L. Isaacs" w:date="2017-12-28T21:46:00Z">
            <w:rPr>
              <w:rFonts w:asciiTheme="majorHAnsi" w:eastAsiaTheme="majorEastAsia" w:hAnsiTheme="majorHAnsi" w:cstheme="majorBidi"/>
              <w:sz w:val="20"/>
              <w:szCs w:val="20"/>
            </w:rPr>
          </w:rPrChange>
        </w:rPr>
        <w:lastRenderedPageBreak/>
        <w:t>physical rigor. They tell stories from the inside out, using the language of memory, imagination and associative thought to trace how women negotiate identity in the face of cultural constrictions. Inspired by the most searing writing and cinema of the past, Ripe Time creates original multidisciplinary events for the 21st century celebrating women’s dreams and awakenings.</w:t>
      </w:r>
      <w:r w:rsidR="00761BDA" w:rsidRPr="004F47F8">
        <w:rPr>
          <w:rFonts w:asciiTheme="majorHAnsi" w:eastAsiaTheme="majorEastAsia" w:hAnsiTheme="majorHAnsi" w:cstheme="majorBidi"/>
          <w:sz w:val="20"/>
          <w:szCs w:val="20"/>
          <w:rPrChange w:id="687" w:author="Mara L. Isaacs" w:date="2017-12-28T21:46:00Z">
            <w:rPr>
              <w:rFonts w:asciiTheme="majorHAnsi" w:eastAsiaTheme="majorEastAsia" w:hAnsiTheme="majorHAnsi" w:cstheme="majorBidi"/>
              <w:sz w:val="20"/>
              <w:szCs w:val="20"/>
            </w:rPr>
          </w:rPrChange>
        </w:rPr>
        <w:t xml:space="preserve"> </w:t>
      </w:r>
      <w:r w:rsidR="352F4D77" w:rsidRPr="004F47F8">
        <w:rPr>
          <w:rFonts w:asciiTheme="majorHAnsi" w:eastAsiaTheme="majorEastAsia" w:hAnsiTheme="majorHAnsi" w:cstheme="majorBidi"/>
          <w:sz w:val="20"/>
          <w:szCs w:val="20"/>
          <w:rPrChange w:id="688" w:author="Mara L. Isaacs" w:date="2017-12-28T21:46:00Z">
            <w:rPr>
              <w:rFonts w:asciiTheme="majorHAnsi" w:eastAsiaTheme="majorEastAsia" w:hAnsiTheme="majorHAnsi" w:cstheme="majorBidi"/>
              <w:sz w:val="20"/>
              <w:szCs w:val="20"/>
            </w:rPr>
          </w:rPrChange>
        </w:rPr>
        <w:t xml:space="preserve">Since their founding, Ripe Time has created seven large-scale ensemble works that have received three Obie Awards and nominations from the Drama Desk, the Drama League and the Joe A. Calloway Award for outstanding direction. Their work has been commissioned by BAM, Center Theatre Group, and Annenberg Center for the Arts, and has been presented at BAM-Fisher, the Baruch Performing Arts Center, JCC Manhattan, 3LD Art &amp; Technology Center, Ohio Theatre, PS 122, the Clark Studio at Lincoln Center, </w:t>
      </w:r>
      <w:proofErr w:type="spellStart"/>
      <w:r w:rsidR="352F4D77" w:rsidRPr="004F47F8">
        <w:rPr>
          <w:rFonts w:asciiTheme="majorHAnsi" w:eastAsiaTheme="majorEastAsia" w:hAnsiTheme="majorHAnsi" w:cstheme="majorBidi"/>
          <w:sz w:val="20"/>
          <w:szCs w:val="20"/>
          <w:rPrChange w:id="689" w:author="Mara L. Isaacs" w:date="2017-12-28T21:46:00Z">
            <w:rPr>
              <w:rFonts w:asciiTheme="majorHAnsi" w:eastAsiaTheme="majorEastAsia" w:hAnsiTheme="majorHAnsi" w:cstheme="majorBidi"/>
              <w:sz w:val="20"/>
              <w:szCs w:val="20"/>
            </w:rPr>
          </w:rPrChange>
        </w:rPr>
        <w:t>LaMaMa</w:t>
      </w:r>
      <w:proofErr w:type="spellEnd"/>
      <w:r w:rsidR="352F4D77" w:rsidRPr="004F47F8">
        <w:rPr>
          <w:rFonts w:asciiTheme="majorHAnsi" w:eastAsiaTheme="majorEastAsia" w:hAnsiTheme="majorHAnsi" w:cstheme="majorBidi"/>
          <w:sz w:val="20"/>
          <w:szCs w:val="20"/>
          <w:rPrChange w:id="690" w:author="Mara L. Isaacs" w:date="2017-12-28T21:46:00Z">
            <w:rPr>
              <w:rFonts w:asciiTheme="majorHAnsi" w:eastAsiaTheme="majorEastAsia" w:hAnsiTheme="majorHAnsi" w:cstheme="majorBidi"/>
              <w:sz w:val="20"/>
              <w:szCs w:val="20"/>
            </w:rPr>
          </w:rPrChange>
        </w:rPr>
        <w:t xml:space="preserve"> ETC, the </w:t>
      </w:r>
      <w:proofErr w:type="spellStart"/>
      <w:r w:rsidR="352F4D77" w:rsidRPr="004F47F8">
        <w:rPr>
          <w:rFonts w:asciiTheme="majorHAnsi" w:eastAsiaTheme="majorEastAsia" w:hAnsiTheme="majorHAnsi" w:cstheme="majorBidi"/>
          <w:sz w:val="20"/>
          <w:szCs w:val="20"/>
          <w:rPrChange w:id="691" w:author="Mara L. Isaacs" w:date="2017-12-28T21:46:00Z">
            <w:rPr>
              <w:rFonts w:asciiTheme="majorHAnsi" w:eastAsiaTheme="majorEastAsia" w:hAnsiTheme="majorHAnsi" w:cstheme="majorBidi"/>
              <w:sz w:val="20"/>
              <w:szCs w:val="20"/>
            </w:rPr>
          </w:rPrChange>
        </w:rPr>
        <w:t>Ko</w:t>
      </w:r>
      <w:proofErr w:type="spellEnd"/>
      <w:r w:rsidR="352F4D77" w:rsidRPr="004F47F8">
        <w:rPr>
          <w:rFonts w:asciiTheme="majorHAnsi" w:eastAsiaTheme="majorEastAsia" w:hAnsiTheme="majorHAnsi" w:cstheme="majorBidi"/>
          <w:sz w:val="20"/>
          <w:szCs w:val="20"/>
          <w:rPrChange w:id="692" w:author="Mara L. Isaacs" w:date="2017-12-28T21:46:00Z">
            <w:rPr>
              <w:rFonts w:asciiTheme="majorHAnsi" w:eastAsiaTheme="majorEastAsia" w:hAnsiTheme="majorHAnsi" w:cstheme="majorBidi"/>
              <w:sz w:val="20"/>
              <w:szCs w:val="20"/>
            </w:rPr>
          </w:rPrChange>
        </w:rPr>
        <w:t xml:space="preserve"> Festival, and Watermill Theatre. Artistic Director Rachel Dickstein received the 2015 LPTW Lucille </w:t>
      </w:r>
      <w:proofErr w:type="spellStart"/>
      <w:r w:rsidR="352F4D77" w:rsidRPr="004F47F8">
        <w:rPr>
          <w:rFonts w:asciiTheme="majorHAnsi" w:eastAsiaTheme="majorEastAsia" w:hAnsiTheme="majorHAnsi" w:cstheme="majorBidi"/>
          <w:sz w:val="20"/>
          <w:szCs w:val="20"/>
          <w:rPrChange w:id="693" w:author="Mara L. Isaacs" w:date="2017-12-28T21:46:00Z">
            <w:rPr>
              <w:rFonts w:asciiTheme="majorHAnsi" w:eastAsiaTheme="majorEastAsia" w:hAnsiTheme="majorHAnsi" w:cstheme="majorBidi"/>
              <w:sz w:val="20"/>
              <w:szCs w:val="20"/>
            </w:rPr>
          </w:rPrChange>
        </w:rPr>
        <w:t>Lortel</w:t>
      </w:r>
      <w:proofErr w:type="spellEnd"/>
      <w:r w:rsidR="352F4D77" w:rsidRPr="004F47F8">
        <w:rPr>
          <w:rFonts w:asciiTheme="majorHAnsi" w:eastAsiaTheme="majorEastAsia" w:hAnsiTheme="majorHAnsi" w:cstheme="majorBidi"/>
          <w:sz w:val="20"/>
          <w:szCs w:val="20"/>
          <w:rPrChange w:id="694" w:author="Mara L. Isaacs" w:date="2017-12-28T21:46:00Z">
            <w:rPr>
              <w:rFonts w:asciiTheme="majorHAnsi" w:eastAsiaTheme="majorEastAsia" w:hAnsiTheme="majorHAnsi" w:cstheme="majorBidi"/>
              <w:sz w:val="20"/>
              <w:szCs w:val="20"/>
            </w:rPr>
          </w:rPrChange>
        </w:rPr>
        <w:t xml:space="preserve"> Award in honor of her work with Ripe Time. Ripe Time's work was featured as part of the USITT exhibit in the 2015 Prague Quadrennial, a forum celebrating excellence in theatrical design from across the globe.</w:t>
      </w:r>
    </w:p>
    <w:p w14:paraId="0B5122B3" w14:textId="77777777" w:rsidR="00501F3E" w:rsidRPr="004F47F8" w:rsidRDefault="00501F3E" w:rsidP="352F4D77">
      <w:pPr>
        <w:spacing w:after="240"/>
        <w:rPr>
          <w:rFonts w:asciiTheme="majorHAnsi" w:eastAsiaTheme="majorEastAsia" w:hAnsiTheme="majorHAnsi" w:cstheme="majorBidi"/>
          <w:sz w:val="20"/>
          <w:szCs w:val="20"/>
          <w:rPrChange w:id="695" w:author="Mara L. Isaacs" w:date="2017-12-28T21:46:00Z">
            <w:rPr>
              <w:rFonts w:asciiTheme="majorHAnsi" w:eastAsiaTheme="majorEastAsia" w:hAnsiTheme="majorHAnsi" w:cstheme="majorBidi"/>
              <w:sz w:val="20"/>
              <w:szCs w:val="20"/>
            </w:rPr>
          </w:rPrChange>
        </w:rPr>
      </w:pPr>
    </w:p>
    <w:p w14:paraId="40B3594C" w14:textId="7D71A767" w:rsidR="352F4D77" w:rsidRPr="00F84BE0" w:rsidRDefault="00A03D09" w:rsidP="352F4D77">
      <w:pPr>
        <w:rPr>
          <w:rFonts w:asciiTheme="majorHAnsi" w:eastAsia="Verdana" w:hAnsiTheme="majorHAnsi" w:cs="Verdana"/>
          <w:sz w:val="20"/>
          <w:szCs w:val="20"/>
        </w:rPr>
      </w:pPr>
      <w:ins w:id="696" w:author="Mara L. Isaacs" w:date="2017-12-29T01:21:00Z">
        <w:r>
          <w:rPr>
            <w:rFonts w:asciiTheme="majorHAnsi" w:eastAsiaTheme="majorEastAsia" w:hAnsiTheme="majorHAnsi" w:cstheme="majorBidi"/>
            <w:sz w:val="20"/>
            <w:szCs w:val="20"/>
          </w:rPr>
          <w:t xml:space="preserve">[note to designer:  these contractually required credits can be smaller than the rest of the text.] </w:t>
        </w:r>
      </w:ins>
      <w:r w:rsidR="352F4D77" w:rsidRPr="00A03D09">
        <w:rPr>
          <w:rFonts w:asciiTheme="majorHAnsi" w:eastAsiaTheme="majorEastAsia" w:hAnsiTheme="majorHAnsi" w:cstheme="majorBidi"/>
          <w:sz w:val="20"/>
          <w:szCs w:val="20"/>
        </w:rPr>
        <w:t xml:space="preserve">Sleep was commissioned by </w:t>
      </w:r>
      <w:r w:rsidR="0061056B" w:rsidRPr="00A03D09">
        <w:rPr>
          <w:rFonts w:asciiTheme="majorHAnsi" w:eastAsiaTheme="majorEastAsia" w:hAnsiTheme="majorHAnsi" w:cstheme="majorBidi"/>
          <w:sz w:val="20"/>
          <w:szCs w:val="20"/>
        </w:rPr>
        <w:t xml:space="preserve">BAM </w:t>
      </w:r>
      <w:r w:rsidR="352F4D77" w:rsidRPr="00A03D09">
        <w:rPr>
          <w:rFonts w:asciiTheme="majorHAnsi" w:eastAsiaTheme="majorEastAsia" w:hAnsiTheme="majorHAnsi" w:cstheme="majorBidi"/>
          <w:sz w:val="20"/>
          <w:szCs w:val="20"/>
        </w:rPr>
        <w:t xml:space="preserve">and the Annenberg Center for the Performing Arts at the University of Pennsylvania. Sleep was originally developed for the stage by Ripe Time, (Rachel Dickstein, Artistic Director) and The Play Company (Kate </w:t>
      </w:r>
      <w:proofErr w:type="spellStart"/>
      <w:r w:rsidR="352F4D77" w:rsidRPr="00A03D09">
        <w:rPr>
          <w:rFonts w:asciiTheme="majorHAnsi" w:eastAsiaTheme="majorEastAsia" w:hAnsiTheme="majorHAnsi" w:cstheme="majorBidi"/>
          <w:sz w:val="20"/>
          <w:szCs w:val="20"/>
        </w:rPr>
        <w:t>Loewald</w:t>
      </w:r>
      <w:proofErr w:type="spellEnd"/>
      <w:r w:rsidR="352F4D77" w:rsidRPr="00A03D09">
        <w:rPr>
          <w:rFonts w:asciiTheme="majorHAnsi" w:eastAsiaTheme="majorEastAsia" w:hAnsiTheme="majorHAnsi" w:cstheme="majorBidi"/>
          <w:sz w:val="20"/>
          <w:szCs w:val="20"/>
        </w:rPr>
        <w:t xml:space="preserve"> Founding Producer, Lauren Weigel, Executive Producer). Sleep was developed with support from The Ground Floor at Berkeley Repertory Theatre, Berkeley, CA, and in association with Center Theatre Group with support from the Andrew W. Mellon Foundation. A work-in-progress presentation of Sleep was presented at Japan Society in New York City in 2016.</w:t>
      </w:r>
      <w:r w:rsidR="352F4D77" w:rsidRPr="00A03D09">
        <w:rPr>
          <w:rFonts w:asciiTheme="majorHAnsi" w:hAnsiTheme="majorHAnsi"/>
          <w:sz w:val="20"/>
          <w:szCs w:val="20"/>
        </w:rPr>
        <w:br/>
      </w:r>
    </w:p>
    <w:p w14:paraId="27C65F39" w14:textId="235E56F2" w:rsidR="00FD4E4F" w:rsidRPr="004F47F8" w:rsidRDefault="352F4D77" w:rsidP="352F4D77">
      <w:pPr>
        <w:rPr>
          <w:rFonts w:asciiTheme="majorHAnsi" w:eastAsiaTheme="majorEastAsia" w:hAnsiTheme="majorHAnsi" w:cstheme="majorBidi"/>
          <w:sz w:val="20"/>
          <w:szCs w:val="20"/>
          <w:rPrChange w:id="697"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698" w:author="Mara L. Isaacs" w:date="2017-12-28T21:46:00Z">
            <w:rPr>
              <w:rFonts w:asciiTheme="majorHAnsi" w:eastAsiaTheme="majorEastAsia" w:hAnsiTheme="majorHAnsi" w:cstheme="majorBidi"/>
              <w:sz w:val="20"/>
              <w:szCs w:val="20"/>
            </w:rPr>
          </w:rPrChange>
        </w:rPr>
        <w:t>www.ripetime.org</w:t>
      </w:r>
    </w:p>
    <w:p w14:paraId="6D4CF1E3" w14:textId="48074146" w:rsidR="00E745A3" w:rsidRPr="004F47F8" w:rsidRDefault="00E745A3" w:rsidP="352F4D77">
      <w:pPr>
        <w:rPr>
          <w:rFonts w:asciiTheme="majorHAnsi" w:eastAsiaTheme="majorEastAsia" w:hAnsiTheme="majorHAnsi" w:cstheme="majorBidi"/>
          <w:sz w:val="20"/>
          <w:szCs w:val="20"/>
          <w:rPrChange w:id="699" w:author="Mara L. Isaacs" w:date="2017-12-28T21:46:00Z">
            <w:rPr>
              <w:rFonts w:asciiTheme="majorHAnsi" w:eastAsiaTheme="majorEastAsia" w:hAnsiTheme="majorHAnsi" w:cstheme="majorBidi"/>
              <w:sz w:val="20"/>
              <w:szCs w:val="20"/>
            </w:rPr>
          </w:rPrChange>
        </w:rPr>
      </w:pPr>
    </w:p>
    <w:p w14:paraId="2E982206" w14:textId="1D5E1287" w:rsidR="00392F16" w:rsidRPr="004F47F8" w:rsidRDefault="00392F16" w:rsidP="352F4D77">
      <w:pPr>
        <w:rPr>
          <w:rFonts w:asciiTheme="majorHAnsi" w:eastAsiaTheme="majorEastAsia" w:hAnsiTheme="majorHAnsi" w:cstheme="majorBidi"/>
          <w:sz w:val="20"/>
          <w:szCs w:val="20"/>
          <w:highlight w:val="yellow"/>
          <w:rPrChange w:id="700" w:author="Mara L. Isaacs" w:date="2017-12-28T21:46:00Z">
            <w:rPr>
              <w:rFonts w:asciiTheme="majorHAnsi" w:eastAsiaTheme="majorEastAsia" w:hAnsiTheme="majorHAnsi" w:cstheme="majorBidi"/>
              <w:sz w:val="20"/>
              <w:szCs w:val="20"/>
              <w:highlight w:val="yellow"/>
            </w:rPr>
          </w:rPrChange>
        </w:rPr>
      </w:pPr>
    </w:p>
    <w:p w14:paraId="3DAFED6C" w14:textId="3239175C" w:rsidR="000457FD" w:rsidRPr="004F47F8" w:rsidRDefault="352F4D77" w:rsidP="352F4D77">
      <w:pPr>
        <w:rPr>
          <w:rFonts w:asciiTheme="majorHAnsi" w:eastAsiaTheme="majorEastAsia" w:hAnsiTheme="majorHAnsi" w:cstheme="majorBidi"/>
          <w:b/>
          <w:bCs/>
          <w:sz w:val="20"/>
          <w:szCs w:val="20"/>
          <w:rPrChange w:id="701"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702" w:author="Mara L. Isaacs" w:date="2017-12-28T21:46:00Z">
            <w:rPr>
              <w:rFonts w:asciiTheme="majorHAnsi" w:eastAsiaTheme="majorEastAsia" w:hAnsiTheme="majorHAnsi" w:cstheme="majorBidi"/>
              <w:b/>
              <w:bCs/>
              <w:sz w:val="20"/>
              <w:szCs w:val="20"/>
            </w:rPr>
          </w:rPrChange>
        </w:rPr>
        <w:t>PAGE 9 (11)</w:t>
      </w:r>
    </w:p>
    <w:p w14:paraId="213429F1" w14:textId="77777777" w:rsidR="000457FD" w:rsidRPr="004F47F8" w:rsidRDefault="000457FD" w:rsidP="352F4D77">
      <w:pPr>
        <w:rPr>
          <w:rFonts w:asciiTheme="majorHAnsi" w:eastAsiaTheme="majorEastAsia" w:hAnsiTheme="majorHAnsi" w:cstheme="majorBidi"/>
          <w:sz w:val="20"/>
          <w:szCs w:val="20"/>
          <w:rPrChange w:id="703" w:author="Mara L. Isaacs" w:date="2017-12-28T21:46:00Z">
            <w:rPr>
              <w:rFonts w:asciiTheme="majorHAnsi" w:eastAsiaTheme="majorEastAsia" w:hAnsiTheme="majorHAnsi" w:cstheme="majorBidi"/>
              <w:sz w:val="20"/>
              <w:szCs w:val="20"/>
            </w:rPr>
          </w:rPrChange>
        </w:rPr>
      </w:pPr>
    </w:p>
    <w:p w14:paraId="5BDCDF0A" w14:textId="0A6EEA00" w:rsidR="00543217" w:rsidRPr="004F47F8" w:rsidRDefault="00543217" w:rsidP="352F4D77">
      <w:pPr>
        <w:rPr>
          <w:rFonts w:asciiTheme="majorHAnsi" w:eastAsiaTheme="majorEastAsia" w:hAnsiTheme="majorHAnsi" w:cstheme="majorBidi"/>
          <w:sz w:val="20"/>
          <w:szCs w:val="20"/>
          <w:rPrChange w:id="704" w:author="Mara L. Isaacs" w:date="2017-12-28T21:46:00Z">
            <w:rPr>
              <w:rFonts w:asciiTheme="majorHAnsi" w:eastAsiaTheme="majorEastAsia" w:hAnsiTheme="majorHAnsi" w:cstheme="majorBidi"/>
              <w:sz w:val="20"/>
              <w:szCs w:val="20"/>
            </w:rPr>
          </w:rPrChange>
        </w:rPr>
      </w:pPr>
    </w:p>
    <w:p w14:paraId="62EA0D25" w14:textId="77777777" w:rsidR="00E745A3" w:rsidRPr="004F47F8" w:rsidRDefault="00E745A3" w:rsidP="352F4D77">
      <w:pPr>
        <w:rPr>
          <w:rFonts w:asciiTheme="majorHAnsi" w:eastAsiaTheme="majorEastAsia" w:hAnsiTheme="majorHAnsi" w:cstheme="majorBidi"/>
          <w:sz w:val="20"/>
          <w:szCs w:val="20"/>
          <w:rPrChange w:id="705" w:author="Mara L. Isaacs" w:date="2017-12-28T21:46:00Z">
            <w:rPr>
              <w:rFonts w:asciiTheme="majorHAnsi" w:eastAsiaTheme="majorEastAsia" w:hAnsiTheme="majorHAnsi" w:cstheme="majorBidi"/>
              <w:sz w:val="20"/>
              <w:szCs w:val="20"/>
            </w:rPr>
          </w:rPrChange>
        </w:rPr>
      </w:pPr>
    </w:p>
    <w:p w14:paraId="3F9D328D" w14:textId="46D2CF4E" w:rsidR="00B309E6" w:rsidRPr="004F47F8" w:rsidRDefault="00761BDA" w:rsidP="352F4D77">
      <w:pPr>
        <w:rPr>
          <w:rFonts w:asciiTheme="majorHAnsi" w:eastAsiaTheme="majorEastAsia" w:hAnsiTheme="majorHAnsi" w:cstheme="majorBidi"/>
          <w:sz w:val="20"/>
          <w:szCs w:val="20"/>
          <w:rPrChange w:id="706"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707" w:author="Mara L. Isaacs" w:date="2017-12-28T21:46:00Z">
            <w:rPr>
              <w:rFonts w:asciiTheme="majorHAnsi" w:eastAsiaTheme="majorEastAsia" w:hAnsiTheme="majorHAnsi" w:cstheme="majorBidi"/>
              <w:sz w:val="20"/>
              <w:szCs w:val="20"/>
            </w:rPr>
          </w:rPrChange>
        </w:rPr>
        <w:t xml:space="preserve">SHAKESPEARE THEATRE COMPANY </w:t>
      </w:r>
    </w:p>
    <w:p w14:paraId="0CA912C8" w14:textId="77777777" w:rsidR="00B309E6" w:rsidRPr="004F47F8" w:rsidRDefault="352F4D77" w:rsidP="352F4D77">
      <w:pPr>
        <w:rPr>
          <w:rFonts w:asciiTheme="majorHAnsi" w:eastAsiaTheme="majorEastAsia" w:hAnsiTheme="majorHAnsi" w:cstheme="majorBidi"/>
          <w:sz w:val="20"/>
          <w:szCs w:val="20"/>
          <w:rPrChange w:id="708"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709" w:author="Mara L. Isaacs" w:date="2017-12-28T21:46:00Z">
            <w:rPr>
              <w:rFonts w:asciiTheme="majorHAnsi" w:eastAsiaTheme="majorEastAsia" w:hAnsiTheme="majorHAnsi" w:cstheme="majorBidi"/>
              <w:sz w:val="20"/>
              <w:szCs w:val="20"/>
            </w:rPr>
          </w:rPrChange>
        </w:rPr>
        <w:t xml:space="preserve"> </w:t>
      </w:r>
    </w:p>
    <w:p w14:paraId="4D42480A" w14:textId="6B1285BE" w:rsidR="00B309E6" w:rsidRPr="004F47F8" w:rsidRDefault="352F4D77" w:rsidP="352F4D77">
      <w:pPr>
        <w:rPr>
          <w:rFonts w:asciiTheme="majorHAnsi" w:eastAsiaTheme="majorEastAsia" w:hAnsiTheme="majorHAnsi" w:cstheme="majorBidi"/>
          <w:i/>
          <w:sz w:val="20"/>
          <w:szCs w:val="20"/>
          <w:rPrChange w:id="710" w:author="Mara L. Isaacs" w:date="2017-12-28T21:46:00Z">
            <w:rPr>
              <w:rFonts w:asciiTheme="majorHAnsi" w:eastAsiaTheme="majorEastAsia" w:hAnsiTheme="majorHAnsi" w:cstheme="majorBidi"/>
              <w:i/>
              <w:sz w:val="20"/>
              <w:szCs w:val="20"/>
            </w:rPr>
          </w:rPrChange>
        </w:rPr>
      </w:pPr>
      <w:r w:rsidRPr="004F47F8">
        <w:rPr>
          <w:rFonts w:asciiTheme="majorHAnsi" w:eastAsiaTheme="majorEastAsia" w:hAnsiTheme="majorHAnsi" w:cstheme="majorBidi"/>
          <w:i/>
          <w:sz w:val="20"/>
          <w:szCs w:val="20"/>
          <w:rPrChange w:id="711" w:author="Mara L. Isaacs" w:date="2017-12-28T21:46:00Z">
            <w:rPr>
              <w:rFonts w:asciiTheme="majorHAnsi" w:eastAsiaTheme="majorEastAsia" w:hAnsiTheme="majorHAnsi" w:cstheme="majorBidi"/>
              <w:i/>
              <w:sz w:val="20"/>
              <w:szCs w:val="20"/>
            </w:rPr>
          </w:rPrChange>
        </w:rPr>
        <w:t>NOURA</w:t>
      </w:r>
    </w:p>
    <w:p w14:paraId="02D2891E" w14:textId="77777777" w:rsidR="00B309E6" w:rsidRPr="004F47F8" w:rsidRDefault="352F4D77" w:rsidP="352F4D77">
      <w:pPr>
        <w:rPr>
          <w:rFonts w:asciiTheme="majorHAnsi" w:eastAsiaTheme="majorEastAsia" w:hAnsiTheme="majorHAnsi" w:cstheme="majorBidi"/>
          <w:sz w:val="20"/>
          <w:szCs w:val="20"/>
          <w:rPrChange w:id="712"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713" w:author="Mara L. Isaacs" w:date="2017-12-28T21:46:00Z">
            <w:rPr>
              <w:rFonts w:asciiTheme="majorHAnsi" w:eastAsiaTheme="majorEastAsia" w:hAnsiTheme="majorHAnsi" w:cstheme="majorBidi"/>
              <w:sz w:val="20"/>
              <w:szCs w:val="20"/>
            </w:rPr>
          </w:rPrChange>
        </w:rPr>
        <w:t xml:space="preserve">by </w:t>
      </w:r>
      <w:r w:rsidRPr="004F47F8">
        <w:rPr>
          <w:rFonts w:asciiTheme="majorHAnsi" w:eastAsiaTheme="majorEastAsia" w:hAnsiTheme="majorHAnsi" w:cstheme="majorBidi"/>
          <w:b/>
          <w:sz w:val="20"/>
          <w:szCs w:val="20"/>
          <w:rPrChange w:id="714" w:author="Mara L. Isaacs" w:date="2017-12-28T21:46:00Z">
            <w:rPr>
              <w:rFonts w:asciiTheme="majorHAnsi" w:eastAsiaTheme="majorEastAsia" w:hAnsiTheme="majorHAnsi" w:cstheme="majorBidi"/>
              <w:b/>
              <w:sz w:val="20"/>
              <w:szCs w:val="20"/>
            </w:rPr>
          </w:rPrChange>
        </w:rPr>
        <w:t>Heather Raffo</w:t>
      </w:r>
    </w:p>
    <w:p w14:paraId="61E30370" w14:textId="77777777" w:rsidR="00B309E6" w:rsidRPr="004F47F8" w:rsidRDefault="352F4D77" w:rsidP="352F4D77">
      <w:pPr>
        <w:rPr>
          <w:rFonts w:asciiTheme="majorHAnsi" w:eastAsiaTheme="majorEastAsia" w:hAnsiTheme="majorHAnsi" w:cstheme="majorBidi"/>
          <w:sz w:val="20"/>
          <w:szCs w:val="20"/>
          <w:rPrChange w:id="715"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716" w:author="Mara L. Isaacs" w:date="2017-12-28T21:46:00Z">
            <w:rPr>
              <w:rFonts w:asciiTheme="majorHAnsi" w:eastAsiaTheme="majorEastAsia" w:hAnsiTheme="majorHAnsi" w:cstheme="majorBidi"/>
              <w:sz w:val="20"/>
              <w:szCs w:val="20"/>
            </w:rPr>
          </w:rPrChange>
        </w:rPr>
        <w:t xml:space="preserve">directed by </w:t>
      </w:r>
      <w:r w:rsidRPr="004F47F8">
        <w:rPr>
          <w:rFonts w:asciiTheme="majorHAnsi" w:eastAsiaTheme="majorEastAsia" w:hAnsiTheme="majorHAnsi" w:cstheme="majorBidi"/>
          <w:b/>
          <w:sz w:val="20"/>
          <w:szCs w:val="20"/>
          <w:rPrChange w:id="717" w:author="Mara L. Isaacs" w:date="2017-12-28T21:46:00Z">
            <w:rPr>
              <w:rFonts w:asciiTheme="majorHAnsi" w:eastAsiaTheme="majorEastAsia" w:hAnsiTheme="majorHAnsi" w:cstheme="majorBidi"/>
              <w:b/>
              <w:sz w:val="20"/>
              <w:szCs w:val="20"/>
            </w:rPr>
          </w:rPrChange>
        </w:rPr>
        <w:t>Joanna Settle</w:t>
      </w:r>
    </w:p>
    <w:p w14:paraId="5D07BABA" w14:textId="77777777" w:rsidR="00B309E6" w:rsidRPr="004F47F8" w:rsidRDefault="00B309E6" w:rsidP="352F4D77">
      <w:pPr>
        <w:rPr>
          <w:rFonts w:asciiTheme="majorHAnsi" w:eastAsiaTheme="majorEastAsia" w:hAnsiTheme="majorHAnsi" w:cstheme="majorBidi"/>
          <w:sz w:val="20"/>
          <w:szCs w:val="20"/>
          <w:rPrChange w:id="718" w:author="Mara L. Isaacs" w:date="2017-12-28T21:46:00Z">
            <w:rPr>
              <w:rFonts w:asciiTheme="majorHAnsi" w:eastAsiaTheme="majorEastAsia" w:hAnsiTheme="majorHAnsi" w:cstheme="majorBidi"/>
              <w:sz w:val="20"/>
              <w:szCs w:val="20"/>
            </w:rPr>
          </w:rPrChange>
        </w:rPr>
      </w:pPr>
    </w:p>
    <w:p w14:paraId="0C9356A7" w14:textId="77777777" w:rsidR="00B309E6" w:rsidRPr="004F47F8" w:rsidRDefault="352F4D77" w:rsidP="352F4D77">
      <w:pPr>
        <w:rPr>
          <w:rFonts w:asciiTheme="majorHAnsi" w:eastAsiaTheme="majorEastAsia" w:hAnsiTheme="majorHAnsi" w:cstheme="majorBidi"/>
          <w:sz w:val="20"/>
          <w:szCs w:val="20"/>
          <w:rPrChange w:id="719"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720" w:author="Mara L. Isaacs" w:date="2017-12-28T21:46:00Z">
            <w:rPr>
              <w:rFonts w:asciiTheme="majorHAnsi" w:eastAsiaTheme="majorEastAsia" w:hAnsiTheme="majorHAnsi" w:cstheme="majorBidi"/>
              <w:sz w:val="20"/>
              <w:szCs w:val="20"/>
            </w:rPr>
          </w:rPrChange>
        </w:rPr>
        <w:t>Shakespeare Theatre Company, Feb 6 - Mar 14, 2017</w:t>
      </w:r>
    </w:p>
    <w:p w14:paraId="0B6FF96C" w14:textId="77777777" w:rsidR="00B309E6" w:rsidRPr="004F47F8" w:rsidRDefault="352F4D77" w:rsidP="352F4D77">
      <w:pPr>
        <w:rPr>
          <w:rFonts w:asciiTheme="majorHAnsi" w:eastAsiaTheme="majorEastAsia" w:hAnsiTheme="majorHAnsi" w:cstheme="majorBidi"/>
          <w:sz w:val="20"/>
          <w:szCs w:val="20"/>
          <w:rPrChange w:id="721"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722" w:author="Mara L. Isaacs" w:date="2017-12-28T21:46:00Z">
            <w:rPr>
              <w:rFonts w:asciiTheme="majorHAnsi" w:eastAsiaTheme="majorEastAsia" w:hAnsiTheme="majorHAnsi" w:cstheme="majorBidi"/>
              <w:sz w:val="20"/>
              <w:szCs w:val="20"/>
            </w:rPr>
          </w:rPrChange>
        </w:rPr>
        <w:t>Middle-East Premiere NYU Abu Dhabi, May 10-12, 2018</w:t>
      </w:r>
    </w:p>
    <w:p w14:paraId="61C052EA" w14:textId="77777777" w:rsidR="00B309E6" w:rsidRPr="004F47F8" w:rsidRDefault="00B309E6" w:rsidP="352F4D77">
      <w:pPr>
        <w:rPr>
          <w:rFonts w:asciiTheme="majorHAnsi" w:eastAsiaTheme="majorEastAsia" w:hAnsiTheme="majorHAnsi" w:cstheme="majorBidi"/>
          <w:sz w:val="20"/>
          <w:szCs w:val="20"/>
          <w:rPrChange w:id="723" w:author="Mara L. Isaacs" w:date="2017-12-28T21:46:00Z">
            <w:rPr>
              <w:rFonts w:asciiTheme="majorHAnsi" w:eastAsiaTheme="majorEastAsia" w:hAnsiTheme="majorHAnsi" w:cstheme="majorBidi"/>
              <w:sz w:val="20"/>
              <w:szCs w:val="20"/>
            </w:rPr>
          </w:rPrChange>
        </w:rPr>
      </w:pPr>
    </w:p>
    <w:p w14:paraId="688C4113" w14:textId="14998124" w:rsidR="00B309E6" w:rsidRPr="004F47F8" w:rsidRDefault="352F4D77" w:rsidP="352F4D77">
      <w:pPr>
        <w:rPr>
          <w:rFonts w:asciiTheme="majorHAnsi" w:eastAsiaTheme="majorEastAsia" w:hAnsiTheme="majorHAnsi" w:cstheme="majorBidi"/>
          <w:sz w:val="20"/>
          <w:szCs w:val="20"/>
          <w:rPrChange w:id="724"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725" w:author="Mara L. Isaacs" w:date="2017-12-28T21:46:00Z">
            <w:rPr>
              <w:rFonts w:asciiTheme="majorHAnsi" w:eastAsiaTheme="majorEastAsia" w:hAnsiTheme="majorHAnsi" w:cstheme="majorBidi"/>
              <w:sz w:val="20"/>
              <w:szCs w:val="20"/>
            </w:rPr>
          </w:rPrChange>
        </w:rPr>
        <w:t xml:space="preserve">Award-winning playwright and performer </w:t>
      </w:r>
      <w:r w:rsidRPr="004F47F8">
        <w:rPr>
          <w:rFonts w:asciiTheme="majorHAnsi" w:eastAsiaTheme="majorEastAsia" w:hAnsiTheme="majorHAnsi" w:cstheme="majorBidi"/>
          <w:b/>
          <w:sz w:val="20"/>
          <w:szCs w:val="20"/>
          <w:rPrChange w:id="726" w:author="Mara L. Isaacs" w:date="2017-12-28T21:46:00Z">
            <w:rPr>
              <w:rFonts w:asciiTheme="majorHAnsi" w:eastAsiaTheme="majorEastAsia" w:hAnsiTheme="majorHAnsi" w:cstheme="majorBidi"/>
              <w:b/>
              <w:sz w:val="20"/>
              <w:szCs w:val="20"/>
            </w:rPr>
          </w:rPrChange>
        </w:rPr>
        <w:t xml:space="preserve">Heather </w:t>
      </w:r>
      <w:proofErr w:type="spellStart"/>
      <w:r w:rsidRPr="004F47F8">
        <w:rPr>
          <w:rFonts w:asciiTheme="majorHAnsi" w:eastAsiaTheme="majorEastAsia" w:hAnsiTheme="majorHAnsi" w:cstheme="majorBidi"/>
          <w:b/>
          <w:sz w:val="20"/>
          <w:szCs w:val="20"/>
          <w:rPrChange w:id="727" w:author="Mara L. Isaacs" w:date="2017-12-28T21:46:00Z">
            <w:rPr>
              <w:rFonts w:asciiTheme="majorHAnsi" w:eastAsiaTheme="majorEastAsia" w:hAnsiTheme="majorHAnsi" w:cstheme="majorBidi"/>
              <w:b/>
              <w:sz w:val="20"/>
              <w:szCs w:val="20"/>
            </w:rPr>
          </w:rPrChange>
        </w:rPr>
        <w:t>Raffo</w:t>
      </w:r>
      <w:proofErr w:type="spellEnd"/>
      <w:r w:rsidRPr="004F47F8">
        <w:rPr>
          <w:rFonts w:asciiTheme="majorHAnsi" w:eastAsiaTheme="majorEastAsia" w:hAnsiTheme="majorHAnsi" w:cstheme="majorBidi"/>
          <w:sz w:val="20"/>
          <w:szCs w:val="20"/>
          <w:rPrChange w:id="728" w:author="Mara L. Isaacs" w:date="2017-12-28T21:46:00Z">
            <w:rPr>
              <w:rFonts w:asciiTheme="majorHAnsi" w:eastAsiaTheme="majorEastAsia" w:hAnsiTheme="majorHAnsi" w:cstheme="majorBidi"/>
              <w:sz w:val="20"/>
              <w:szCs w:val="20"/>
            </w:rPr>
          </w:rPrChange>
        </w:rPr>
        <w:t xml:space="preserve"> (9 Parts of Desire) reimagines </w:t>
      </w:r>
      <w:r w:rsidRPr="004F47F8">
        <w:rPr>
          <w:rFonts w:asciiTheme="majorHAnsi" w:eastAsiaTheme="majorEastAsia" w:hAnsiTheme="majorHAnsi" w:cstheme="majorBidi"/>
          <w:b/>
          <w:sz w:val="20"/>
          <w:szCs w:val="20"/>
          <w:rPrChange w:id="729" w:author="Mara L. Isaacs" w:date="2017-12-28T21:46:00Z">
            <w:rPr>
              <w:rFonts w:asciiTheme="majorHAnsi" w:eastAsiaTheme="majorEastAsia" w:hAnsiTheme="majorHAnsi" w:cstheme="majorBidi"/>
              <w:b/>
              <w:sz w:val="20"/>
              <w:szCs w:val="20"/>
            </w:rPr>
          </w:rPrChange>
        </w:rPr>
        <w:t>Henrik Ibsen's</w:t>
      </w:r>
      <w:r w:rsidRPr="004F47F8">
        <w:rPr>
          <w:rFonts w:asciiTheme="majorHAnsi" w:eastAsiaTheme="majorEastAsia" w:hAnsiTheme="majorHAnsi" w:cstheme="majorBidi"/>
          <w:sz w:val="20"/>
          <w:szCs w:val="20"/>
          <w:rPrChange w:id="730" w:author="Mara L. Isaacs" w:date="2017-12-28T21:46:00Z">
            <w:rPr>
              <w:rFonts w:asciiTheme="majorHAnsi" w:eastAsiaTheme="majorEastAsia" w:hAnsiTheme="majorHAnsi" w:cstheme="majorBidi"/>
              <w:sz w:val="20"/>
              <w:szCs w:val="20"/>
            </w:rPr>
          </w:rPrChange>
        </w:rPr>
        <w:t xml:space="preserve"> </w:t>
      </w:r>
      <w:r w:rsidRPr="004F47F8">
        <w:rPr>
          <w:rFonts w:asciiTheme="majorHAnsi" w:eastAsiaTheme="majorEastAsia" w:hAnsiTheme="majorHAnsi" w:cstheme="majorBidi"/>
          <w:i/>
          <w:sz w:val="20"/>
          <w:szCs w:val="20"/>
          <w:rPrChange w:id="731" w:author="Mara L. Isaacs" w:date="2017-12-28T21:46:00Z">
            <w:rPr>
              <w:rFonts w:asciiTheme="majorHAnsi" w:eastAsiaTheme="majorEastAsia" w:hAnsiTheme="majorHAnsi" w:cstheme="majorBidi"/>
              <w:i/>
              <w:sz w:val="20"/>
              <w:szCs w:val="20"/>
            </w:rPr>
          </w:rPrChange>
        </w:rPr>
        <w:t xml:space="preserve">A Doll's House </w:t>
      </w:r>
      <w:r w:rsidRPr="004F47F8">
        <w:rPr>
          <w:rFonts w:asciiTheme="majorHAnsi" w:eastAsiaTheme="majorEastAsia" w:hAnsiTheme="majorHAnsi" w:cstheme="majorBidi"/>
          <w:sz w:val="20"/>
          <w:szCs w:val="20"/>
          <w:rPrChange w:id="732" w:author="Mara L. Isaacs" w:date="2017-12-28T21:46:00Z">
            <w:rPr>
              <w:rFonts w:asciiTheme="majorHAnsi" w:eastAsiaTheme="majorEastAsia" w:hAnsiTheme="majorHAnsi" w:cstheme="majorBidi"/>
              <w:sz w:val="20"/>
              <w:szCs w:val="20"/>
            </w:rPr>
          </w:rPrChange>
        </w:rPr>
        <w:t xml:space="preserve">through the lens of an Iraqi immigrant family in the U.S.  Searing and urgent, </w:t>
      </w:r>
      <w:proofErr w:type="spellStart"/>
      <w:r w:rsidRPr="004F47F8">
        <w:rPr>
          <w:rFonts w:asciiTheme="majorHAnsi" w:eastAsiaTheme="majorEastAsia" w:hAnsiTheme="majorHAnsi" w:cstheme="majorBidi"/>
          <w:i/>
          <w:iCs/>
          <w:sz w:val="20"/>
          <w:szCs w:val="20"/>
          <w:rPrChange w:id="733" w:author="Mara L. Isaacs" w:date="2017-12-28T21:46:00Z">
            <w:rPr>
              <w:rFonts w:asciiTheme="majorHAnsi" w:eastAsiaTheme="majorEastAsia" w:hAnsiTheme="majorHAnsi" w:cstheme="majorBidi"/>
              <w:i/>
              <w:iCs/>
              <w:sz w:val="20"/>
              <w:szCs w:val="20"/>
            </w:rPr>
          </w:rPrChange>
        </w:rPr>
        <w:t>Noura</w:t>
      </w:r>
      <w:proofErr w:type="spellEnd"/>
      <w:r w:rsidRPr="004F47F8">
        <w:rPr>
          <w:rFonts w:asciiTheme="majorHAnsi" w:eastAsiaTheme="majorEastAsia" w:hAnsiTheme="majorHAnsi" w:cstheme="majorBidi"/>
          <w:sz w:val="20"/>
          <w:szCs w:val="20"/>
          <w:rPrChange w:id="734" w:author="Mara L. Isaacs" w:date="2017-12-28T21:46:00Z">
            <w:rPr>
              <w:rFonts w:asciiTheme="majorHAnsi" w:eastAsiaTheme="majorEastAsia" w:hAnsiTheme="majorHAnsi" w:cstheme="majorBidi"/>
              <w:sz w:val="20"/>
              <w:szCs w:val="20"/>
            </w:rPr>
          </w:rPrChange>
        </w:rPr>
        <w:t xml:space="preserve"> is a passionate reflection of a major dilemma facing modern America:  do we live for each other or for ourselves? </w:t>
      </w:r>
      <w:proofErr w:type="spellStart"/>
      <w:r w:rsidRPr="004F47F8">
        <w:rPr>
          <w:rFonts w:asciiTheme="majorHAnsi" w:eastAsiaTheme="majorEastAsia" w:hAnsiTheme="majorHAnsi" w:cstheme="majorBidi"/>
          <w:i/>
          <w:iCs/>
          <w:sz w:val="20"/>
          <w:szCs w:val="20"/>
          <w:rPrChange w:id="735" w:author="Mara L. Isaacs" w:date="2017-12-28T21:46:00Z">
            <w:rPr>
              <w:rFonts w:asciiTheme="majorHAnsi" w:eastAsiaTheme="majorEastAsia" w:hAnsiTheme="majorHAnsi" w:cstheme="majorBidi"/>
              <w:i/>
              <w:iCs/>
              <w:sz w:val="20"/>
              <w:szCs w:val="20"/>
            </w:rPr>
          </w:rPrChange>
        </w:rPr>
        <w:t>Noura</w:t>
      </w:r>
      <w:r w:rsidRPr="004F47F8">
        <w:rPr>
          <w:rFonts w:asciiTheme="majorHAnsi" w:eastAsiaTheme="majorEastAsia" w:hAnsiTheme="majorHAnsi" w:cstheme="majorBidi"/>
          <w:sz w:val="20"/>
          <w:szCs w:val="20"/>
          <w:rPrChange w:id="736" w:author="Mara L. Isaacs" w:date="2017-12-28T21:46:00Z">
            <w:rPr>
              <w:rFonts w:asciiTheme="majorHAnsi" w:eastAsiaTheme="majorEastAsia" w:hAnsiTheme="majorHAnsi" w:cstheme="majorBidi"/>
              <w:sz w:val="20"/>
              <w:szCs w:val="20"/>
            </w:rPr>
          </w:rPrChange>
        </w:rPr>
        <w:t>’s</w:t>
      </w:r>
      <w:proofErr w:type="spellEnd"/>
      <w:r w:rsidRPr="004F47F8">
        <w:rPr>
          <w:rFonts w:asciiTheme="majorHAnsi" w:eastAsiaTheme="majorEastAsia" w:hAnsiTheme="majorHAnsi" w:cstheme="majorBidi"/>
          <w:sz w:val="20"/>
          <w:szCs w:val="20"/>
          <w:rPrChange w:id="737" w:author="Mara L. Isaacs" w:date="2017-12-28T21:46:00Z">
            <w:rPr>
              <w:rFonts w:asciiTheme="majorHAnsi" w:eastAsiaTheme="majorEastAsia" w:hAnsiTheme="majorHAnsi" w:cstheme="majorBidi"/>
              <w:sz w:val="20"/>
              <w:szCs w:val="20"/>
            </w:rPr>
          </w:rPrChange>
        </w:rPr>
        <w:t xml:space="preserve"> Middle East premiere follows its world-premiere production at Washington DC’s Shakespeare Theater Company in February 2018.</w:t>
      </w:r>
    </w:p>
    <w:p w14:paraId="5FFBFB79" w14:textId="60EB300A" w:rsidR="00B309E6" w:rsidRPr="004F47F8" w:rsidRDefault="00B309E6" w:rsidP="352F4D77">
      <w:pPr>
        <w:rPr>
          <w:rFonts w:asciiTheme="majorHAnsi" w:eastAsiaTheme="majorEastAsia" w:hAnsiTheme="majorHAnsi" w:cstheme="majorBidi"/>
          <w:sz w:val="20"/>
          <w:szCs w:val="20"/>
          <w:rPrChange w:id="738" w:author="Mara L. Isaacs" w:date="2017-12-28T21:46:00Z">
            <w:rPr>
              <w:rFonts w:asciiTheme="majorHAnsi" w:eastAsiaTheme="majorEastAsia" w:hAnsiTheme="majorHAnsi" w:cstheme="majorBidi"/>
              <w:sz w:val="20"/>
              <w:szCs w:val="20"/>
            </w:rPr>
          </w:rPrChange>
        </w:rPr>
      </w:pPr>
    </w:p>
    <w:p w14:paraId="399EDCBB" w14:textId="5E182B6C" w:rsidR="00B309E6" w:rsidRPr="004F47F8" w:rsidRDefault="352F4D77" w:rsidP="352F4D77">
      <w:pPr>
        <w:rPr>
          <w:rFonts w:asciiTheme="majorHAnsi" w:eastAsiaTheme="majorEastAsia" w:hAnsiTheme="majorHAnsi" w:cstheme="majorBidi"/>
          <w:sz w:val="20"/>
          <w:szCs w:val="20"/>
          <w:rPrChange w:id="739"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740" w:author="Mara L. Isaacs" w:date="2017-12-28T21:46:00Z">
            <w:rPr>
              <w:rFonts w:asciiTheme="majorHAnsi" w:eastAsiaTheme="majorEastAsia" w:hAnsiTheme="majorHAnsi" w:cstheme="majorBidi"/>
              <w:sz w:val="20"/>
              <w:szCs w:val="20"/>
            </w:rPr>
          </w:rPrChange>
        </w:rPr>
        <w:t>Available for Touring in the 2019/2020 season.</w:t>
      </w:r>
    </w:p>
    <w:p w14:paraId="1B11B5B7" w14:textId="77777777" w:rsidR="00392F16" w:rsidRPr="004F47F8" w:rsidRDefault="00392F16" w:rsidP="352F4D77">
      <w:pPr>
        <w:rPr>
          <w:rFonts w:asciiTheme="majorHAnsi" w:eastAsiaTheme="majorEastAsia" w:hAnsiTheme="majorHAnsi" w:cstheme="majorBidi"/>
          <w:sz w:val="20"/>
          <w:szCs w:val="20"/>
          <w:rPrChange w:id="741" w:author="Mara L. Isaacs" w:date="2017-12-28T21:46:00Z">
            <w:rPr>
              <w:rFonts w:asciiTheme="majorHAnsi" w:eastAsiaTheme="majorEastAsia" w:hAnsiTheme="majorHAnsi" w:cstheme="majorBidi"/>
              <w:sz w:val="20"/>
              <w:szCs w:val="20"/>
            </w:rPr>
          </w:rPrChange>
        </w:rPr>
      </w:pPr>
    </w:p>
    <w:p w14:paraId="5439DDD5" w14:textId="0E3F78E6" w:rsidR="00CD5D8F" w:rsidRPr="00F84BE0" w:rsidRDefault="00761BDA" w:rsidP="352F4D77">
      <w:pPr>
        <w:rPr>
          <w:rFonts w:asciiTheme="majorHAnsi" w:eastAsiaTheme="majorEastAsia" w:hAnsiTheme="majorHAnsi" w:cstheme="majorBidi"/>
          <w:sz w:val="20"/>
          <w:szCs w:val="20"/>
        </w:rPr>
      </w:pPr>
      <w:r w:rsidRPr="004F47F8">
        <w:rPr>
          <w:rFonts w:asciiTheme="majorHAnsi" w:eastAsiaTheme="majorEastAsia" w:hAnsiTheme="majorHAnsi" w:cstheme="majorBidi"/>
          <w:b/>
          <w:sz w:val="20"/>
          <w:szCs w:val="20"/>
          <w:rPrChange w:id="742" w:author="Mara L. Isaacs" w:date="2017-12-28T21:46:00Z">
            <w:rPr>
              <w:rFonts w:asciiTheme="majorHAnsi" w:eastAsiaTheme="majorEastAsia" w:hAnsiTheme="majorHAnsi" w:cstheme="majorBidi"/>
              <w:b/>
              <w:sz w:val="20"/>
              <w:szCs w:val="20"/>
            </w:rPr>
          </w:rPrChange>
        </w:rPr>
        <w:t>HEATHER RAFFO</w:t>
      </w:r>
      <w:r w:rsidRPr="004F47F8">
        <w:rPr>
          <w:rFonts w:asciiTheme="majorHAnsi" w:eastAsiaTheme="majorEastAsia" w:hAnsiTheme="majorHAnsi" w:cstheme="majorBidi"/>
          <w:sz w:val="20"/>
          <w:szCs w:val="20"/>
          <w:rPrChange w:id="743" w:author="Mara L. Isaacs" w:date="2017-12-28T21:46:00Z">
            <w:rPr>
              <w:rFonts w:asciiTheme="majorHAnsi" w:eastAsiaTheme="majorEastAsia" w:hAnsiTheme="majorHAnsi" w:cstheme="majorBidi"/>
              <w:sz w:val="20"/>
              <w:szCs w:val="20"/>
            </w:rPr>
          </w:rPrChange>
        </w:rPr>
        <w:t xml:space="preserve"> </w:t>
      </w:r>
      <w:r w:rsidR="352F4D77" w:rsidRPr="004F47F8">
        <w:rPr>
          <w:rFonts w:asciiTheme="majorHAnsi" w:eastAsiaTheme="majorEastAsia" w:hAnsiTheme="majorHAnsi" w:cstheme="majorBidi"/>
          <w:sz w:val="20"/>
          <w:szCs w:val="20"/>
          <w:rPrChange w:id="744" w:author="Mara L. Isaacs" w:date="2017-12-28T21:46:00Z">
            <w:rPr>
              <w:rFonts w:asciiTheme="majorHAnsi" w:eastAsiaTheme="majorEastAsia" w:hAnsiTheme="majorHAnsi" w:cstheme="majorBidi"/>
              <w:sz w:val="20"/>
              <w:szCs w:val="20"/>
            </w:rPr>
          </w:rPrChange>
        </w:rPr>
        <w:t>is an award-winning playwright and actress.  She is the author and solo performer of the play </w:t>
      </w:r>
      <w:r w:rsidR="352F4D77" w:rsidRPr="004F47F8">
        <w:rPr>
          <w:rFonts w:asciiTheme="majorHAnsi" w:eastAsiaTheme="majorEastAsia" w:hAnsiTheme="majorHAnsi" w:cstheme="majorBidi"/>
          <w:i/>
          <w:iCs/>
          <w:sz w:val="20"/>
          <w:szCs w:val="20"/>
          <w:rPrChange w:id="745" w:author="Mara L. Isaacs" w:date="2017-12-28T21:46:00Z">
            <w:rPr>
              <w:rFonts w:asciiTheme="majorHAnsi" w:eastAsiaTheme="majorEastAsia" w:hAnsiTheme="majorHAnsi" w:cstheme="majorBidi"/>
              <w:i/>
              <w:iCs/>
              <w:sz w:val="20"/>
              <w:szCs w:val="20"/>
            </w:rPr>
          </w:rPrChange>
        </w:rPr>
        <w:t>9 PARTS OF DESIRE</w:t>
      </w:r>
      <w:r w:rsidR="352F4D77" w:rsidRPr="004F47F8">
        <w:rPr>
          <w:rFonts w:asciiTheme="majorHAnsi" w:eastAsiaTheme="majorEastAsia" w:hAnsiTheme="majorHAnsi" w:cstheme="majorBidi"/>
          <w:sz w:val="20"/>
          <w:szCs w:val="20"/>
          <w:rPrChange w:id="746" w:author="Mara L. Isaacs" w:date="2017-12-28T21:46:00Z">
            <w:rPr>
              <w:rFonts w:asciiTheme="majorHAnsi" w:eastAsiaTheme="majorEastAsia" w:hAnsiTheme="majorHAnsi" w:cstheme="majorBidi"/>
              <w:sz w:val="20"/>
              <w:szCs w:val="20"/>
            </w:rPr>
          </w:rPrChange>
        </w:rPr>
        <w:t xml:space="preserve">, which </w:t>
      </w:r>
      <w:r w:rsidR="352F4D77" w:rsidRPr="004F47F8">
        <w:rPr>
          <w:rFonts w:asciiTheme="majorHAnsi" w:eastAsiaTheme="majorEastAsia" w:hAnsiTheme="majorHAnsi" w:cstheme="majorBidi"/>
          <w:i/>
          <w:iCs/>
          <w:sz w:val="20"/>
          <w:szCs w:val="20"/>
          <w:rPrChange w:id="747" w:author="Mara L. Isaacs" w:date="2017-12-28T21:46:00Z">
            <w:rPr>
              <w:rFonts w:asciiTheme="majorHAnsi" w:eastAsiaTheme="majorEastAsia" w:hAnsiTheme="majorHAnsi" w:cstheme="majorBidi"/>
              <w:i/>
              <w:iCs/>
              <w:sz w:val="20"/>
              <w:szCs w:val="20"/>
            </w:rPr>
          </w:rPrChange>
        </w:rPr>
        <w:t>The New Yorker</w:t>
      </w:r>
      <w:r w:rsidR="352F4D77" w:rsidRPr="004F47F8">
        <w:rPr>
          <w:rFonts w:asciiTheme="majorHAnsi" w:eastAsiaTheme="majorEastAsia" w:hAnsiTheme="majorHAnsi" w:cstheme="majorBidi"/>
          <w:sz w:val="20"/>
          <w:szCs w:val="20"/>
          <w:rPrChange w:id="748" w:author="Mara L. Isaacs" w:date="2017-12-28T21:46:00Z">
            <w:rPr>
              <w:rFonts w:asciiTheme="majorHAnsi" w:eastAsiaTheme="majorEastAsia" w:hAnsiTheme="majorHAnsi" w:cstheme="majorBidi"/>
              <w:sz w:val="20"/>
              <w:szCs w:val="20"/>
            </w:rPr>
          </w:rPrChange>
        </w:rPr>
        <w:t xml:space="preserve"> called “an example of how art can remake the world”.  </w:t>
      </w:r>
      <w:del w:id="749" w:author="Mara L. Isaacs" w:date="2017-12-29T01:22:00Z">
        <w:r w:rsidR="352F4D77" w:rsidRPr="004F47F8" w:rsidDel="00A03D09">
          <w:rPr>
            <w:rFonts w:asciiTheme="majorHAnsi" w:eastAsiaTheme="majorEastAsia" w:hAnsiTheme="majorHAnsi" w:cstheme="majorBidi"/>
            <w:sz w:val="20"/>
            <w:szCs w:val="20"/>
            <w:rPrChange w:id="750" w:author="Mara L. Isaacs" w:date="2017-12-28T21:46:00Z">
              <w:rPr>
                <w:rFonts w:asciiTheme="majorHAnsi" w:eastAsiaTheme="majorEastAsia" w:hAnsiTheme="majorHAnsi" w:cstheme="majorBidi"/>
                <w:sz w:val="20"/>
                <w:szCs w:val="20"/>
              </w:rPr>
            </w:rPrChange>
          </w:rPr>
          <w:delText>The play ran off-Broadway for nine months and has played across the U.S. and internationally for over a decade.  </w:delText>
        </w:r>
      </w:del>
      <w:r w:rsidR="352F4D77" w:rsidRPr="004F47F8">
        <w:rPr>
          <w:rFonts w:asciiTheme="majorHAnsi" w:eastAsiaTheme="majorEastAsia" w:hAnsiTheme="majorHAnsi" w:cstheme="majorBidi"/>
          <w:sz w:val="20"/>
          <w:szCs w:val="20"/>
          <w:rPrChange w:id="751" w:author="Mara L. Isaacs" w:date="2017-12-28T21:46:00Z">
            <w:rPr>
              <w:rFonts w:asciiTheme="majorHAnsi" w:eastAsiaTheme="majorEastAsia" w:hAnsiTheme="majorHAnsi" w:cstheme="majorBidi"/>
              <w:sz w:val="20"/>
              <w:szCs w:val="20"/>
            </w:rPr>
          </w:rPrChange>
        </w:rPr>
        <w:t>Her libretto for the opera </w:t>
      </w:r>
      <w:r w:rsidR="352F4D77" w:rsidRPr="004F47F8">
        <w:rPr>
          <w:rFonts w:asciiTheme="majorHAnsi" w:eastAsiaTheme="majorEastAsia" w:hAnsiTheme="majorHAnsi" w:cstheme="majorBidi"/>
          <w:i/>
          <w:iCs/>
          <w:sz w:val="20"/>
          <w:szCs w:val="20"/>
          <w:rPrChange w:id="752" w:author="Mara L. Isaacs" w:date="2017-12-28T21:46:00Z">
            <w:rPr>
              <w:rFonts w:asciiTheme="majorHAnsi" w:eastAsiaTheme="majorEastAsia" w:hAnsiTheme="majorHAnsi" w:cstheme="majorBidi"/>
              <w:i/>
              <w:iCs/>
              <w:sz w:val="20"/>
              <w:szCs w:val="20"/>
            </w:rPr>
          </w:rPrChange>
        </w:rPr>
        <w:t>FALLUJAH</w:t>
      </w:r>
      <w:r w:rsidR="352F4D77" w:rsidRPr="004F47F8">
        <w:rPr>
          <w:rFonts w:asciiTheme="majorHAnsi" w:eastAsiaTheme="majorEastAsia" w:hAnsiTheme="majorHAnsi" w:cstheme="majorBidi"/>
          <w:sz w:val="20"/>
          <w:szCs w:val="20"/>
          <w:rPrChange w:id="753" w:author="Mara L. Isaacs" w:date="2017-12-28T21:46:00Z">
            <w:rPr>
              <w:rFonts w:asciiTheme="majorHAnsi" w:eastAsiaTheme="majorEastAsia" w:hAnsiTheme="majorHAnsi" w:cstheme="majorBidi"/>
              <w:sz w:val="20"/>
              <w:szCs w:val="20"/>
            </w:rPr>
          </w:rPrChange>
        </w:rPr>
        <w:t xml:space="preserve">, was first heard as part of </w:t>
      </w:r>
      <w:ins w:id="754" w:author="Mara L. Isaacs" w:date="2017-12-29T04:12:00Z">
        <w:r w:rsidR="00F84BE0">
          <w:rPr>
            <w:rFonts w:asciiTheme="majorHAnsi" w:eastAsiaTheme="majorEastAsia" w:hAnsiTheme="majorHAnsi" w:cstheme="majorBidi"/>
            <w:sz w:val="20"/>
            <w:szCs w:val="20"/>
          </w:rPr>
          <w:t xml:space="preserve">The </w:t>
        </w:r>
      </w:ins>
      <w:r w:rsidR="352F4D77" w:rsidRPr="00F84BE0">
        <w:rPr>
          <w:rFonts w:asciiTheme="majorHAnsi" w:eastAsiaTheme="majorEastAsia" w:hAnsiTheme="majorHAnsi" w:cstheme="majorBidi"/>
          <w:sz w:val="20"/>
          <w:szCs w:val="20"/>
        </w:rPr>
        <w:t>Kennedy Center’s International Theater Festival</w:t>
      </w:r>
      <w:del w:id="755" w:author="Mara L. Isaacs" w:date="2017-12-29T01:23:00Z">
        <w:r w:rsidR="352F4D77" w:rsidRPr="00F84BE0" w:rsidDel="00A03D09">
          <w:rPr>
            <w:rFonts w:asciiTheme="majorHAnsi" w:eastAsiaTheme="majorEastAsia" w:hAnsiTheme="majorHAnsi" w:cstheme="majorBidi"/>
            <w:sz w:val="20"/>
            <w:szCs w:val="20"/>
          </w:rPr>
          <w:delText>.  It then premiered at</w:delText>
        </w:r>
      </w:del>
      <w:ins w:id="756" w:author="Mara L. Isaacs" w:date="2017-12-29T01:23:00Z">
        <w:r w:rsidR="00A03D09">
          <w:rPr>
            <w:rFonts w:asciiTheme="majorHAnsi" w:eastAsiaTheme="majorEastAsia" w:hAnsiTheme="majorHAnsi" w:cstheme="majorBidi"/>
            <w:sz w:val="20"/>
            <w:szCs w:val="20"/>
          </w:rPr>
          <w:t xml:space="preserve"> prior to its premiere at</w:t>
        </w:r>
      </w:ins>
      <w:r w:rsidR="352F4D77" w:rsidRPr="00A03D09">
        <w:rPr>
          <w:rFonts w:asciiTheme="majorHAnsi" w:eastAsiaTheme="majorEastAsia" w:hAnsiTheme="majorHAnsi" w:cstheme="majorBidi"/>
          <w:sz w:val="20"/>
          <w:szCs w:val="20"/>
        </w:rPr>
        <w:t xml:space="preserve"> Long Beach Opera</w:t>
      </w:r>
      <w:ins w:id="757" w:author="Mara L. Isaacs" w:date="2017-12-29T04:11:00Z">
        <w:r w:rsidR="00F84BE0">
          <w:rPr>
            <w:rFonts w:asciiTheme="majorHAnsi" w:eastAsiaTheme="majorEastAsia" w:hAnsiTheme="majorHAnsi" w:cstheme="majorBidi"/>
            <w:sz w:val="20"/>
            <w:szCs w:val="20"/>
          </w:rPr>
          <w:t xml:space="preserve"> and subsequent production with New York City Opera.</w:t>
        </w:r>
      </w:ins>
      <w:r w:rsidR="352F4D77" w:rsidRPr="00A03D09">
        <w:rPr>
          <w:rFonts w:asciiTheme="majorHAnsi" w:eastAsiaTheme="majorEastAsia" w:hAnsiTheme="majorHAnsi" w:cstheme="majorBidi"/>
          <w:sz w:val="20"/>
          <w:szCs w:val="20"/>
        </w:rPr>
        <w:t xml:space="preserve"> </w:t>
      </w:r>
      <w:del w:id="758" w:author="Mara L. Isaacs" w:date="2017-12-29T04:11:00Z">
        <w:r w:rsidR="352F4D77" w:rsidRPr="00A03D09" w:rsidDel="00F84BE0">
          <w:rPr>
            <w:rFonts w:asciiTheme="majorHAnsi" w:eastAsiaTheme="majorEastAsia" w:hAnsiTheme="majorHAnsi" w:cstheme="majorBidi"/>
            <w:sz w:val="20"/>
            <w:szCs w:val="20"/>
          </w:rPr>
          <w:delText>and moved to New York City Opera in 2016.</w:delText>
        </w:r>
      </w:del>
      <w:r w:rsidR="352F4D77" w:rsidRPr="00A03D09">
        <w:rPr>
          <w:rFonts w:asciiTheme="majorHAnsi" w:eastAsiaTheme="majorEastAsia" w:hAnsiTheme="majorHAnsi" w:cstheme="majorBidi"/>
          <w:sz w:val="20"/>
          <w:szCs w:val="20"/>
        </w:rPr>
        <w:t>  </w:t>
      </w:r>
      <w:del w:id="759" w:author="Mara L. Isaacs" w:date="2017-12-29T04:13:00Z">
        <w:r w:rsidR="352F4D77" w:rsidRPr="00A03D09" w:rsidDel="00F84BE0">
          <w:rPr>
            <w:rFonts w:asciiTheme="majorHAnsi" w:eastAsiaTheme="majorEastAsia" w:hAnsiTheme="majorHAnsi" w:cstheme="majorBidi"/>
            <w:sz w:val="20"/>
            <w:szCs w:val="20"/>
          </w:rPr>
          <w:delText>A film was made both of the opera as well as a documentary released on KCET titled </w:delText>
        </w:r>
        <w:r w:rsidR="352F4D77" w:rsidRPr="00A03D09" w:rsidDel="00F84BE0">
          <w:rPr>
            <w:rFonts w:asciiTheme="majorHAnsi" w:eastAsiaTheme="majorEastAsia" w:hAnsiTheme="majorHAnsi" w:cstheme="majorBidi"/>
            <w:i/>
            <w:iCs/>
            <w:sz w:val="20"/>
            <w:szCs w:val="20"/>
          </w:rPr>
          <w:delText>Fallujah: Art, Healing and PTSD</w:delText>
        </w:r>
      </w:del>
      <w:r w:rsidR="352F4D77" w:rsidRPr="00A03D09">
        <w:rPr>
          <w:rFonts w:asciiTheme="majorHAnsi" w:eastAsiaTheme="majorEastAsia" w:hAnsiTheme="majorHAnsi" w:cstheme="majorBidi"/>
          <w:i/>
          <w:iCs/>
          <w:sz w:val="20"/>
          <w:szCs w:val="20"/>
        </w:rPr>
        <w:t>.</w:t>
      </w:r>
      <w:r w:rsidR="352F4D77" w:rsidRPr="00A03D09">
        <w:rPr>
          <w:rFonts w:asciiTheme="majorHAnsi" w:eastAsiaTheme="majorEastAsia" w:hAnsiTheme="majorHAnsi" w:cstheme="majorBidi"/>
          <w:sz w:val="20"/>
          <w:szCs w:val="20"/>
        </w:rPr>
        <w:t xml:space="preserve"> Raffo is the recipient of multiple grants from the Doris Duke Charitable Foundation to use theater as a means of bridge building between her Eastern and Western cultures. She </w:t>
      </w:r>
      <w:r w:rsidR="352F4D77" w:rsidRPr="00A03D09">
        <w:rPr>
          <w:rFonts w:asciiTheme="majorHAnsi" w:eastAsiaTheme="majorEastAsia" w:hAnsiTheme="majorHAnsi" w:cstheme="majorBidi"/>
          <w:sz w:val="20"/>
          <w:szCs w:val="20"/>
        </w:rPr>
        <w:lastRenderedPageBreak/>
        <w:t>continues to grow her storytelling workshop, </w:t>
      </w:r>
      <w:r w:rsidR="352F4D77" w:rsidRPr="00A03D09">
        <w:rPr>
          <w:rFonts w:asciiTheme="majorHAnsi" w:eastAsiaTheme="majorEastAsia" w:hAnsiTheme="majorHAnsi" w:cstheme="majorBidi"/>
          <w:i/>
          <w:iCs/>
          <w:sz w:val="20"/>
          <w:szCs w:val="20"/>
        </w:rPr>
        <w:t>Places of Pilgrimage</w:t>
      </w:r>
      <w:r w:rsidR="352F4D77" w:rsidRPr="00A03D09">
        <w:rPr>
          <w:rFonts w:asciiTheme="majorHAnsi" w:eastAsiaTheme="majorEastAsia" w:hAnsiTheme="majorHAnsi" w:cstheme="majorBidi"/>
          <w:sz w:val="20"/>
          <w:szCs w:val="20"/>
        </w:rPr>
        <w:t>, taking it to universities and community centers across America and the Middle East.</w:t>
      </w:r>
    </w:p>
    <w:p w14:paraId="5FF7006E" w14:textId="77777777" w:rsidR="00CD5D8F" w:rsidRPr="004F47F8" w:rsidRDefault="00CD5D8F" w:rsidP="352F4D77">
      <w:pPr>
        <w:rPr>
          <w:rFonts w:asciiTheme="majorHAnsi" w:eastAsiaTheme="majorEastAsia" w:hAnsiTheme="majorHAnsi" w:cstheme="majorBidi"/>
          <w:sz w:val="20"/>
          <w:szCs w:val="20"/>
          <w:rPrChange w:id="760" w:author="Mara L. Isaacs" w:date="2017-12-28T21:46:00Z">
            <w:rPr>
              <w:rFonts w:asciiTheme="majorHAnsi" w:eastAsiaTheme="majorEastAsia" w:hAnsiTheme="majorHAnsi" w:cstheme="majorBidi"/>
              <w:sz w:val="20"/>
              <w:szCs w:val="20"/>
            </w:rPr>
          </w:rPrChange>
        </w:rPr>
      </w:pPr>
    </w:p>
    <w:p w14:paraId="21D87400" w14:textId="6BD6BD09" w:rsidR="00CD5D8F" w:rsidRPr="00077EE5" w:rsidRDefault="352F4D77" w:rsidP="352F4D77">
      <w:pPr>
        <w:rPr>
          <w:rFonts w:asciiTheme="majorHAnsi" w:eastAsiaTheme="majorEastAsia" w:hAnsiTheme="majorHAnsi" w:cstheme="majorBidi"/>
          <w:b/>
          <w:sz w:val="20"/>
          <w:szCs w:val="20"/>
        </w:rPr>
      </w:pPr>
      <w:r w:rsidRPr="004F47F8">
        <w:rPr>
          <w:rFonts w:asciiTheme="majorHAnsi" w:eastAsiaTheme="majorEastAsia" w:hAnsiTheme="majorHAnsi" w:cstheme="majorBidi"/>
          <w:b/>
          <w:sz w:val="20"/>
          <w:szCs w:val="20"/>
          <w:rPrChange w:id="761" w:author="Mara L. Isaacs" w:date="2017-12-28T21:46:00Z">
            <w:rPr>
              <w:rFonts w:asciiTheme="majorHAnsi" w:eastAsiaTheme="majorEastAsia" w:hAnsiTheme="majorHAnsi" w:cstheme="majorBidi"/>
              <w:b/>
              <w:sz w:val="20"/>
              <w:szCs w:val="20"/>
            </w:rPr>
          </w:rPrChange>
        </w:rPr>
        <w:t>SHAKESPEARE T</w:t>
      </w:r>
      <w:ins w:id="762" w:author="Mara L. Isaacs" w:date="2017-12-29T01:35:00Z">
        <w:r w:rsidR="00077EE5">
          <w:rPr>
            <w:rFonts w:asciiTheme="majorHAnsi" w:eastAsiaTheme="majorEastAsia" w:hAnsiTheme="majorHAnsi" w:cstheme="majorBidi"/>
            <w:b/>
            <w:sz w:val="20"/>
            <w:szCs w:val="20"/>
          </w:rPr>
          <w:t>HEA</w:t>
        </w:r>
      </w:ins>
      <w:del w:id="763" w:author="Mara L. Isaacs" w:date="2017-12-29T01:35:00Z">
        <w:r w:rsidRPr="00077EE5" w:rsidDel="00077EE5">
          <w:rPr>
            <w:rFonts w:asciiTheme="majorHAnsi" w:eastAsiaTheme="majorEastAsia" w:hAnsiTheme="majorHAnsi" w:cstheme="majorBidi"/>
            <w:b/>
            <w:sz w:val="20"/>
            <w:szCs w:val="20"/>
          </w:rPr>
          <w:delText>EHA</w:delText>
        </w:r>
      </w:del>
      <w:r w:rsidRPr="00077EE5">
        <w:rPr>
          <w:rFonts w:asciiTheme="majorHAnsi" w:eastAsiaTheme="majorEastAsia" w:hAnsiTheme="majorHAnsi" w:cstheme="majorBidi"/>
          <w:b/>
          <w:sz w:val="20"/>
          <w:szCs w:val="20"/>
        </w:rPr>
        <w:t>TRE COMPANY</w:t>
      </w:r>
    </w:p>
    <w:p w14:paraId="2FBAFF09" w14:textId="7EEA0450" w:rsidR="00CD5D8F" w:rsidRPr="00F84BE0" w:rsidRDefault="352F4D77" w:rsidP="352F4D77">
      <w:pPr>
        <w:rPr>
          <w:rFonts w:asciiTheme="majorHAnsi" w:eastAsiaTheme="majorEastAsia" w:hAnsiTheme="majorHAnsi" w:cstheme="majorBidi"/>
          <w:sz w:val="20"/>
          <w:szCs w:val="20"/>
        </w:rPr>
      </w:pPr>
      <w:r w:rsidRPr="00F84BE0">
        <w:rPr>
          <w:rFonts w:asciiTheme="majorHAnsi" w:eastAsiaTheme="majorEastAsia" w:hAnsiTheme="majorHAnsi" w:cstheme="majorBidi"/>
          <w:sz w:val="20"/>
          <w:szCs w:val="20"/>
        </w:rPr>
        <w:t xml:space="preserve">Recipient of the 2012 Regional Theatre Tony Award®, the Shakespeare Theatre Company (STC) has become </w:t>
      </w:r>
      <w:del w:id="764" w:author="Mara L. Isaacs" w:date="2017-12-29T04:16:00Z">
        <w:r w:rsidRPr="00F84BE0" w:rsidDel="00F84BE0">
          <w:rPr>
            <w:rFonts w:asciiTheme="majorHAnsi" w:eastAsiaTheme="majorEastAsia" w:hAnsiTheme="majorHAnsi" w:cstheme="majorBidi"/>
            <w:sz w:val="20"/>
            <w:szCs w:val="20"/>
          </w:rPr>
          <w:delText xml:space="preserve">one of the nation’s leading theatre companies, </w:delText>
        </w:r>
      </w:del>
      <w:r w:rsidRPr="00F84BE0">
        <w:rPr>
          <w:rFonts w:asciiTheme="majorHAnsi" w:eastAsiaTheme="majorEastAsia" w:hAnsiTheme="majorHAnsi" w:cstheme="majorBidi"/>
          <w:sz w:val="20"/>
          <w:szCs w:val="20"/>
        </w:rPr>
        <w:t xml:space="preserve">synonymous with artistic excellence and making classical theatre more accessible. Under the leadership of Artistic Director Michael Kahn and Managing Director Chris Jennings, STC’s innovative approach to Shakespeare and other classic playwrights has earned it the reputation as the nation’s premier classical theatre company. </w:t>
      </w:r>
      <w:del w:id="765" w:author="Mara L. Isaacs" w:date="2017-12-29T04:15:00Z">
        <w:r w:rsidRPr="00F84BE0" w:rsidDel="00F84BE0">
          <w:rPr>
            <w:rFonts w:asciiTheme="majorHAnsi" w:eastAsiaTheme="majorEastAsia" w:hAnsiTheme="majorHAnsi" w:cstheme="majorBidi"/>
            <w:sz w:val="20"/>
            <w:szCs w:val="20"/>
          </w:rPr>
          <w:delText>By focusing on works with profound themes, complex characters and poetic language written by Shakespeare, his contemporaries and playwrights he influenced, t</w:delText>
        </w:r>
      </w:del>
      <w:ins w:id="766" w:author="Mara L. Isaacs" w:date="2017-12-29T04:15:00Z">
        <w:r w:rsidR="00F84BE0">
          <w:rPr>
            <w:rFonts w:asciiTheme="majorHAnsi" w:eastAsiaTheme="majorEastAsia" w:hAnsiTheme="majorHAnsi" w:cstheme="majorBidi"/>
            <w:sz w:val="20"/>
            <w:szCs w:val="20"/>
          </w:rPr>
          <w:t>T</w:t>
        </w:r>
      </w:ins>
      <w:r w:rsidRPr="00F84BE0">
        <w:rPr>
          <w:rFonts w:asciiTheme="majorHAnsi" w:eastAsiaTheme="majorEastAsia" w:hAnsiTheme="majorHAnsi" w:cstheme="majorBidi"/>
          <w:sz w:val="20"/>
          <w:szCs w:val="20"/>
        </w:rPr>
        <w:t>he Company’s artistic mission is unique among theatre companies: to present theatre of scope and size in an imaginative, skillful and accessible American style that honors the playwrights’ language and intentions while viewing their work through a 21st-century lens.</w:t>
      </w:r>
    </w:p>
    <w:p w14:paraId="70D57782" w14:textId="487B66FF" w:rsidR="00CD5D8F" w:rsidRPr="00CC546D" w:rsidRDefault="00D929A6" w:rsidP="352F4D77">
      <w:pPr>
        <w:rPr>
          <w:rFonts w:asciiTheme="majorHAnsi" w:eastAsiaTheme="majorEastAsia" w:hAnsiTheme="majorHAnsi" w:cstheme="majorBidi"/>
          <w:sz w:val="20"/>
          <w:szCs w:val="20"/>
        </w:rPr>
      </w:pPr>
      <w:r w:rsidRPr="004F47F8">
        <w:rPr>
          <w:rFonts w:asciiTheme="majorHAnsi" w:hAnsiTheme="majorHAnsi"/>
          <w:sz w:val="20"/>
          <w:szCs w:val="20"/>
          <w:rPrChange w:id="767" w:author="Mara L. Isaacs" w:date="2017-12-28T21:46:00Z">
            <w:rPr/>
          </w:rPrChange>
        </w:rPr>
        <w:fldChar w:fldCharType="begin"/>
      </w:r>
      <w:r w:rsidRPr="004F47F8">
        <w:rPr>
          <w:rFonts w:asciiTheme="majorHAnsi" w:hAnsiTheme="majorHAnsi"/>
          <w:sz w:val="20"/>
          <w:szCs w:val="20"/>
          <w:rPrChange w:id="768" w:author="Mara L. Isaacs" w:date="2017-12-28T21:46:00Z">
            <w:rPr/>
          </w:rPrChange>
        </w:rPr>
        <w:instrText xml:space="preserve"> HYPERLINK "http://www.shakespearetheatre.org" \h </w:instrText>
      </w:r>
      <w:r w:rsidRPr="004F47F8">
        <w:rPr>
          <w:rFonts w:asciiTheme="majorHAnsi" w:hAnsiTheme="majorHAnsi"/>
          <w:sz w:val="20"/>
          <w:szCs w:val="20"/>
          <w:rPrChange w:id="769" w:author="Mara L. Isaacs" w:date="2017-12-28T21:46:00Z">
            <w:rPr/>
          </w:rPrChange>
        </w:rPr>
        <w:fldChar w:fldCharType="separate"/>
      </w:r>
      <w:r w:rsidR="352F4D77" w:rsidRPr="004F47F8">
        <w:rPr>
          <w:rStyle w:val="Hyperlink"/>
          <w:rFonts w:asciiTheme="majorHAnsi" w:eastAsiaTheme="majorEastAsia" w:hAnsiTheme="majorHAnsi" w:cstheme="majorBidi"/>
          <w:color w:val="auto"/>
          <w:sz w:val="20"/>
          <w:szCs w:val="20"/>
          <w:rPrChange w:id="770" w:author="Mara L. Isaacs" w:date="2017-12-28T21:46:00Z">
            <w:rPr>
              <w:rStyle w:val="Hyperlink"/>
              <w:rFonts w:asciiTheme="majorHAnsi" w:eastAsiaTheme="majorEastAsia" w:hAnsiTheme="majorHAnsi" w:cstheme="majorBidi"/>
              <w:color w:val="auto"/>
              <w:sz w:val="20"/>
              <w:szCs w:val="20"/>
            </w:rPr>
          </w:rPrChange>
        </w:rPr>
        <w:t>www.shakespearetheatre.org</w:t>
      </w:r>
      <w:r w:rsidRPr="004F47F8">
        <w:rPr>
          <w:rStyle w:val="Hyperlink"/>
          <w:rFonts w:asciiTheme="majorHAnsi" w:eastAsiaTheme="majorEastAsia" w:hAnsiTheme="majorHAnsi" w:cstheme="majorBidi"/>
          <w:color w:val="auto"/>
          <w:sz w:val="20"/>
          <w:szCs w:val="20"/>
          <w:rPrChange w:id="771" w:author="Mara L. Isaacs" w:date="2017-12-28T21:46:00Z">
            <w:rPr>
              <w:rStyle w:val="Hyperlink"/>
              <w:rFonts w:asciiTheme="majorHAnsi" w:eastAsiaTheme="majorEastAsia" w:hAnsiTheme="majorHAnsi" w:cstheme="majorBidi"/>
              <w:color w:val="auto"/>
              <w:sz w:val="20"/>
              <w:szCs w:val="20"/>
            </w:rPr>
          </w:rPrChange>
        </w:rPr>
        <w:fldChar w:fldCharType="end"/>
      </w:r>
    </w:p>
    <w:p w14:paraId="410072F3" w14:textId="77777777" w:rsidR="00CD5D8F" w:rsidRPr="00F84BE0" w:rsidRDefault="00CD5D8F" w:rsidP="352F4D77">
      <w:pPr>
        <w:rPr>
          <w:rFonts w:asciiTheme="majorHAnsi" w:eastAsiaTheme="majorEastAsia" w:hAnsiTheme="majorHAnsi" w:cstheme="majorBidi"/>
          <w:sz w:val="20"/>
          <w:szCs w:val="20"/>
        </w:rPr>
      </w:pPr>
    </w:p>
    <w:p w14:paraId="73B9D06F" w14:textId="61B29332" w:rsidR="003C1F06" w:rsidRPr="004F47F8" w:rsidRDefault="352F4D77" w:rsidP="352F4D77">
      <w:pPr>
        <w:spacing w:before="100" w:beforeAutospacing="1" w:after="100" w:afterAutospacing="1"/>
        <w:outlineLvl w:val="1"/>
        <w:rPr>
          <w:rFonts w:asciiTheme="majorHAnsi" w:eastAsiaTheme="majorEastAsia" w:hAnsiTheme="majorHAnsi" w:cstheme="majorBidi"/>
          <w:sz w:val="20"/>
          <w:szCs w:val="20"/>
          <w:rPrChange w:id="772"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773" w:author="Mara L. Isaacs" w:date="2017-12-28T21:46:00Z">
            <w:rPr>
              <w:rFonts w:asciiTheme="majorHAnsi" w:eastAsiaTheme="majorEastAsia" w:hAnsiTheme="majorHAnsi" w:cstheme="majorBidi"/>
              <w:sz w:val="20"/>
              <w:szCs w:val="20"/>
            </w:rPr>
          </w:rPrChange>
        </w:rPr>
        <w:t>.</w:t>
      </w:r>
    </w:p>
    <w:p w14:paraId="31783244" w14:textId="76859176" w:rsidR="00B309E6" w:rsidRPr="004F47F8" w:rsidRDefault="00B309E6" w:rsidP="352F4D77">
      <w:pPr>
        <w:rPr>
          <w:rFonts w:asciiTheme="majorHAnsi" w:eastAsiaTheme="majorEastAsia" w:hAnsiTheme="majorHAnsi" w:cstheme="majorBidi"/>
          <w:sz w:val="20"/>
          <w:szCs w:val="20"/>
          <w:rPrChange w:id="774" w:author="Mara L. Isaacs" w:date="2017-12-28T21:46:00Z">
            <w:rPr>
              <w:rFonts w:asciiTheme="majorHAnsi" w:eastAsiaTheme="majorEastAsia" w:hAnsiTheme="majorHAnsi" w:cstheme="majorBidi"/>
              <w:sz w:val="20"/>
              <w:szCs w:val="20"/>
            </w:rPr>
          </w:rPrChange>
        </w:rPr>
      </w:pPr>
    </w:p>
    <w:p w14:paraId="7D2A61D6" w14:textId="6B3BF356" w:rsidR="00E745A3" w:rsidRPr="004F47F8" w:rsidRDefault="352F4D77" w:rsidP="352F4D77">
      <w:pPr>
        <w:rPr>
          <w:rFonts w:asciiTheme="majorHAnsi" w:eastAsiaTheme="majorEastAsia" w:hAnsiTheme="majorHAnsi" w:cstheme="majorBidi"/>
          <w:b/>
          <w:bCs/>
          <w:sz w:val="20"/>
          <w:szCs w:val="20"/>
          <w:rPrChange w:id="775"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776" w:author="Mara L. Isaacs" w:date="2017-12-28T21:46:00Z">
            <w:rPr>
              <w:rFonts w:asciiTheme="majorHAnsi" w:eastAsiaTheme="majorEastAsia" w:hAnsiTheme="majorHAnsi" w:cstheme="majorBidi"/>
              <w:b/>
              <w:bCs/>
              <w:sz w:val="20"/>
              <w:szCs w:val="20"/>
            </w:rPr>
          </w:rPrChange>
        </w:rPr>
        <w:t>PAGE 10 (12)</w:t>
      </w:r>
    </w:p>
    <w:p w14:paraId="661832A0" w14:textId="77777777" w:rsidR="00E745A3" w:rsidRPr="004F47F8" w:rsidRDefault="00E745A3" w:rsidP="352F4D77">
      <w:pPr>
        <w:rPr>
          <w:rFonts w:asciiTheme="majorHAnsi" w:eastAsiaTheme="majorEastAsia" w:hAnsiTheme="majorHAnsi" w:cstheme="majorBidi"/>
          <w:sz w:val="20"/>
          <w:szCs w:val="20"/>
          <w:rPrChange w:id="777" w:author="Mara L. Isaacs" w:date="2017-12-28T21:46:00Z">
            <w:rPr>
              <w:rFonts w:asciiTheme="majorHAnsi" w:eastAsiaTheme="majorEastAsia" w:hAnsiTheme="majorHAnsi" w:cstheme="majorBidi"/>
              <w:sz w:val="20"/>
              <w:szCs w:val="20"/>
            </w:rPr>
          </w:rPrChange>
        </w:rPr>
      </w:pPr>
    </w:p>
    <w:p w14:paraId="3FAA5127" w14:textId="1D89F54D" w:rsidR="00B309E6" w:rsidRPr="004F47F8" w:rsidRDefault="352F4D77" w:rsidP="352F4D77">
      <w:pPr>
        <w:rPr>
          <w:rFonts w:asciiTheme="majorHAnsi" w:eastAsiaTheme="majorEastAsia" w:hAnsiTheme="majorHAnsi" w:cstheme="majorBidi"/>
          <w:sz w:val="20"/>
          <w:szCs w:val="20"/>
          <w:rPrChange w:id="778"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779" w:author="Mara L. Isaacs" w:date="2017-12-28T21:46:00Z">
            <w:rPr>
              <w:rFonts w:asciiTheme="majorHAnsi" w:eastAsiaTheme="majorEastAsia" w:hAnsiTheme="majorHAnsi" w:cstheme="majorBidi"/>
              <w:sz w:val="20"/>
              <w:szCs w:val="20"/>
            </w:rPr>
          </w:rPrChange>
        </w:rPr>
        <w:t xml:space="preserve">INTERNATIONAL </w:t>
      </w:r>
    </w:p>
    <w:p w14:paraId="5F93EF5D" w14:textId="77777777" w:rsidR="00B309E6" w:rsidRPr="004F47F8" w:rsidRDefault="00B309E6" w:rsidP="352F4D77">
      <w:pPr>
        <w:rPr>
          <w:rFonts w:asciiTheme="majorHAnsi" w:eastAsiaTheme="majorEastAsia" w:hAnsiTheme="majorHAnsi" w:cstheme="majorBidi"/>
          <w:sz w:val="20"/>
          <w:szCs w:val="20"/>
          <w:rPrChange w:id="780" w:author="Mara L. Isaacs" w:date="2017-12-28T21:46:00Z">
            <w:rPr>
              <w:rFonts w:asciiTheme="majorHAnsi" w:eastAsiaTheme="majorEastAsia" w:hAnsiTheme="majorHAnsi" w:cstheme="majorBidi"/>
              <w:sz w:val="20"/>
              <w:szCs w:val="20"/>
            </w:rPr>
          </w:rPrChange>
        </w:rPr>
      </w:pPr>
    </w:p>
    <w:p w14:paraId="2226C11D" w14:textId="44C6FE2C" w:rsidR="00B309E6" w:rsidRPr="004F47F8" w:rsidRDefault="00761BDA" w:rsidP="352F4D77">
      <w:pPr>
        <w:tabs>
          <w:tab w:val="left" w:pos="3165"/>
        </w:tabs>
        <w:rPr>
          <w:rFonts w:asciiTheme="majorHAnsi" w:eastAsiaTheme="majorEastAsia" w:hAnsiTheme="majorHAnsi" w:cstheme="majorBidi"/>
          <w:sz w:val="20"/>
          <w:szCs w:val="20"/>
          <w:rPrChange w:id="781"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782" w:author="Mara L. Isaacs" w:date="2017-12-28T21:46:00Z">
            <w:rPr>
              <w:rFonts w:asciiTheme="majorHAnsi" w:eastAsiaTheme="majorEastAsia" w:hAnsiTheme="majorHAnsi" w:cstheme="majorBidi"/>
              <w:sz w:val="20"/>
              <w:szCs w:val="20"/>
            </w:rPr>
          </w:rPrChange>
        </w:rPr>
        <w:t xml:space="preserve">SONG OF THE GOAT THEATRE/ TEATR PIESN KOZŁA </w:t>
      </w:r>
      <w:r w:rsidR="352F4D77" w:rsidRPr="004F47F8">
        <w:rPr>
          <w:rFonts w:asciiTheme="majorHAnsi" w:eastAsiaTheme="majorEastAsia" w:hAnsiTheme="majorHAnsi" w:cstheme="majorBidi"/>
          <w:sz w:val="20"/>
          <w:szCs w:val="20"/>
          <w:rPrChange w:id="783" w:author="Mara L. Isaacs" w:date="2017-12-28T21:46:00Z">
            <w:rPr>
              <w:rFonts w:asciiTheme="majorHAnsi" w:eastAsiaTheme="majorEastAsia" w:hAnsiTheme="majorHAnsi" w:cstheme="majorBidi"/>
              <w:sz w:val="20"/>
              <w:szCs w:val="20"/>
            </w:rPr>
          </w:rPrChange>
        </w:rPr>
        <w:t>-  Wroclaw, POLAND</w:t>
      </w:r>
    </w:p>
    <w:p w14:paraId="43CB2C88" w14:textId="1C750ED4" w:rsidR="00B309E6" w:rsidRPr="004F47F8" w:rsidRDefault="352F4D77" w:rsidP="352F4D77">
      <w:pPr>
        <w:rPr>
          <w:rFonts w:asciiTheme="majorHAnsi" w:eastAsiaTheme="majorEastAsia" w:hAnsiTheme="majorHAnsi" w:cstheme="majorBidi"/>
          <w:sz w:val="20"/>
          <w:szCs w:val="20"/>
          <w:rPrChange w:id="784" w:author="Mara L. Isaacs" w:date="2017-12-28T21:46:00Z">
            <w:rPr>
              <w:rFonts w:asciiTheme="majorHAnsi" w:eastAsiaTheme="majorEastAsia" w:hAnsiTheme="majorHAnsi" w:cstheme="majorBidi"/>
              <w:sz w:val="20"/>
              <w:szCs w:val="20"/>
            </w:rPr>
          </w:rPrChange>
        </w:rPr>
      </w:pPr>
      <w:proofErr w:type="spellStart"/>
      <w:r w:rsidRPr="004F47F8">
        <w:rPr>
          <w:rFonts w:asciiTheme="majorHAnsi" w:eastAsiaTheme="majorEastAsia" w:hAnsiTheme="majorHAnsi" w:cstheme="majorBidi"/>
          <w:sz w:val="20"/>
          <w:szCs w:val="20"/>
          <w:rPrChange w:id="785" w:author="Mara L. Isaacs" w:date="2017-12-28T21:46:00Z">
            <w:rPr>
              <w:rFonts w:asciiTheme="majorHAnsi" w:eastAsiaTheme="majorEastAsia" w:hAnsiTheme="majorHAnsi" w:cstheme="majorBidi"/>
              <w:sz w:val="20"/>
              <w:szCs w:val="20"/>
            </w:rPr>
          </w:rPrChange>
        </w:rPr>
        <w:t>Grzegorz</w:t>
      </w:r>
      <w:proofErr w:type="spellEnd"/>
      <w:r w:rsidRPr="004F47F8">
        <w:rPr>
          <w:rFonts w:asciiTheme="majorHAnsi" w:eastAsiaTheme="majorEastAsia" w:hAnsiTheme="majorHAnsi" w:cstheme="majorBidi"/>
          <w:sz w:val="20"/>
          <w:szCs w:val="20"/>
          <w:rPrChange w:id="786" w:author="Mara L. Isaacs" w:date="2017-12-28T21:46:00Z">
            <w:rPr>
              <w:rFonts w:asciiTheme="majorHAnsi" w:eastAsiaTheme="majorEastAsia" w:hAnsiTheme="majorHAnsi" w:cstheme="majorBidi"/>
              <w:sz w:val="20"/>
              <w:szCs w:val="20"/>
            </w:rPr>
          </w:rPrChange>
        </w:rPr>
        <w:t xml:space="preserve"> </w:t>
      </w:r>
      <w:proofErr w:type="spellStart"/>
      <w:r w:rsidRPr="004F47F8">
        <w:rPr>
          <w:rFonts w:asciiTheme="majorHAnsi" w:eastAsiaTheme="majorEastAsia" w:hAnsiTheme="majorHAnsi" w:cstheme="majorBidi"/>
          <w:sz w:val="20"/>
          <w:szCs w:val="20"/>
          <w:rPrChange w:id="787" w:author="Mara L. Isaacs" w:date="2017-12-28T21:46:00Z">
            <w:rPr>
              <w:rFonts w:asciiTheme="majorHAnsi" w:eastAsiaTheme="majorEastAsia" w:hAnsiTheme="majorHAnsi" w:cstheme="majorBidi"/>
              <w:sz w:val="20"/>
              <w:szCs w:val="20"/>
            </w:rPr>
          </w:rPrChange>
        </w:rPr>
        <w:t>Bral</w:t>
      </w:r>
      <w:proofErr w:type="spellEnd"/>
      <w:r w:rsidRPr="004F47F8">
        <w:rPr>
          <w:rFonts w:asciiTheme="majorHAnsi" w:eastAsiaTheme="majorEastAsia" w:hAnsiTheme="majorHAnsi" w:cstheme="majorBidi"/>
          <w:sz w:val="20"/>
          <w:szCs w:val="20"/>
          <w:rPrChange w:id="788" w:author="Mara L. Isaacs" w:date="2017-12-28T21:46:00Z">
            <w:rPr>
              <w:rFonts w:asciiTheme="majorHAnsi" w:eastAsiaTheme="majorEastAsia" w:hAnsiTheme="majorHAnsi" w:cstheme="majorBidi"/>
              <w:sz w:val="20"/>
              <w:szCs w:val="20"/>
            </w:rPr>
          </w:rPrChange>
        </w:rPr>
        <w:t>, Director</w:t>
      </w:r>
    </w:p>
    <w:p w14:paraId="7EB5B887" w14:textId="77777777" w:rsidR="006E2CF9" w:rsidRPr="004F47F8" w:rsidDel="00CD11A5" w:rsidRDefault="006E2CF9" w:rsidP="352F4D77">
      <w:pPr>
        <w:rPr>
          <w:del w:id="789" w:author="Mara L. Isaacs" w:date="2017-12-29T01:51:00Z"/>
          <w:rFonts w:asciiTheme="majorHAnsi" w:eastAsiaTheme="majorEastAsia" w:hAnsiTheme="majorHAnsi" w:cstheme="majorBidi"/>
          <w:sz w:val="20"/>
          <w:szCs w:val="20"/>
          <w:rPrChange w:id="790" w:author="Mara L. Isaacs" w:date="2017-12-28T21:46:00Z">
            <w:rPr>
              <w:del w:id="791" w:author="Mara L. Isaacs" w:date="2017-12-29T01:51:00Z"/>
              <w:rFonts w:asciiTheme="majorHAnsi" w:eastAsiaTheme="majorEastAsia" w:hAnsiTheme="majorHAnsi" w:cstheme="majorBidi"/>
              <w:sz w:val="20"/>
              <w:szCs w:val="20"/>
            </w:rPr>
          </w:rPrChange>
        </w:rPr>
      </w:pPr>
    </w:p>
    <w:p w14:paraId="041C020E" w14:textId="480D15A9" w:rsidR="001405BC" w:rsidRPr="004F47F8" w:rsidDel="00CD11A5" w:rsidRDefault="352F4D77" w:rsidP="352F4D77">
      <w:pPr>
        <w:rPr>
          <w:del w:id="792" w:author="Mara L. Isaacs" w:date="2017-12-29T01:50:00Z"/>
          <w:rFonts w:asciiTheme="majorHAnsi" w:eastAsiaTheme="majorEastAsia" w:hAnsiTheme="majorHAnsi" w:cstheme="majorBidi"/>
          <w:sz w:val="20"/>
          <w:szCs w:val="20"/>
          <w:rPrChange w:id="793" w:author="Mara L. Isaacs" w:date="2017-12-28T21:46:00Z">
            <w:rPr>
              <w:del w:id="794" w:author="Mara L. Isaacs" w:date="2017-12-29T01:50:00Z"/>
              <w:rFonts w:asciiTheme="majorHAnsi" w:eastAsiaTheme="majorEastAsia" w:hAnsiTheme="majorHAnsi" w:cstheme="majorBidi"/>
              <w:sz w:val="20"/>
              <w:szCs w:val="20"/>
            </w:rPr>
          </w:rPrChange>
        </w:rPr>
      </w:pPr>
      <w:del w:id="795" w:author="Mara L. Isaacs" w:date="2017-12-29T01:50:00Z">
        <w:r w:rsidRPr="004F47F8" w:rsidDel="00CD11A5">
          <w:rPr>
            <w:rFonts w:asciiTheme="majorHAnsi" w:eastAsiaTheme="majorEastAsia" w:hAnsiTheme="majorHAnsi" w:cstheme="majorBidi"/>
            <w:sz w:val="20"/>
            <w:szCs w:val="20"/>
            <w:rPrChange w:id="796" w:author="Mara L. Isaacs" w:date="2017-12-28T21:46:00Z">
              <w:rPr>
                <w:rFonts w:asciiTheme="majorHAnsi" w:eastAsiaTheme="majorEastAsia" w:hAnsiTheme="majorHAnsi" w:cstheme="majorBidi"/>
                <w:sz w:val="20"/>
                <w:szCs w:val="20"/>
              </w:rPr>
            </w:rPrChange>
          </w:rPr>
          <w:delText xml:space="preserve">Following their critically acclaimed U.S tour of </w:delText>
        </w:r>
        <w:r w:rsidRPr="004F47F8" w:rsidDel="00CD11A5">
          <w:rPr>
            <w:rFonts w:asciiTheme="majorHAnsi" w:eastAsiaTheme="majorEastAsia" w:hAnsiTheme="majorHAnsi" w:cstheme="majorBidi"/>
            <w:i/>
            <w:iCs/>
            <w:sz w:val="20"/>
            <w:szCs w:val="20"/>
            <w:rPrChange w:id="797" w:author="Mara L. Isaacs" w:date="2017-12-28T21:46:00Z">
              <w:rPr>
                <w:rFonts w:asciiTheme="majorHAnsi" w:eastAsiaTheme="majorEastAsia" w:hAnsiTheme="majorHAnsi" w:cstheme="majorBidi"/>
                <w:i/>
                <w:iCs/>
                <w:sz w:val="20"/>
                <w:szCs w:val="20"/>
              </w:rPr>
            </w:rPrChange>
          </w:rPr>
          <w:delText>Songs of Lear</w:delText>
        </w:r>
        <w:r w:rsidRPr="004F47F8" w:rsidDel="00CD11A5">
          <w:rPr>
            <w:rFonts w:asciiTheme="majorHAnsi" w:eastAsiaTheme="majorEastAsia" w:hAnsiTheme="majorHAnsi" w:cstheme="majorBidi"/>
            <w:sz w:val="20"/>
            <w:szCs w:val="20"/>
            <w:rPrChange w:id="798" w:author="Mara L. Isaacs" w:date="2017-12-28T21:46:00Z">
              <w:rPr>
                <w:rFonts w:asciiTheme="majorHAnsi" w:eastAsiaTheme="majorEastAsia" w:hAnsiTheme="majorHAnsi" w:cstheme="majorBidi"/>
                <w:sz w:val="20"/>
                <w:szCs w:val="20"/>
              </w:rPr>
            </w:rPrChange>
          </w:rPr>
          <w:delText xml:space="preserve"> in 2015 and 2016, Poland's legendary company will return to the U.S. in 2019, bringing their singular approach to Shakespeare in two new original productions of </w:delText>
        </w:r>
        <w:r w:rsidRPr="004F47F8" w:rsidDel="00CD11A5">
          <w:rPr>
            <w:rFonts w:asciiTheme="majorHAnsi" w:eastAsiaTheme="majorEastAsia" w:hAnsiTheme="majorHAnsi" w:cstheme="majorBidi"/>
            <w:i/>
            <w:iCs/>
            <w:sz w:val="20"/>
            <w:szCs w:val="20"/>
            <w:rPrChange w:id="799" w:author="Mara L. Isaacs" w:date="2017-12-28T21:46:00Z">
              <w:rPr>
                <w:rFonts w:asciiTheme="majorHAnsi" w:eastAsiaTheme="majorEastAsia" w:hAnsiTheme="majorHAnsi" w:cstheme="majorBidi"/>
                <w:i/>
                <w:iCs/>
                <w:sz w:val="20"/>
                <w:szCs w:val="20"/>
              </w:rPr>
            </w:rPrChange>
          </w:rPr>
          <w:delText>Hamlet</w:delText>
        </w:r>
        <w:r w:rsidRPr="004F47F8" w:rsidDel="00CD11A5">
          <w:rPr>
            <w:rFonts w:asciiTheme="majorHAnsi" w:eastAsiaTheme="majorEastAsia" w:hAnsiTheme="majorHAnsi" w:cstheme="majorBidi"/>
            <w:sz w:val="20"/>
            <w:szCs w:val="20"/>
            <w:rPrChange w:id="800" w:author="Mara L. Isaacs" w:date="2017-12-28T21:46:00Z">
              <w:rPr>
                <w:rFonts w:asciiTheme="majorHAnsi" w:eastAsiaTheme="majorEastAsia" w:hAnsiTheme="majorHAnsi" w:cstheme="majorBidi"/>
                <w:sz w:val="20"/>
                <w:szCs w:val="20"/>
              </w:rPr>
            </w:rPrChange>
          </w:rPr>
          <w:delText xml:space="preserve"> and </w:delText>
        </w:r>
        <w:r w:rsidRPr="004F47F8" w:rsidDel="00CD11A5">
          <w:rPr>
            <w:rFonts w:asciiTheme="majorHAnsi" w:eastAsiaTheme="majorEastAsia" w:hAnsiTheme="majorHAnsi" w:cstheme="majorBidi"/>
            <w:i/>
            <w:iCs/>
            <w:sz w:val="20"/>
            <w:szCs w:val="20"/>
            <w:rPrChange w:id="801" w:author="Mara L. Isaacs" w:date="2017-12-28T21:46:00Z">
              <w:rPr>
                <w:rFonts w:asciiTheme="majorHAnsi" w:eastAsiaTheme="majorEastAsia" w:hAnsiTheme="majorHAnsi" w:cstheme="majorBidi"/>
                <w:i/>
                <w:iCs/>
                <w:sz w:val="20"/>
                <w:szCs w:val="20"/>
              </w:rPr>
            </w:rPrChange>
          </w:rPr>
          <w:delText>The Island</w:delText>
        </w:r>
        <w:r w:rsidRPr="004F47F8" w:rsidDel="00CD11A5">
          <w:rPr>
            <w:rFonts w:asciiTheme="majorHAnsi" w:eastAsiaTheme="majorEastAsia" w:hAnsiTheme="majorHAnsi" w:cstheme="majorBidi"/>
            <w:sz w:val="20"/>
            <w:szCs w:val="20"/>
            <w:rPrChange w:id="802" w:author="Mara L. Isaacs" w:date="2017-12-28T21:46:00Z">
              <w:rPr>
                <w:rFonts w:asciiTheme="majorHAnsi" w:eastAsiaTheme="majorEastAsia" w:hAnsiTheme="majorHAnsi" w:cstheme="majorBidi"/>
                <w:sz w:val="20"/>
                <w:szCs w:val="20"/>
              </w:rPr>
            </w:rPrChange>
          </w:rPr>
          <w:delText xml:space="preserve">.  </w:delText>
        </w:r>
      </w:del>
    </w:p>
    <w:p w14:paraId="7D7B73F2" w14:textId="77777777" w:rsidR="001405BC" w:rsidRPr="004F47F8" w:rsidRDefault="001405BC" w:rsidP="352F4D77">
      <w:pPr>
        <w:rPr>
          <w:rFonts w:asciiTheme="majorHAnsi" w:eastAsiaTheme="majorEastAsia" w:hAnsiTheme="majorHAnsi" w:cstheme="majorBidi"/>
          <w:sz w:val="20"/>
          <w:szCs w:val="20"/>
          <w:rPrChange w:id="803" w:author="Mara L. Isaacs" w:date="2017-12-28T21:46:00Z">
            <w:rPr>
              <w:rFonts w:asciiTheme="majorHAnsi" w:eastAsiaTheme="majorEastAsia" w:hAnsiTheme="majorHAnsi" w:cstheme="majorBidi"/>
              <w:sz w:val="20"/>
              <w:szCs w:val="20"/>
            </w:rPr>
          </w:rPrChange>
        </w:rPr>
      </w:pPr>
    </w:p>
    <w:p w14:paraId="5331AE9F" w14:textId="19919961" w:rsidR="006E2CF9" w:rsidRPr="00F84BE0" w:rsidRDefault="352F4D77" w:rsidP="352F4D77">
      <w:pPr>
        <w:rPr>
          <w:rFonts w:asciiTheme="majorHAnsi" w:eastAsiaTheme="majorEastAsia" w:hAnsiTheme="majorHAnsi" w:cstheme="majorBidi"/>
          <w:sz w:val="20"/>
          <w:szCs w:val="20"/>
        </w:rPr>
      </w:pPr>
      <w:r w:rsidRPr="004F47F8">
        <w:rPr>
          <w:rFonts w:asciiTheme="majorHAnsi" w:eastAsiaTheme="majorEastAsia" w:hAnsiTheme="majorHAnsi" w:cstheme="majorBidi"/>
          <w:i/>
          <w:iCs/>
          <w:sz w:val="20"/>
          <w:szCs w:val="20"/>
          <w:rPrChange w:id="804" w:author="Mara L. Isaacs" w:date="2017-12-28T21:46:00Z">
            <w:rPr>
              <w:rFonts w:asciiTheme="majorHAnsi" w:eastAsiaTheme="majorEastAsia" w:hAnsiTheme="majorHAnsi" w:cstheme="majorBidi"/>
              <w:i/>
              <w:iCs/>
              <w:sz w:val="20"/>
              <w:szCs w:val="20"/>
            </w:rPr>
          </w:rPrChange>
        </w:rPr>
        <w:t>HAMLET</w:t>
      </w:r>
      <w:r w:rsidRPr="004F47F8">
        <w:rPr>
          <w:rFonts w:asciiTheme="majorHAnsi" w:eastAsiaTheme="majorEastAsia" w:hAnsiTheme="majorHAnsi" w:cstheme="majorBidi"/>
          <w:sz w:val="20"/>
          <w:szCs w:val="20"/>
          <w:rPrChange w:id="805" w:author="Mara L. Isaacs" w:date="2017-12-28T21:46:00Z">
            <w:rPr>
              <w:rFonts w:asciiTheme="majorHAnsi" w:eastAsiaTheme="majorEastAsia" w:hAnsiTheme="majorHAnsi" w:cstheme="majorBidi"/>
              <w:sz w:val="20"/>
              <w:szCs w:val="20"/>
            </w:rPr>
          </w:rPrChange>
        </w:rPr>
        <w:t xml:space="preserve">, A COMMENTARY is a theatrical experiment and a vibrant reflection of Shakespeare’s drama.  It is two months before the proper play’s plot—on the night when the old king was murdered. </w:t>
      </w:r>
      <w:del w:id="806" w:author="Mara L. Isaacs" w:date="2017-12-29T01:52:00Z">
        <w:r w:rsidRPr="004F47F8" w:rsidDel="00CD11A5">
          <w:rPr>
            <w:rFonts w:asciiTheme="majorHAnsi" w:eastAsiaTheme="majorEastAsia" w:hAnsiTheme="majorHAnsi" w:cstheme="majorBidi"/>
            <w:sz w:val="20"/>
            <w:szCs w:val="20"/>
            <w:rPrChange w:id="807" w:author="Mara L. Isaacs" w:date="2017-12-28T21:46:00Z">
              <w:rPr>
                <w:rFonts w:asciiTheme="majorHAnsi" w:eastAsiaTheme="majorEastAsia" w:hAnsiTheme="majorHAnsi" w:cstheme="majorBidi"/>
                <w:sz w:val="20"/>
                <w:szCs w:val="20"/>
              </w:rPr>
            </w:rPrChange>
          </w:rPr>
          <w:delText xml:space="preserve"> The night turns into a Shakespearean vigil, similar to pagan festivals in honor of the spirits of the dead.  </w:delText>
        </w:r>
      </w:del>
      <w:r w:rsidRPr="004F47F8">
        <w:rPr>
          <w:rFonts w:asciiTheme="majorHAnsi" w:eastAsiaTheme="majorEastAsia" w:hAnsiTheme="majorHAnsi" w:cstheme="majorBidi"/>
          <w:sz w:val="20"/>
          <w:szCs w:val="20"/>
          <w:rPrChange w:id="808" w:author="Mara L. Isaacs" w:date="2017-12-28T21:46:00Z">
            <w:rPr>
              <w:rFonts w:asciiTheme="majorHAnsi" w:eastAsiaTheme="majorEastAsia" w:hAnsiTheme="majorHAnsi" w:cstheme="majorBidi"/>
              <w:sz w:val="20"/>
              <w:szCs w:val="20"/>
            </w:rPr>
          </w:rPrChange>
        </w:rPr>
        <w:t xml:space="preserve">The play features a mix of Shakespeare’s characters and original voices created specifically for this original work. Using polyphonic song structure, the text is given a melody and 14 </w:t>
      </w:r>
      <w:ins w:id="809" w:author="Mara L. Isaacs" w:date="2017-12-29T01:58:00Z">
        <w:r w:rsidR="00CE15BD">
          <w:rPr>
            <w:rFonts w:asciiTheme="majorHAnsi" w:eastAsiaTheme="majorEastAsia" w:hAnsiTheme="majorHAnsi" w:cstheme="majorBidi"/>
            <w:sz w:val="20"/>
            <w:szCs w:val="20"/>
          </w:rPr>
          <w:t>performers</w:t>
        </w:r>
      </w:ins>
      <w:del w:id="810" w:author="Mara L. Isaacs" w:date="2017-12-29T01:58:00Z">
        <w:r w:rsidRPr="00CE15BD" w:rsidDel="00CE15BD">
          <w:rPr>
            <w:rFonts w:asciiTheme="majorHAnsi" w:eastAsiaTheme="majorEastAsia" w:hAnsiTheme="majorHAnsi" w:cstheme="majorBidi"/>
            <w:sz w:val="20"/>
            <w:szCs w:val="20"/>
          </w:rPr>
          <w:delText>actors</w:delText>
        </w:r>
      </w:del>
      <w:r w:rsidRPr="00CE15BD">
        <w:rPr>
          <w:rFonts w:asciiTheme="majorHAnsi" w:eastAsiaTheme="majorEastAsia" w:hAnsiTheme="majorHAnsi" w:cstheme="majorBidi"/>
          <w:sz w:val="20"/>
          <w:szCs w:val="20"/>
        </w:rPr>
        <w:t xml:space="preserve"> interpret the characters, events and emotions through sounds.</w:t>
      </w:r>
    </w:p>
    <w:p w14:paraId="2CF29F52" w14:textId="77777777" w:rsidR="006E2CF9" w:rsidRPr="00F84BE0" w:rsidRDefault="006E2CF9" w:rsidP="352F4D77">
      <w:pPr>
        <w:rPr>
          <w:rFonts w:asciiTheme="majorHAnsi" w:eastAsiaTheme="majorEastAsia" w:hAnsiTheme="majorHAnsi" w:cstheme="majorBidi"/>
          <w:sz w:val="20"/>
          <w:szCs w:val="20"/>
        </w:rPr>
      </w:pPr>
    </w:p>
    <w:p w14:paraId="3A5E581D" w14:textId="6FA91400" w:rsidR="006E2CF9" w:rsidRPr="00F84BE0" w:rsidDel="00CE15BD" w:rsidRDefault="352F4D77" w:rsidP="352F4D77">
      <w:pPr>
        <w:spacing w:before="100" w:beforeAutospacing="1" w:after="100" w:afterAutospacing="1"/>
        <w:rPr>
          <w:del w:id="811" w:author="Mara L. Isaacs" w:date="2017-12-29T01:59:00Z"/>
          <w:rFonts w:asciiTheme="majorHAnsi" w:eastAsiaTheme="majorEastAsia" w:hAnsiTheme="majorHAnsi" w:cstheme="majorBidi"/>
          <w:sz w:val="20"/>
          <w:szCs w:val="20"/>
          <w:lang w:val="en"/>
        </w:rPr>
      </w:pPr>
      <w:r w:rsidRPr="00F84BE0">
        <w:rPr>
          <w:rFonts w:asciiTheme="majorHAnsi" w:eastAsiaTheme="majorEastAsia" w:hAnsiTheme="majorHAnsi" w:cstheme="majorBidi"/>
          <w:i/>
          <w:sz w:val="20"/>
          <w:szCs w:val="20"/>
          <w:rPrChange w:id="812" w:author="Mara L. Isaacs" w:date="2017-12-29T04:16:00Z">
            <w:rPr>
              <w:rFonts w:asciiTheme="majorHAnsi" w:eastAsiaTheme="majorEastAsia" w:hAnsiTheme="majorHAnsi" w:cstheme="majorBidi"/>
              <w:sz w:val="20"/>
              <w:szCs w:val="20"/>
            </w:rPr>
          </w:rPrChange>
        </w:rPr>
        <w:t xml:space="preserve">ISLAND </w:t>
      </w:r>
      <w:r w:rsidRPr="00F84BE0">
        <w:rPr>
          <w:rFonts w:asciiTheme="majorHAnsi" w:eastAsiaTheme="majorEastAsia" w:hAnsiTheme="majorHAnsi" w:cstheme="majorBidi"/>
          <w:sz w:val="20"/>
          <w:szCs w:val="20"/>
        </w:rPr>
        <w:t xml:space="preserve">is a mediation told in the form of twelve polyphonic musical poems with dance. </w:t>
      </w:r>
      <w:r w:rsidRPr="00F84BE0">
        <w:rPr>
          <w:rFonts w:asciiTheme="majorHAnsi" w:eastAsiaTheme="majorEastAsia" w:hAnsiTheme="majorHAnsi" w:cstheme="majorBidi"/>
          <w:sz w:val="20"/>
          <w:szCs w:val="20"/>
          <w:lang w:val="en"/>
        </w:rPr>
        <w:t xml:space="preserve">In  this interpretation, Shakespeare’s THE TEMPEST exists only in the imagination of a demented Prospero who, chained in his prison, is is a man alone with his desires, obsessions and longings. </w:t>
      </w:r>
      <w:del w:id="813" w:author="Mara L. Isaacs" w:date="2017-12-29T01:52:00Z">
        <w:r w:rsidRPr="00F84BE0" w:rsidDel="00CD11A5">
          <w:rPr>
            <w:rFonts w:asciiTheme="majorHAnsi" w:eastAsiaTheme="majorEastAsia" w:hAnsiTheme="majorHAnsi" w:cstheme="majorBidi"/>
            <w:sz w:val="20"/>
            <w:szCs w:val="20"/>
            <w:lang w:val="en"/>
          </w:rPr>
          <w:delText xml:space="preserve">Prospero's imagination is poetic and magnetic, his narrative illogical, suggestive, and not easily described.  He creates all the characters that surround him; he is all of them at once. </w:delText>
        </w:r>
      </w:del>
      <w:r w:rsidRPr="00F84BE0">
        <w:rPr>
          <w:rFonts w:asciiTheme="majorHAnsi" w:eastAsiaTheme="majorEastAsia" w:hAnsiTheme="majorHAnsi" w:cstheme="majorBidi"/>
          <w:sz w:val="20"/>
          <w:szCs w:val="20"/>
          <w:lang w:val="en"/>
        </w:rPr>
        <w:t xml:space="preserve">An ensemble of 19 performers reveal the interior of the mad mind of a lonely old man. </w:t>
      </w:r>
      <w:del w:id="814" w:author="Mara L. Isaacs" w:date="2017-12-29T01:58:00Z">
        <w:r w:rsidRPr="00F84BE0" w:rsidDel="00CE15BD">
          <w:rPr>
            <w:rFonts w:asciiTheme="majorHAnsi" w:eastAsiaTheme="majorEastAsia" w:hAnsiTheme="majorHAnsi" w:cstheme="majorBidi"/>
            <w:sz w:val="20"/>
            <w:szCs w:val="20"/>
            <w:lang w:val="en"/>
          </w:rPr>
          <w:delText>ISLAND is directed by Grzegorz Bral, with choreography by Iván Pérez and text by Alicja Bral. Music composed and arranged by Jean Claude Acquaviva and Maciej Rychły.</w:delText>
        </w:r>
      </w:del>
    </w:p>
    <w:p w14:paraId="68D7D048" w14:textId="77777777" w:rsidR="006E2CF9" w:rsidRPr="00F84BE0" w:rsidRDefault="006E2CF9" w:rsidP="00CE15BD">
      <w:pPr>
        <w:spacing w:before="100" w:beforeAutospacing="1" w:after="100" w:afterAutospacing="1"/>
        <w:rPr>
          <w:rFonts w:asciiTheme="majorHAnsi" w:eastAsiaTheme="majorEastAsia" w:hAnsiTheme="majorHAnsi" w:cstheme="majorBidi"/>
          <w:i/>
          <w:iCs/>
          <w:sz w:val="20"/>
          <w:szCs w:val="20"/>
        </w:rPr>
        <w:pPrChange w:id="815" w:author="Mara L. Isaacs" w:date="2017-12-29T01:59:00Z">
          <w:pPr/>
        </w:pPrChange>
      </w:pPr>
    </w:p>
    <w:p w14:paraId="4DE566C7" w14:textId="77777777" w:rsidR="001405BC" w:rsidRPr="00F84BE0" w:rsidRDefault="001405BC" w:rsidP="352F4D77">
      <w:pPr>
        <w:rPr>
          <w:rFonts w:asciiTheme="majorHAnsi" w:eastAsiaTheme="majorEastAsia" w:hAnsiTheme="majorHAnsi" w:cstheme="majorBidi"/>
          <w:sz w:val="20"/>
          <w:szCs w:val="20"/>
        </w:rPr>
      </w:pPr>
    </w:p>
    <w:p w14:paraId="74C96816" w14:textId="73B4758E" w:rsidR="00B309E6" w:rsidRPr="00F84BE0" w:rsidDel="00F84BE0" w:rsidRDefault="352F4D77" w:rsidP="00F84BE0">
      <w:pPr>
        <w:rPr>
          <w:del w:id="816" w:author="Mara L. Isaacs" w:date="2017-12-29T04:17:00Z"/>
          <w:rFonts w:asciiTheme="majorHAnsi" w:eastAsiaTheme="majorEastAsia" w:hAnsiTheme="majorHAnsi" w:cstheme="majorBidi"/>
          <w:sz w:val="20"/>
          <w:szCs w:val="20"/>
        </w:rPr>
        <w:pPrChange w:id="817" w:author="Mara L. Isaacs" w:date="2017-12-29T04:18:00Z">
          <w:pPr/>
        </w:pPrChange>
      </w:pPr>
      <w:r w:rsidRPr="00F84BE0">
        <w:rPr>
          <w:rFonts w:asciiTheme="majorHAnsi" w:eastAsiaTheme="majorEastAsia" w:hAnsiTheme="majorHAnsi" w:cstheme="majorBidi"/>
          <w:sz w:val="20"/>
          <w:szCs w:val="20"/>
        </w:rPr>
        <w:t>SONGS OF LEAR</w:t>
      </w:r>
      <w:ins w:id="818" w:author="Mara L. Isaacs" w:date="2017-12-29T04:17:00Z">
        <w:r w:rsidR="00F84BE0">
          <w:rPr>
            <w:rFonts w:asciiTheme="majorHAnsi" w:eastAsiaTheme="majorEastAsia" w:hAnsiTheme="majorHAnsi" w:cstheme="majorBidi"/>
            <w:sz w:val="20"/>
            <w:szCs w:val="20"/>
          </w:rPr>
          <w:t xml:space="preserve">, a </w:t>
        </w:r>
        <w:r w:rsidR="00F84BE0" w:rsidRPr="00F84BE0">
          <w:rPr>
            <w:rFonts w:asciiTheme="majorHAnsi" w:eastAsiaTheme="majorEastAsia" w:hAnsiTheme="majorHAnsi" w:cstheme="majorBidi"/>
            <w:sz w:val="20"/>
            <w:szCs w:val="20"/>
          </w:rPr>
          <w:t>visceral and haunting multilingual song cycle</w:t>
        </w:r>
      </w:ins>
      <w:ins w:id="819" w:author="Mara L. Isaacs" w:date="2017-12-29T04:18:00Z">
        <w:r w:rsidR="00F84BE0">
          <w:rPr>
            <w:rFonts w:asciiTheme="majorHAnsi" w:eastAsiaTheme="majorEastAsia" w:hAnsiTheme="majorHAnsi" w:cstheme="majorBidi"/>
            <w:sz w:val="20"/>
            <w:szCs w:val="20"/>
          </w:rPr>
          <w:t>,</w:t>
        </w:r>
      </w:ins>
    </w:p>
    <w:p w14:paraId="63B517FA" w14:textId="0E2AB964" w:rsidR="006E2CF9" w:rsidRPr="00CE15BD" w:rsidRDefault="352F4D77" w:rsidP="00F84BE0">
      <w:pPr>
        <w:rPr>
          <w:rFonts w:asciiTheme="majorHAnsi" w:eastAsiaTheme="majorEastAsia" w:hAnsiTheme="majorHAnsi" w:cstheme="majorBidi"/>
          <w:sz w:val="20"/>
          <w:szCs w:val="20"/>
        </w:rPr>
      </w:pPr>
      <w:del w:id="820" w:author="Mara L. Isaacs" w:date="2017-12-29T04:17:00Z">
        <w:r w:rsidRPr="00F84BE0" w:rsidDel="00F84BE0">
          <w:rPr>
            <w:rFonts w:asciiTheme="majorHAnsi" w:eastAsiaTheme="majorEastAsia" w:hAnsiTheme="majorHAnsi" w:cstheme="majorBidi"/>
            <w:sz w:val="20"/>
            <w:szCs w:val="20"/>
          </w:rPr>
          <w:delText>A visceral and haunting multilingual song cycle</w:delText>
        </w:r>
      </w:del>
      <w:del w:id="821" w:author="Mara L. Isaacs" w:date="2017-12-29T04:18:00Z">
        <w:r w:rsidRPr="00F84BE0" w:rsidDel="00F84BE0">
          <w:rPr>
            <w:rFonts w:asciiTheme="majorHAnsi" w:eastAsiaTheme="majorEastAsia" w:hAnsiTheme="majorHAnsi" w:cstheme="majorBidi"/>
            <w:sz w:val="20"/>
            <w:szCs w:val="20"/>
          </w:rPr>
          <w:delText>, Songs of Lear</w:delText>
        </w:r>
      </w:del>
      <w:r w:rsidRPr="00F84BE0">
        <w:rPr>
          <w:rFonts w:asciiTheme="majorHAnsi" w:eastAsiaTheme="majorEastAsia" w:hAnsiTheme="majorHAnsi" w:cstheme="majorBidi"/>
          <w:sz w:val="20"/>
          <w:szCs w:val="20"/>
        </w:rPr>
        <w:t xml:space="preserve"> strips one of Shakespeare’s gre</w:t>
      </w:r>
      <w:ins w:id="822" w:author="Mara L. Isaacs" w:date="2017-12-29T01:59:00Z">
        <w:r w:rsidR="00CE15BD">
          <w:rPr>
            <w:rFonts w:asciiTheme="majorHAnsi" w:eastAsiaTheme="majorEastAsia" w:hAnsiTheme="majorHAnsi" w:cstheme="majorBidi"/>
            <w:sz w:val="20"/>
            <w:szCs w:val="20"/>
          </w:rPr>
          <w:t>a</w:t>
        </w:r>
      </w:ins>
      <w:r w:rsidRPr="00CE15BD">
        <w:rPr>
          <w:rFonts w:asciiTheme="majorHAnsi" w:eastAsiaTheme="majorEastAsia" w:hAnsiTheme="majorHAnsi" w:cstheme="majorBidi"/>
          <w:sz w:val="20"/>
          <w:szCs w:val="20"/>
        </w:rPr>
        <w:t xml:space="preserve">test tragedies to its essence and casts its own rhythmic spell.   </w:t>
      </w:r>
      <w:del w:id="823" w:author="Mara L. Isaacs" w:date="2017-12-29T04:18:00Z">
        <w:r w:rsidRPr="00CE15BD" w:rsidDel="00F84BE0">
          <w:rPr>
            <w:rFonts w:asciiTheme="majorHAnsi" w:eastAsiaTheme="majorEastAsia" w:hAnsiTheme="majorHAnsi" w:cstheme="majorBidi"/>
            <w:sz w:val="20"/>
            <w:szCs w:val="20"/>
          </w:rPr>
          <w:delText xml:space="preserve">The ensemble members have chosen </w:delText>
        </w:r>
      </w:del>
      <w:ins w:id="824" w:author="Mara L. Isaacs" w:date="2017-12-29T04:18:00Z">
        <w:r w:rsidR="00F84BE0">
          <w:rPr>
            <w:rFonts w:asciiTheme="majorHAnsi" w:eastAsiaTheme="majorEastAsia" w:hAnsiTheme="majorHAnsi" w:cstheme="majorBidi"/>
            <w:sz w:val="20"/>
            <w:szCs w:val="20"/>
          </w:rPr>
          <w:t>C</w:t>
        </w:r>
      </w:ins>
      <w:del w:id="825" w:author="Mara L. Isaacs" w:date="2017-12-29T04:18:00Z">
        <w:r w:rsidRPr="00CE15BD" w:rsidDel="00F84BE0">
          <w:rPr>
            <w:rFonts w:asciiTheme="majorHAnsi" w:eastAsiaTheme="majorEastAsia" w:hAnsiTheme="majorHAnsi" w:cstheme="majorBidi"/>
            <w:sz w:val="20"/>
            <w:szCs w:val="20"/>
          </w:rPr>
          <w:delText>c</w:delText>
        </w:r>
      </w:del>
      <w:r w:rsidRPr="00CE15BD">
        <w:rPr>
          <w:rFonts w:asciiTheme="majorHAnsi" w:eastAsiaTheme="majorEastAsia" w:hAnsiTheme="majorHAnsi" w:cstheme="majorBidi"/>
          <w:sz w:val="20"/>
          <w:szCs w:val="20"/>
        </w:rPr>
        <w:t xml:space="preserve">rucial scenes from </w:t>
      </w:r>
      <w:r w:rsidRPr="00CE15BD">
        <w:rPr>
          <w:rFonts w:asciiTheme="majorHAnsi" w:eastAsiaTheme="majorEastAsia" w:hAnsiTheme="majorHAnsi" w:cstheme="majorBidi"/>
          <w:i/>
          <w:iCs/>
          <w:sz w:val="20"/>
          <w:szCs w:val="20"/>
        </w:rPr>
        <w:t xml:space="preserve">King Lear </w:t>
      </w:r>
      <w:del w:id="826" w:author="Mara L. Isaacs" w:date="2017-12-29T04:18:00Z">
        <w:r w:rsidRPr="00CE15BD" w:rsidDel="00F84BE0">
          <w:rPr>
            <w:rFonts w:asciiTheme="majorHAnsi" w:eastAsiaTheme="majorEastAsia" w:hAnsiTheme="majorHAnsi" w:cstheme="majorBidi"/>
            <w:sz w:val="20"/>
            <w:szCs w:val="20"/>
          </w:rPr>
          <w:delText xml:space="preserve">to </w:delText>
        </w:r>
      </w:del>
      <w:r w:rsidRPr="00CE15BD">
        <w:rPr>
          <w:rFonts w:asciiTheme="majorHAnsi" w:eastAsiaTheme="majorEastAsia" w:hAnsiTheme="majorHAnsi" w:cstheme="majorBidi"/>
          <w:sz w:val="20"/>
          <w:szCs w:val="20"/>
        </w:rPr>
        <w:t>weave a story out of gestures, words and music</w:t>
      </w:r>
      <w:ins w:id="827" w:author="Mara L. Isaacs" w:date="2017-12-29T04:19:00Z">
        <w:r w:rsidR="00F84BE0">
          <w:rPr>
            <w:rFonts w:asciiTheme="majorHAnsi" w:eastAsiaTheme="majorEastAsia" w:hAnsiTheme="majorHAnsi" w:cstheme="majorBidi"/>
            <w:sz w:val="20"/>
            <w:szCs w:val="20"/>
          </w:rPr>
          <w:t xml:space="preserve">, </w:t>
        </w:r>
      </w:ins>
      <w:del w:id="828" w:author="Mara L. Isaacs" w:date="2017-12-29T04:19:00Z">
        <w:r w:rsidRPr="00CE15BD" w:rsidDel="00F84BE0">
          <w:rPr>
            <w:rFonts w:asciiTheme="majorHAnsi" w:eastAsiaTheme="majorEastAsia" w:hAnsiTheme="majorHAnsi" w:cstheme="majorBidi"/>
            <w:sz w:val="20"/>
            <w:szCs w:val="20"/>
          </w:rPr>
          <w:delText>.  E</w:delText>
        </w:r>
      </w:del>
      <w:ins w:id="829" w:author="Mara L. Isaacs" w:date="2017-12-29T04:19:00Z">
        <w:r w:rsidR="00F84BE0">
          <w:rPr>
            <w:rFonts w:asciiTheme="majorHAnsi" w:eastAsiaTheme="majorEastAsia" w:hAnsiTheme="majorHAnsi" w:cstheme="majorBidi"/>
            <w:sz w:val="20"/>
            <w:szCs w:val="20"/>
          </w:rPr>
          <w:t>e</w:t>
        </w:r>
      </w:ins>
      <w:r w:rsidRPr="00CE15BD">
        <w:rPr>
          <w:rFonts w:asciiTheme="majorHAnsi" w:eastAsiaTheme="majorEastAsia" w:hAnsiTheme="majorHAnsi" w:cstheme="majorBidi"/>
          <w:sz w:val="20"/>
          <w:szCs w:val="20"/>
        </w:rPr>
        <w:t xml:space="preserve">ach song </w:t>
      </w:r>
      <w:ins w:id="830" w:author="Mara L. Isaacs" w:date="2017-12-29T04:19:00Z">
        <w:r w:rsidR="00F84BE0">
          <w:rPr>
            <w:rFonts w:asciiTheme="majorHAnsi" w:eastAsiaTheme="majorEastAsia" w:hAnsiTheme="majorHAnsi" w:cstheme="majorBidi"/>
            <w:sz w:val="20"/>
            <w:szCs w:val="20"/>
          </w:rPr>
          <w:t xml:space="preserve">a </w:t>
        </w:r>
      </w:ins>
      <w:del w:id="831" w:author="Mara L. Isaacs" w:date="2017-12-29T04:19:00Z">
        <w:r w:rsidRPr="00CE15BD" w:rsidDel="00F84BE0">
          <w:rPr>
            <w:rFonts w:asciiTheme="majorHAnsi" w:eastAsiaTheme="majorEastAsia" w:hAnsiTheme="majorHAnsi" w:cstheme="majorBidi"/>
            <w:sz w:val="20"/>
            <w:szCs w:val="20"/>
          </w:rPr>
          <w:delText xml:space="preserve">is </w:delText>
        </w:r>
      </w:del>
      <w:r w:rsidRPr="00CE15BD">
        <w:rPr>
          <w:rFonts w:asciiTheme="majorHAnsi" w:eastAsiaTheme="majorEastAsia" w:hAnsiTheme="majorHAnsi" w:cstheme="majorBidi"/>
          <w:sz w:val="20"/>
          <w:szCs w:val="20"/>
        </w:rPr>
        <w:t>starting poin</w:t>
      </w:r>
      <w:ins w:id="832" w:author="Mara L. Isaacs" w:date="2017-12-29T01:59:00Z">
        <w:r w:rsidR="00CE15BD">
          <w:rPr>
            <w:rFonts w:asciiTheme="majorHAnsi" w:eastAsiaTheme="majorEastAsia" w:hAnsiTheme="majorHAnsi" w:cstheme="majorBidi"/>
            <w:sz w:val="20"/>
            <w:szCs w:val="20"/>
          </w:rPr>
          <w:t>t</w:t>
        </w:r>
      </w:ins>
      <w:del w:id="833" w:author="Mara L. Isaacs" w:date="2017-12-29T01:59:00Z">
        <w:r w:rsidRPr="00CE15BD" w:rsidDel="00CE15BD">
          <w:rPr>
            <w:rFonts w:asciiTheme="majorHAnsi" w:eastAsiaTheme="majorEastAsia" w:hAnsiTheme="majorHAnsi" w:cstheme="majorBidi"/>
            <w:sz w:val="20"/>
            <w:szCs w:val="20"/>
          </w:rPr>
          <w:delText>g</w:delText>
        </w:r>
      </w:del>
      <w:r w:rsidRPr="00CE15BD">
        <w:rPr>
          <w:rFonts w:asciiTheme="majorHAnsi" w:eastAsiaTheme="majorEastAsia" w:hAnsiTheme="majorHAnsi" w:cstheme="majorBidi"/>
          <w:sz w:val="20"/>
          <w:szCs w:val="20"/>
        </w:rPr>
        <w:t xml:space="preserve"> for another ‘dramatic poem’.</w:t>
      </w:r>
      <w:del w:id="834" w:author="Mara L. Isaacs" w:date="2017-12-29T01:59:00Z">
        <w:r w:rsidRPr="00CE15BD" w:rsidDel="00CE15BD">
          <w:rPr>
            <w:rFonts w:asciiTheme="majorHAnsi" w:eastAsiaTheme="majorEastAsia" w:hAnsiTheme="majorHAnsi" w:cstheme="majorBidi"/>
            <w:sz w:val="20"/>
            <w:szCs w:val="20"/>
          </w:rPr>
          <w:delText xml:space="preserve">  Here the music becomes character, relationships and events</w:delText>
        </w:r>
      </w:del>
      <w:ins w:id="835" w:author="Mara L. Isaacs" w:date="2017-12-29T01:59:00Z">
        <w:r w:rsidR="00CE15BD">
          <w:rPr>
            <w:rFonts w:asciiTheme="majorHAnsi" w:eastAsiaTheme="majorEastAsia" w:hAnsiTheme="majorHAnsi" w:cstheme="majorBidi"/>
            <w:sz w:val="20"/>
            <w:szCs w:val="20"/>
          </w:rPr>
          <w:t xml:space="preserve"> </w:t>
        </w:r>
      </w:ins>
      <w:del w:id="836" w:author="Mara L. Isaacs" w:date="2017-12-29T01:59:00Z">
        <w:r w:rsidRPr="00CE15BD" w:rsidDel="00CE15BD">
          <w:rPr>
            <w:rFonts w:asciiTheme="majorHAnsi" w:eastAsiaTheme="majorEastAsia" w:hAnsiTheme="majorHAnsi" w:cstheme="majorBidi"/>
            <w:sz w:val="20"/>
            <w:szCs w:val="20"/>
          </w:rPr>
          <w:delText xml:space="preserve">. </w:delText>
        </w:r>
      </w:del>
      <w:r w:rsidRPr="00CE15BD">
        <w:rPr>
          <w:rFonts w:asciiTheme="majorHAnsi" w:eastAsiaTheme="majorEastAsia" w:hAnsiTheme="majorHAnsi" w:cstheme="majorBidi"/>
          <w:sz w:val="20"/>
          <w:szCs w:val="20"/>
        </w:rPr>
        <w:t>Song of the Goat Theatre received multiple awards at</w:t>
      </w:r>
      <w:ins w:id="837" w:author="Mara L. Isaacs" w:date="2017-12-29T02:00:00Z">
        <w:r w:rsidR="00CE15BD">
          <w:rPr>
            <w:rFonts w:asciiTheme="majorHAnsi" w:eastAsiaTheme="majorEastAsia" w:hAnsiTheme="majorHAnsi" w:cstheme="majorBidi"/>
            <w:sz w:val="20"/>
            <w:szCs w:val="20"/>
          </w:rPr>
          <w:t xml:space="preserve"> the </w:t>
        </w:r>
      </w:ins>
      <w:del w:id="838" w:author="Mara L. Isaacs" w:date="2017-12-29T02:00:00Z">
        <w:r w:rsidRPr="00CE15BD" w:rsidDel="00CE15BD">
          <w:rPr>
            <w:rFonts w:asciiTheme="majorHAnsi" w:eastAsiaTheme="majorEastAsia" w:hAnsiTheme="majorHAnsi" w:cstheme="majorBidi"/>
            <w:sz w:val="20"/>
            <w:szCs w:val="20"/>
          </w:rPr>
          <w:delText xml:space="preserve"> 2012 </w:delText>
        </w:r>
      </w:del>
      <w:r w:rsidRPr="00CE15BD">
        <w:rPr>
          <w:rFonts w:asciiTheme="majorHAnsi" w:eastAsiaTheme="majorEastAsia" w:hAnsiTheme="majorHAnsi" w:cstheme="majorBidi"/>
          <w:sz w:val="20"/>
          <w:szCs w:val="20"/>
        </w:rPr>
        <w:t xml:space="preserve">Edinburgh Fringe Festival for </w:t>
      </w:r>
      <w:r w:rsidRPr="00CE15BD">
        <w:rPr>
          <w:rFonts w:asciiTheme="majorHAnsi" w:eastAsiaTheme="majorEastAsia" w:hAnsiTheme="majorHAnsi" w:cstheme="majorBidi"/>
          <w:i/>
          <w:iCs/>
          <w:sz w:val="20"/>
          <w:szCs w:val="20"/>
        </w:rPr>
        <w:t>Songs of Lear</w:t>
      </w:r>
      <w:r w:rsidRPr="00CE15BD">
        <w:rPr>
          <w:rFonts w:asciiTheme="majorHAnsi" w:eastAsiaTheme="majorEastAsia" w:hAnsiTheme="majorHAnsi" w:cstheme="majorBidi"/>
          <w:sz w:val="20"/>
          <w:szCs w:val="20"/>
        </w:rPr>
        <w:t xml:space="preserve">: the Scotsman Fringe First, Herald Archangel and Musical Theatre Matters Special Award. </w:t>
      </w:r>
      <w:del w:id="839" w:author="Mara L. Isaacs" w:date="2017-12-29T02:00:00Z">
        <w:r w:rsidRPr="00CE15BD" w:rsidDel="00CE15BD">
          <w:rPr>
            <w:rFonts w:asciiTheme="majorHAnsi" w:eastAsiaTheme="majorEastAsia" w:hAnsiTheme="majorHAnsi" w:cstheme="majorBidi"/>
            <w:i/>
            <w:iCs/>
            <w:sz w:val="20"/>
            <w:szCs w:val="20"/>
          </w:rPr>
          <w:delText>Songs of Lear</w:delText>
        </w:r>
        <w:r w:rsidRPr="00CE15BD" w:rsidDel="00CE15BD">
          <w:rPr>
            <w:rFonts w:asciiTheme="majorHAnsi" w:eastAsiaTheme="majorEastAsia" w:hAnsiTheme="majorHAnsi" w:cstheme="majorBidi"/>
            <w:sz w:val="20"/>
            <w:szCs w:val="20"/>
          </w:rPr>
          <w:delText xml:space="preserve"> was also enlisted on the very top of The List, winning the first place in the ranking of all theatre performances during the festival. </w:delText>
        </w:r>
      </w:del>
    </w:p>
    <w:p w14:paraId="74A4C91D" w14:textId="77777777" w:rsidR="001405BC" w:rsidRPr="00F84BE0" w:rsidRDefault="001405BC" w:rsidP="352F4D77">
      <w:pPr>
        <w:rPr>
          <w:rFonts w:asciiTheme="majorHAnsi" w:eastAsiaTheme="majorEastAsia" w:hAnsiTheme="majorHAnsi" w:cstheme="majorBidi"/>
          <w:sz w:val="20"/>
          <w:szCs w:val="20"/>
        </w:rPr>
      </w:pPr>
    </w:p>
    <w:p w14:paraId="1ABFACBA" w14:textId="77777777" w:rsidR="00F8342E" w:rsidRPr="004F47F8" w:rsidRDefault="00F8342E" w:rsidP="352F4D77">
      <w:pPr>
        <w:rPr>
          <w:rFonts w:asciiTheme="majorHAnsi" w:eastAsiaTheme="majorEastAsia" w:hAnsiTheme="majorHAnsi" w:cstheme="majorBidi"/>
          <w:sz w:val="20"/>
          <w:szCs w:val="20"/>
          <w:rPrChange w:id="840" w:author="Mara L. Isaacs" w:date="2017-12-28T21:46:00Z">
            <w:rPr>
              <w:rFonts w:asciiTheme="majorHAnsi" w:eastAsiaTheme="majorEastAsia" w:hAnsiTheme="majorHAnsi" w:cstheme="majorBidi"/>
              <w:sz w:val="20"/>
              <w:szCs w:val="20"/>
            </w:rPr>
          </w:rPrChange>
        </w:rPr>
      </w:pPr>
    </w:p>
    <w:p w14:paraId="75260046" w14:textId="77777777" w:rsidR="001405BC" w:rsidRPr="004F47F8" w:rsidRDefault="352F4D77" w:rsidP="352F4D77">
      <w:pPr>
        <w:rPr>
          <w:rFonts w:asciiTheme="majorHAnsi" w:eastAsiaTheme="majorEastAsia" w:hAnsiTheme="majorHAnsi" w:cstheme="majorBidi"/>
          <w:sz w:val="20"/>
          <w:szCs w:val="20"/>
          <w:rPrChange w:id="841"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842" w:author="Mara L. Isaacs" w:date="2017-12-28T21:46:00Z">
            <w:rPr>
              <w:rFonts w:asciiTheme="majorHAnsi" w:eastAsiaTheme="majorEastAsia" w:hAnsiTheme="majorHAnsi" w:cstheme="majorBidi"/>
              <w:sz w:val="20"/>
              <w:szCs w:val="20"/>
            </w:rPr>
          </w:rPrChange>
        </w:rPr>
        <w:t>"</w:t>
      </w:r>
      <w:r w:rsidRPr="004F47F8">
        <w:rPr>
          <w:rFonts w:asciiTheme="majorHAnsi" w:eastAsiaTheme="majorEastAsia" w:hAnsiTheme="majorHAnsi" w:cstheme="majorBidi"/>
          <w:i/>
          <w:iCs/>
          <w:sz w:val="20"/>
          <w:szCs w:val="20"/>
          <w:rPrChange w:id="843" w:author="Mara L. Isaacs" w:date="2017-12-28T21:46:00Z">
            <w:rPr>
              <w:rFonts w:asciiTheme="majorHAnsi" w:eastAsiaTheme="majorEastAsia" w:hAnsiTheme="majorHAnsi" w:cstheme="majorBidi"/>
              <w:i/>
              <w:iCs/>
              <w:sz w:val="20"/>
              <w:szCs w:val="20"/>
            </w:rPr>
          </w:rPrChange>
        </w:rPr>
        <w:t xml:space="preserve">Songs </w:t>
      </w:r>
      <w:proofErr w:type="gramStart"/>
      <w:r w:rsidRPr="004F47F8">
        <w:rPr>
          <w:rFonts w:asciiTheme="majorHAnsi" w:eastAsiaTheme="majorEastAsia" w:hAnsiTheme="majorHAnsi" w:cstheme="majorBidi"/>
          <w:i/>
          <w:iCs/>
          <w:sz w:val="20"/>
          <w:szCs w:val="20"/>
          <w:rPrChange w:id="844" w:author="Mara L. Isaacs" w:date="2017-12-28T21:46:00Z">
            <w:rPr>
              <w:rFonts w:asciiTheme="majorHAnsi" w:eastAsiaTheme="majorEastAsia" w:hAnsiTheme="majorHAnsi" w:cstheme="majorBidi"/>
              <w:i/>
              <w:iCs/>
              <w:sz w:val="20"/>
              <w:szCs w:val="20"/>
            </w:rPr>
          </w:rPrChange>
        </w:rPr>
        <w:t>Of</w:t>
      </w:r>
      <w:proofErr w:type="gramEnd"/>
      <w:r w:rsidRPr="004F47F8">
        <w:rPr>
          <w:rFonts w:asciiTheme="majorHAnsi" w:eastAsiaTheme="majorEastAsia" w:hAnsiTheme="majorHAnsi" w:cstheme="majorBidi"/>
          <w:i/>
          <w:iCs/>
          <w:sz w:val="20"/>
          <w:szCs w:val="20"/>
          <w:rPrChange w:id="845" w:author="Mara L. Isaacs" w:date="2017-12-28T21:46:00Z">
            <w:rPr>
              <w:rFonts w:asciiTheme="majorHAnsi" w:eastAsiaTheme="majorEastAsia" w:hAnsiTheme="majorHAnsi" w:cstheme="majorBidi"/>
              <w:i/>
              <w:iCs/>
              <w:sz w:val="20"/>
              <w:szCs w:val="20"/>
            </w:rPr>
          </w:rPrChange>
        </w:rPr>
        <w:t xml:space="preserve"> Lear</w:t>
      </w:r>
      <w:r w:rsidRPr="004F47F8">
        <w:rPr>
          <w:rFonts w:asciiTheme="majorHAnsi" w:eastAsiaTheme="majorEastAsia" w:hAnsiTheme="majorHAnsi" w:cstheme="majorBidi"/>
          <w:sz w:val="20"/>
          <w:szCs w:val="20"/>
          <w:rPrChange w:id="846" w:author="Mara L. Isaacs" w:date="2017-12-28T21:46:00Z">
            <w:rPr>
              <w:rFonts w:asciiTheme="majorHAnsi" w:eastAsiaTheme="majorEastAsia" w:hAnsiTheme="majorHAnsi" w:cstheme="majorBidi"/>
              <w:sz w:val="20"/>
              <w:szCs w:val="20"/>
            </w:rPr>
          </w:rPrChange>
        </w:rPr>
        <w:t>– which interweaves small fragments of Shakespeare’s text with polyphonic song, carefully choreographed movement and live music – is not only the most deeply affecting show I have seen in Edinburgh this summer, it is also one of the most profoundly moving theatre productions I have ever experienced." - The Herald</w:t>
      </w:r>
    </w:p>
    <w:p w14:paraId="1C940239" w14:textId="77777777" w:rsidR="001405BC" w:rsidRPr="004F47F8" w:rsidRDefault="001405BC" w:rsidP="352F4D77">
      <w:pPr>
        <w:rPr>
          <w:rFonts w:asciiTheme="majorHAnsi" w:eastAsiaTheme="majorEastAsia" w:hAnsiTheme="majorHAnsi" w:cstheme="majorBidi"/>
          <w:sz w:val="20"/>
          <w:szCs w:val="20"/>
          <w:rPrChange w:id="847" w:author="Mara L. Isaacs" w:date="2017-12-28T21:46:00Z">
            <w:rPr>
              <w:rFonts w:asciiTheme="majorHAnsi" w:eastAsiaTheme="majorEastAsia" w:hAnsiTheme="majorHAnsi" w:cstheme="majorBidi"/>
              <w:sz w:val="20"/>
              <w:szCs w:val="20"/>
            </w:rPr>
          </w:rPrChange>
        </w:rPr>
      </w:pPr>
    </w:p>
    <w:p w14:paraId="58188990" w14:textId="0136356C" w:rsidR="00B309E6" w:rsidRPr="004F47F8" w:rsidRDefault="00B309E6" w:rsidP="352F4D77">
      <w:pPr>
        <w:rPr>
          <w:rFonts w:asciiTheme="majorHAnsi" w:eastAsiaTheme="majorEastAsia" w:hAnsiTheme="majorHAnsi" w:cstheme="majorBidi"/>
          <w:sz w:val="20"/>
          <w:szCs w:val="20"/>
          <w:rPrChange w:id="848" w:author="Mara L. Isaacs" w:date="2017-12-28T21:46:00Z">
            <w:rPr>
              <w:rFonts w:asciiTheme="majorHAnsi" w:eastAsiaTheme="majorEastAsia" w:hAnsiTheme="majorHAnsi" w:cstheme="majorBidi"/>
              <w:sz w:val="20"/>
              <w:szCs w:val="20"/>
            </w:rPr>
          </w:rPrChange>
        </w:rPr>
      </w:pPr>
    </w:p>
    <w:p w14:paraId="51E1EB10" w14:textId="01953849" w:rsidR="001405BC" w:rsidRPr="004F47F8" w:rsidDel="00F84BE0" w:rsidRDefault="001405BC" w:rsidP="352F4D77">
      <w:pPr>
        <w:rPr>
          <w:del w:id="849" w:author="Mara L. Isaacs" w:date="2017-12-29T04:19:00Z"/>
          <w:rFonts w:asciiTheme="majorHAnsi" w:eastAsiaTheme="majorEastAsia" w:hAnsiTheme="majorHAnsi" w:cstheme="majorBidi"/>
          <w:sz w:val="20"/>
          <w:szCs w:val="20"/>
          <w:rPrChange w:id="850" w:author="Mara L. Isaacs" w:date="2017-12-28T21:46:00Z">
            <w:rPr>
              <w:del w:id="851" w:author="Mara L. Isaacs" w:date="2017-12-29T04:19:00Z"/>
              <w:rFonts w:asciiTheme="majorHAnsi" w:eastAsiaTheme="majorEastAsia" w:hAnsiTheme="majorHAnsi" w:cstheme="majorBidi"/>
              <w:sz w:val="20"/>
              <w:szCs w:val="20"/>
            </w:rPr>
          </w:rPrChange>
        </w:rPr>
      </w:pPr>
      <w:r w:rsidRPr="004F47F8">
        <w:rPr>
          <w:rFonts w:asciiTheme="majorHAnsi" w:eastAsiaTheme="majorEastAsia" w:hAnsiTheme="majorHAnsi" w:cstheme="majorBidi"/>
          <w:b/>
          <w:bCs/>
          <w:sz w:val="20"/>
          <w:szCs w:val="20"/>
          <w:rPrChange w:id="852" w:author="Mara L. Isaacs" w:date="2017-12-28T21:46:00Z">
            <w:rPr>
              <w:rFonts w:asciiTheme="majorHAnsi" w:eastAsiaTheme="majorEastAsia" w:hAnsiTheme="majorHAnsi" w:cstheme="majorBidi"/>
              <w:b/>
              <w:bCs/>
              <w:sz w:val="20"/>
              <w:szCs w:val="20"/>
            </w:rPr>
          </w:rPrChange>
        </w:rPr>
        <w:t>SONG OF THE GOAT THEATRE</w:t>
      </w:r>
      <w:r w:rsidRPr="004F47F8">
        <w:rPr>
          <w:rFonts w:asciiTheme="majorHAnsi" w:eastAsiaTheme="majorEastAsia" w:hAnsiTheme="majorHAnsi" w:cstheme="majorBidi"/>
          <w:sz w:val="20"/>
          <w:szCs w:val="20"/>
          <w:shd w:val="clear" w:color="auto" w:fill="FFFFFF"/>
          <w:rPrChange w:id="853" w:author="Mara L. Isaacs" w:date="2017-12-28T21:46:00Z">
            <w:rPr>
              <w:rFonts w:asciiTheme="majorHAnsi" w:eastAsiaTheme="majorEastAsia" w:hAnsiTheme="majorHAnsi" w:cstheme="majorBidi"/>
              <w:sz w:val="20"/>
              <w:szCs w:val="20"/>
              <w:shd w:val="clear" w:color="auto" w:fill="FFFFFF"/>
            </w:rPr>
          </w:rPrChange>
        </w:rPr>
        <w:t> (www.piesnkozla.pl) is a multi-</w:t>
      </w:r>
      <w:del w:id="854" w:author="Mara L. Isaacs" w:date="2017-12-29T02:00:00Z">
        <w:r w:rsidRPr="004F47F8" w:rsidDel="00CE15BD">
          <w:rPr>
            <w:rFonts w:asciiTheme="majorHAnsi" w:eastAsiaTheme="majorEastAsia" w:hAnsiTheme="majorHAnsi" w:cstheme="majorBidi"/>
            <w:sz w:val="20"/>
            <w:szCs w:val="20"/>
            <w:shd w:val="clear" w:color="auto" w:fill="FFFFFF"/>
            <w:rPrChange w:id="855" w:author="Mara L. Isaacs" w:date="2017-12-28T21:46:00Z">
              <w:rPr>
                <w:rFonts w:asciiTheme="majorHAnsi" w:eastAsiaTheme="majorEastAsia" w:hAnsiTheme="majorHAnsi" w:cstheme="majorBidi"/>
                <w:sz w:val="20"/>
                <w:szCs w:val="20"/>
                <w:shd w:val="clear" w:color="auto" w:fill="FFFFFF"/>
              </w:rPr>
            </w:rPrChange>
          </w:rPr>
          <w:delText>award winning</w:delText>
        </w:r>
      </w:del>
      <w:ins w:id="856" w:author="Mara L. Isaacs" w:date="2017-12-29T02:00:00Z">
        <w:r w:rsidR="00CE15BD" w:rsidRPr="004F47F8">
          <w:rPr>
            <w:rFonts w:asciiTheme="majorHAnsi" w:eastAsiaTheme="majorEastAsia" w:hAnsiTheme="majorHAnsi" w:cstheme="majorBidi"/>
            <w:sz w:val="20"/>
            <w:szCs w:val="20"/>
            <w:shd w:val="clear" w:color="auto" w:fill="FFFFFF"/>
            <w:rPrChange w:id="857" w:author="Mara L. Isaacs" w:date="2017-12-28T21:46:00Z">
              <w:rPr>
                <w:rFonts w:asciiTheme="majorHAnsi" w:eastAsiaTheme="majorEastAsia" w:hAnsiTheme="majorHAnsi" w:cstheme="majorBidi"/>
                <w:sz w:val="20"/>
                <w:szCs w:val="20"/>
                <w:shd w:val="clear" w:color="auto" w:fill="FFFFFF"/>
              </w:rPr>
            </w:rPrChange>
          </w:rPr>
          <w:t>award-winning</w:t>
        </w:r>
      </w:ins>
      <w:r w:rsidRPr="004F47F8">
        <w:rPr>
          <w:rFonts w:asciiTheme="majorHAnsi" w:eastAsiaTheme="majorEastAsia" w:hAnsiTheme="majorHAnsi" w:cstheme="majorBidi"/>
          <w:sz w:val="20"/>
          <w:szCs w:val="20"/>
          <w:shd w:val="clear" w:color="auto" w:fill="FFFFFF"/>
          <w:rPrChange w:id="858" w:author="Mara L. Isaacs" w:date="2017-12-28T21:46:00Z">
            <w:rPr>
              <w:rFonts w:asciiTheme="majorHAnsi" w:eastAsiaTheme="majorEastAsia" w:hAnsiTheme="majorHAnsi" w:cstheme="majorBidi"/>
              <w:sz w:val="20"/>
              <w:szCs w:val="20"/>
              <w:shd w:val="clear" w:color="auto" w:fill="FFFFFF"/>
            </w:rPr>
          </w:rPrChange>
        </w:rPr>
        <w:t xml:space="preserve"> company recognized as one of Europe’s most innovative training-based theatre companies. A distinctive element of the company’s </w:t>
      </w:r>
      <w:r w:rsidRPr="004F47F8">
        <w:rPr>
          <w:rFonts w:asciiTheme="majorHAnsi" w:eastAsiaTheme="majorEastAsia" w:hAnsiTheme="majorHAnsi" w:cstheme="majorBidi"/>
          <w:sz w:val="20"/>
          <w:szCs w:val="20"/>
          <w:shd w:val="clear" w:color="auto" w:fill="FFFFFF"/>
          <w:rPrChange w:id="859" w:author="Mara L. Isaacs" w:date="2017-12-28T21:46:00Z">
            <w:rPr>
              <w:rFonts w:asciiTheme="majorHAnsi" w:eastAsiaTheme="majorEastAsia" w:hAnsiTheme="majorHAnsi" w:cstheme="majorBidi"/>
              <w:sz w:val="20"/>
              <w:szCs w:val="20"/>
              <w:shd w:val="clear" w:color="auto" w:fill="FFFFFF"/>
            </w:rPr>
          </w:rPrChange>
        </w:rPr>
        <w:lastRenderedPageBreak/>
        <w:t xml:space="preserve">practice and training is the need and search for connection and openness as the root of authentic experience. The work always seeks to integrate movement, voice, song and text, creating a performance that has an inherent musicality and connects with the audience on a sensory level.  </w:t>
      </w:r>
      <w:del w:id="860" w:author="Mara L. Isaacs" w:date="2017-12-29T04:19:00Z">
        <w:r w:rsidRPr="004F47F8" w:rsidDel="00F84BE0">
          <w:rPr>
            <w:rFonts w:asciiTheme="majorHAnsi" w:eastAsiaTheme="majorEastAsia" w:hAnsiTheme="majorHAnsi" w:cstheme="majorBidi"/>
            <w:sz w:val="20"/>
            <w:szCs w:val="20"/>
            <w:shd w:val="clear" w:color="auto" w:fill="FFFFFF"/>
            <w:rPrChange w:id="861" w:author="Mara L. Isaacs" w:date="2017-12-28T21:46:00Z">
              <w:rPr>
                <w:rFonts w:asciiTheme="majorHAnsi" w:eastAsiaTheme="majorEastAsia" w:hAnsiTheme="majorHAnsi" w:cstheme="majorBidi"/>
                <w:sz w:val="20"/>
                <w:szCs w:val="20"/>
                <w:shd w:val="clear" w:color="auto" w:fill="FFFFFF"/>
              </w:rPr>
            </w:rPrChange>
          </w:rPr>
          <w:delText>In addition to their training and performance programs, the company also oversees the BRAVE Festival in Wroclaw, Poland, an annual festival celebrating global ethnographic cultural and performance practices.  </w:delText>
        </w:r>
      </w:del>
    </w:p>
    <w:p w14:paraId="44742CB2" w14:textId="77777777" w:rsidR="001405BC" w:rsidRPr="004F47F8" w:rsidRDefault="001405BC" w:rsidP="352F4D77">
      <w:pPr>
        <w:rPr>
          <w:rFonts w:asciiTheme="majorHAnsi" w:eastAsiaTheme="majorEastAsia" w:hAnsiTheme="majorHAnsi" w:cstheme="majorBidi"/>
          <w:sz w:val="20"/>
          <w:szCs w:val="20"/>
          <w:rPrChange w:id="862" w:author="Mara L. Isaacs" w:date="2017-12-28T21:46:00Z">
            <w:rPr>
              <w:rFonts w:asciiTheme="majorHAnsi" w:eastAsiaTheme="majorEastAsia" w:hAnsiTheme="majorHAnsi" w:cstheme="majorBidi"/>
              <w:sz w:val="20"/>
              <w:szCs w:val="20"/>
            </w:rPr>
          </w:rPrChange>
        </w:rPr>
      </w:pPr>
    </w:p>
    <w:p w14:paraId="5B6A9EB7" w14:textId="353C363F" w:rsidR="00750C6B" w:rsidRPr="004F47F8" w:rsidRDefault="00750C6B" w:rsidP="352F4D77">
      <w:pPr>
        <w:rPr>
          <w:rFonts w:asciiTheme="majorHAnsi" w:eastAsiaTheme="majorEastAsia" w:hAnsiTheme="majorHAnsi" w:cstheme="majorBidi"/>
          <w:sz w:val="20"/>
          <w:szCs w:val="20"/>
          <w:rPrChange w:id="863" w:author="Mara L. Isaacs" w:date="2017-12-28T21:46:00Z">
            <w:rPr>
              <w:rFonts w:asciiTheme="majorHAnsi" w:eastAsiaTheme="majorEastAsia" w:hAnsiTheme="majorHAnsi" w:cstheme="majorBidi"/>
              <w:sz w:val="20"/>
              <w:szCs w:val="20"/>
            </w:rPr>
          </w:rPrChange>
        </w:rPr>
      </w:pPr>
    </w:p>
    <w:p w14:paraId="61F9CEA6" w14:textId="0B934251" w:rsidR="00BA0D59" w:rsidRPr="004F47F8" w:rsidRDefault="352F4D77" w:rsidP="352F4D77">
      <w:pPr>
        <w:rPr>
          <w:rFonts w:asciiTheme="majorHAnsi" w:eastAsiaTheme="majorEastAsia" w:hAnsiTheme="majorHAnsi" w:cstheme="majorBidi"/>
          <w:sz w:val="20"/>
          <w:szCs w:val="20"/>
          <w:rPrChange w:id="864"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865" w:author="Mara L. Isaacs" w:date="2017-12-28T21:46:00Z">
            <w:rPr>
              <w:rFonts w:asciiTheme="majorHAnsi" w:eastAsiaTheme="majorEastAsia" w:hAnsiTheme="majorHAnsi" w:cstheme="majorBidi"/>
              <w:sz w:val="20"/>
              <w:szCs w:val="20"/>
            </w:rPr>
          </w:rPrChange>
        </w:rPr>
        <w:t xml:space="preserve">Available for Touring </w:t>
      </w:r>
    </w:p>
    <w:p w14:paraId="28D55E99" w14:textId="77777777" w:rsidR="00BA0D59" w:rsidRPr="004F47F8" w:rsidRDefault="00BA0D59" w:rsidP="352F4D77">
      <w:pPr>
        <w:rPr>
          <w:rFonts w:asciiTheme="majorHAnsi" w:eastAsiaTheme="majorEastAsia" w:hAnsiTheme="majorHAnsi" w:cstheme="majorBidi"/>
          <w:sz w:val="20"/>
          <w:szCs w:val="20"/>
          <w:rPrChange w:id="866" w:author="Mara L. Isaacs" w:date="2017-12-28T21:46:00Z">
            <w:rPr>
              <w:rFonts w:asciiTheme="majorHAnsi" w:eastAsiaTheme="majorEastAsia" w:hAnsiTheme="majorHAnsi" w:cstheme="majorBidi"/>
              <w:sz w:val="20"/>
              <w:szCs w:val="20"/>
            </w:rPr>
          </w:rPrChange>
        </w:rPr>
      </w:pPr>
    </w:p>
    <w:p w14:paraId="628DCB0C" w14:textId="74B3639F" w:rsidR="00B309E6" w:rsidRPr="004F47F8" w:rsidRDefault="00B309E6" w:rsidP="352F4D77">
      <w:pPr>
        <w:pBdr>
          <w:bottom w:val="single" w:sz="6" w:space="1" w:color="auto"/>
        </w:pBdr>
        <w:rPr>
          <w:rFonts w:asciiTheme="majorHAnsi" w:eastAsiaTheme="majorEastAsia" w:hAnsiTheme="majorHAnsi" w:cstheme="majorBidi"/>
          <w:sz w:val="20"/>
          <w:szCs w:val="20"/>
          <w:rPrChange w:id="867" w:author="Mara L. Isaacs" w:date="2017-12-28T21:46:00Z">
            <w:rPr>
              <w:rFonts w:asciiTheme="majorHAnsi" w:eastAsiaTheme="majorEastAsia" w:hAnsiTheme="majorHAnsi" w:cstheme="majorBidi"/>
              <w:sz w:val="20"/>
              <w:szCs w:val="20"/>
            </w:rPr>
          </w:rPrChange>
        </w:rPr>
      </w:pPr>
    </w:p>
    <w:p w14:paraId="78FD6E80" w14:textId="0C45C756" w:rsidR="00B309E6" w:rsidRPr="004F47F8" w:rsidRDefault="352F4D77" w:rsidP="352F4D77">
      <w:pPr>
        <w:rPr>
          <w:rFonts w:asciiTheme="majorHAnsi" w:eastAsiaTheme="majorEastAsia" w:hAnsiTheme="majorHAnsi" w:cstheme="majorBidi"/>
          <w:b/>
          <w:bCs/>
          <w:sz w:val="20"/>
          <w:szCs w:val="20"/>
          <w:rPrChange w:id="868"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sz w:val="20"/>
          <w:szCs w:val="20"/>
          <w:rPrChange w:id="869" w:author="Mara L. Isaacs" w:date="2017-12-28T21:46:00Z">
            <w:rPr>
              <w:rFonts w:asciiTheme="majorHAnsi" w:eastAsiaTheme="majorEastAsia" w:hAnsiTheme="majorHAnsi" w:cstheme="majorBidi"/>
              <w:sz w:val="20"/>
              <w:szCs w:val="20"/>
            </w:rPr>
          </w:rPrChange>
        </w:rPr>
        <w:t xml:space="preserve"> </w:t>
      </w:r>
      <w:r w:rsidRPr="004F47F8">
        <w:rPr>
          <w:rFonts w:asciiTheme="majorHAnsi" w:eastAsiaTheme="majorEastAsia" w:hAnsiTheme="majorHAnsi" w:cstheme="majorBidi"/>
          <w:b/>
          <w:bCs/>
          <w:sz w:val="20"/>
          <w:szCs w:val="20"/>
          <w:rPrChange w:id="870" w:author="Mara L. Isaacs" w:date="2017-12-28T21:46:00Z">
            <w:rPr>
              <w:rFonts w:asciiTheme="majorHAnsi" w:eastAsiaTheme="majorEastAsia" w:hAnsiTheme="majorHAnsi" w:cstheme="majorBidi"/>
              <w:b/>
              <w:bCs/>
              <w:sz w:val="20"/>
              <w:szCs w:val="20"/>
            </w:rPr>
          </w:rPrChange>
        </w:rPr>
        <w:t>PAGE 11 (13)</w:t>
      </w:r>
    </w:p>
    <w:p w14:paraId="3B1B15C9" w14:textId="77777777" w:rsidR="00485091" w:rsidRPr="004F47F8" w:rsidRDefault="00485091" w:rsidP="352F4D77">
      <w:pPr>
        <w:rPr>
          <w:rFonts w:asciiTheme="majorHAnsi" w:eastAsiaTheme="majorEastAsia" w:hAnsiTheme="majorHAnsi" w:cstheme="majorBidi"/>
          <w:sz w:val="20"/>
          <w:szCs w:val="20"/>
          <w:rPrChange w:id="871" w:author="Mara L. Isaacs" w:date="2017-12-28T21:46:00Z">
            <w:rPr>
              <w:rFonts w:asciiTheme="majorHAnsi" w:eastAsiaTheme="majorEastAsia" w:hAnsiTheme="majorHAnsi" w:cstheme="majorBidi"/>
              <w:sz w:val="20"/>
              <w:szCs w:val="20"/>
            </w:rPr>
          </w:rPrChange>
        </w:rPr>
      </w:pPr>
    </w:p>
    <w:p w14:paraId="64010BA0" w14:textId="575D0E1D" w:rsidR="00B309E6" w:rsidRPr="004F47F8" w:rsidRDefault="00761BDA" w:rsidP="352F4D77">
      <w:pPr>
        <w:rPr>
          <w:rFonts w:asciiTheme="majorHAnsi" w:eastAsiaTheme="majorEastAsia" w:hAnsiTheme="majorHAnsi" w:cstheme="majorBidi"/>
          <w:sz w:val="20"/>
          <w:szCs w:val="20"/>
          <w:rPrChange w:id="872"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873" w:author="Mara L. Isaacs" w:date="2017-12-28T21:46:00Z">
            <w:rPr>
              <w:rFonts w:asciiTheme="majorHAnsi" w:eastAsiaTheme="majorEastAsia" w:hAnsiTheme="majorHAnsi" w:cstheme="majorBidi"/>
              <w:sz w:val="20"/>
              <w:szCs w:val="20"/>
            </w:rPr>
          </w:rPrChange>
        </w:rPr>
        <w:t>LOLA ARIAS – Buenos Aires, Argentina</w:t>
      </w:r>
    </w:p>
    <w:p w14:paraId="7F50FF06" w14:textId="306E08AD" w:rsidR="00B309E6" w:rsidRPr="004F47F8" w:rsidRDefault="00B309E6" w:rsidP="352F4D77">
      <w:pPr>
        <w:rPr>
          <w:rFonts w:asciiTheme="majorHAnsi" w:eastAsiaTheme="majorEastAsia" w:hAnsiTheme="majorHAnsi" w:cstheme="majorBidi"/>
          <w:sz w:val="20"/>
          <w:szCs w:val="20"/>
          <w:rPrChange w:id="874" w:author="Mara L. Isaacs" w:date="2017-12-28T21:46:00Z">
            <w:rPr>
              <w:rFonts w:asciiTheme="majorHAnsi" w:eastAsiaTheme="majorEastAsia" w:hAnsiTheme="majorHAnsi" w:cstheme="majorBidi"/>
              <w:sz w:val="20"/>
              <w:szCs w:val="20"/>
            </w:rPr>
          </w:rPrChange>
        </w:rPr>
      </w:pPr>
    </w:p>
    <w:p w14:paraId="084F92AB" w14:textId="3A9F43B7" w:rsidR="00B309E6" w:rsidRPr="004F47F8" w:rsidRDefault="352F4D77" w:rsidP="352F4D77">
      <w:pPr>
        <w:rPr>
          <w:rFonts w:asciiTheme="majorHAnsi" w:eastAsiaTheme="majorEastAsia" w:hAnsiTheme="majorHAnsi" w:cstheme="majorBidi"/>
          <w:sz w:val="20"/>
          <w:szCs w:val="20"/>
          <w:rPrChange w:id="875"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876" w:author="Mara L. Isaacs" w:date="2017-12-28T21:46:00Z">
            <w:rPr>
              <w:rFonts w:asciiTheme="majorHAnsi" w:eastAsiaTheme="majorEastAsia" w:hAnsiTheme="majorHAnsi" w:cstheme="majorBidi"/>
              <w:sz w:val="20"/>
              <w:szCs w:val="20"/>
            </w:rPr>
          </w:rPrChange>
        </w:rPr>
        <w:t>CAMPO MINADO/MINEFIELD</w:t>
      </w:r>
    </w:p>
    <w:p w14:paraId="0AF5A68A" w14:textId="0D02B48F" w:rsidR="00B309E6" w:rsidRPr="004F47F8" w:rsidRDefault="00B309E6" w:rsidP="352F4D77">
      <w:pPr>
        <w:rPr>
          <w:rFonts w:asciiTheme="majorHAnsi" w:eastAsiaTheme="majorEastAsia" w:hAnsiTheme="majorHAnsi" w:cstheme="majorBidi"/>
          <w:sz w:val="20"/>
          <w:szCs w:val="20"/>
          <w:rPrChange w:id="877" w:author="Mara L. Isaacs" w:date="2017-12-28T21:46:00Z">
            <w:rPr>
              <w:rFonts w:asciiTheme="majorHAnsi" w:eastAsiaTheme="majorEastAsia" w:hAnsiTheme="majorHAnsi" w:cstheme="majorBidi"/>
              <w:sz w:val="20"/>
              <w:szCs w:val="20"/>
            </w:rPr>
          </w:rPrChange>
        </w:rPr>
      </w:pPr>
    </w:p>
    <w:p w14:paraId="3BD57CCF" w14:textId="67DBA39A" w:rsidR="00B309E6" w:rsidRPr="004F47F8" w:rsidRDefault="352F4D77" w:rsidP="352F4D77">
      <w:pPr>
        <w:rPr>
          <w:rFonts w:asciiTheme="majorHAnsi" w:eastAsiaTheme="majorEastAsia" w:hAnsiTheme="majorHAnsi" w:cstheme="majorBidi"/>
          <w:sz w:val="20"/>
          <w:szCs w:val="20"/>
          <w:rPrChange w:id="878"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i/>
          <w:iCs/>
          <w:sz w:val="20"/>
          <w:szCs w:val="20"/>
          <w:rPrChange w:id="879" w:author="Mara L. Isaacs" w:date="2017-12-28T21:46:00Z">
            <w:rPr>
              <w:rFonts w:asciiTheme="majorHAnsi" w:eastAsiaTheme="majorEastAsia" w:hAnsiTheme="majorHAnsi" w:cstheme="majorBidi"/>
              <w:i/>
              <w:iCs/>
              <w:sz w:val="20"/>
              <w:szCs w:val="20"/>
            </w:rPr>
          </w:rPrChange>
        </w:rPr>
        <w:t>Minefield</w:t>
      </w:r>
      <w:r w:rsidRPr="004F47F8">
        <w:rPr>
          <w:rFonts w:asciiTheme="majorHAnsi" w:eastAsiaTheme="majorEastAsia" w:hAnsiTheme="majorHAnsi" w:cstheme="majorBidi"/>
          <w:sz w:val="20"/>
          <w:szCs w:val="20"/>
          <w:rPrChange w:id="880" w:author="Mara L. Isaacs" w:date="2017-12-28T21:46:00Z">
            <w:rPr>
              <w:rFonts w:asciiTheme="majorHAnsi" w:eastAsiaTheme="majorEastAsia" w:hAnsiTheme="majorHAnsi" w:cstheme="majorBidi"/>
              <w:sz w:val="20"/>
              <w:szCs w:val="20"/>
            </w:rPr>
          </w:rPrChange>
        </w:rPr>
        <w:t xml:space="preserve"> brings together actual </w:t>
      </w:r>
      <w:r w:rsidRPr="004F47F8">
        <w:rPr>
          <w:rFonts w:asciiTheme="majorHAnsi" w:eastAsiaTheme="majorEastAsia" w:hAnsiTheme="majorHAnsi" w:cstheme="majorBidi"/>
          <w:b/>
          <w:sz w:val="20"/>
          <w:szCs w:val="20"/>
          <w:rPrChange w:id="881" w:author="Mara L. Isaacs" w:date="2017-12-28T21:46:00Z">
            <w:rPr>
              <w:rFonts w:asciiTheme="majorHAnsi" w:eastAsiaTheme="majorEastAsia" w:hAnsiTheme="majorHAnsi" w:cstheme="majorBidi"/>
              <w:b/>
              <w:sz w:val="20"/>
              <w:szCs w:val="20"/>
            </w:rPr>
          </w:rPrChange>
        </w:rPr>
        <w:t>British and Argentinian veterans</w:t>
      </w:r>
      <w:r w:rsidRPr="004F47F8">
        <w:rPr>
          <w:rFonts w:asciiTheme="majorHAnsi" w:eastAsiaTheme="majorEastAsia" w:hAnsiTheme="majorHAnsi" w:cstheme="majorBidi"/>
          <w:sz w:val="20"/>
          <w:szCs w:val="20"/>
          <w:rPrChange w:id="882" w:author="Mara L. Isaacs" w:date="2017-12-28T21:46:00Z">
            <w:rPr>
              <w:rFonts w:asciiTheme="majorHAnsi" w:eastAsiaTheme="majorEastAsia" w:hAnsiTheme="majorHAnsi" w:cstheme="majorBidi"/>
              <w:sz w:val="20"/>
              <w:szCs w:val="20"/>
            </w:rPr>
          </w:rPrChange>
        </w:rPr>
        <w:t xml:space="preserve"> of the </w:t>
      </w:r>
      <w:r w:rsidRPr="004F47F8">
        <w:rPr>
          <w:rFonts w:asciiTheme="majorHAnsi" w:eastAsiaTheme="majorEastAsia" w:hAnsiTheme="majorHAnsi" w:cstheme="majorBidi"/>
          <w:b/>
          <w:sz w:val="20"/>
          <w:szCs w:val="20"/>
          <w:rPrChange w:id="883" w:author="Mara L. Isaacs" w:date="2017-12-28T21:46:00Z">
            <w:rPr>
              <w:rFonts w:asciiTheme="majorHAnsi" w:eastAsiaTheme="majorEastAsia" w:hAnsiTheme="majorHAnsi" w:cstheme="majorBidi"/>
              <w:b/>
              <w:sz w:val="20"/>
              <w:szCs w:val="20"/>
            </w:rPr>
          </w:rPrChange>
        </w:rPr>
        <w:t>Falkland/Malvinas War</w:t>
      </w:r>
      <w:r w:rsidRPr="004F47F8">
        <w:rPr>
          <w:rFonts w:asciiTheme="majorHAnsi" w:eastAsiaTheme="majorEastAsia" w:hAnsiTheme="majorHAnsi" w:cstheme="majorBidi"/>
          <w:sz w:val="20"/>
          <w:szCs w:val="20"/>
          <w:rPrChange w:id="884" w:author="Mara L. Isaacs" w:date="2017-12-28T21:46:00Z">
            <w:rPr>
              <w:rFonts w:asciiTheme="majorHAnsi" w:eastAsiaTheme="majorEastAsia" w:hAnsiTheme="majorHAnsi" w:cstheme="majorBidi"/>
              <w:sz w:val="20"/>
              <w:szCs w:val="20"/>
            </w:rPr>
          </w:rPrChange>
        </w:rPr>
        <w:t xml:space="preserve"> to share their own first-hand experiences of the conflict and life since. Rich with live-action projections, and told in both Spanish and English, the piece is staged on a film set that also serves as a time machine, where those who fought are teleported into the past to reconstruct their memories of the war and aftermath. </w:t>
      </w:r>
      <w:del w:id="885" w:author="Mara L. Isaacs" w:date="2017-12-29T02:01:00Z">
        <w:r w:rsidRPr="004F47F8" w:rsidDel="00CE15BD">
          <w:rPr>
            <w:rFonts w:asciiTheme="majorHAnsi" w:eastAsiaTheme="majorEastAsia" w:hAnsiTheme="majorHAnsi" w:cstheme="majorBidi"/>
            <w:sz w:val="20"/>
            <w:szCs w:val="20"/>
            <w:rPrChange w:id="886" w:author="Mara L. Isaacs" w:date="2017-12-28T21:46:00Z">
              <w:rPr>
                <w:rFonts w:asciiTheme="majorHAnsi" w:eastAsiaTheme="majorEastAsia" w:hAnsiTheme="majorHAnsi" w:cstheme="majorBidi"/>
                <w:sz w:val="20"/>
                <w:szCs w:val="20"/>
              </w:rPr>
            </w:rPrChange>
          </w:rPr>
          <w:delText xml:space="preserve">While each actor played a different role in the war and eventually took on distinct roles in life, the only thing they have in common now is the shared label ‘veteran.’ But what is a veteran; a survivor, a hero, </w:delText>
        </w:r>
      </w:del>
      <w:del w:id="887" w:author="Mara L. Isaacs" w:date="2017-12-29T02:02:00Z">
        <w:r w:rsidRPr="004F47F8" w:rsidDel="00CE15BD">
          <w:rPr>
            <w:rFonts w:asciiTheme="majorHAnsi" w:eastAsiaTheme="majorEastAsia" w:hAnsiTheme="majorHAnsi" w:cstheme="majorBidi"/>
            <w:sz w:val="20"/>
            <w:szCs w:val="20"/>
            <w:rPrChange w:id="888" w:author="Mara L. Isaacs" w:date="2017-12-28T21:46:00Z">
              <w:rPr>
                <w:rFonts w:asciiTheme="majorHAnsi" w:eastAsiaTheme="majorEastAsia" w:hAnsiTheme="majorHAnsi" w:cstheme="majorBidi"/>
                <w:sz w:val="20"/>
                <w:szCs w:val="20"/>
              </w:rPr>
            </w:rPrChange>
          </w:rPr>
          <w:delText xml:space="preserve">a madman? </w:delText>
        </w:r>
      </w:del>
      <w:r w:rsidRPr="004F47F8">
        <w:rPr>
          <w:rFonts w:asciiTheme="majorHAnsi" w:eastAsiaTheme="majorEastAsia" w:hAnsiTheme="majorHAnsi" w:cstheme="majorBidi"/>
          <w:sz w:val="20"/>
          <w:szCs w:val="20"/>
          <w:rPrChange w:id="889" w:author="Mara L. Isaacs" w:date="2017-12-28T21:46:00Z">
            <w:rPr>
              <w:rFonts w:asciiTheme="majorHAnsi" w:eastAsiaTheme="majorEastAsia" w:hAnsiTheme="majorHAnsi" w:cstheme="majorBidi"/>
              <w:sz w:val="20"/>
              <w:szCs w:val="20"/>
            </w:rPr>
          </w:rPrChange>
        </w:rPr>
        <w:t xml:space="preserve">The project eloquently confronts different visions of war bringing together old enemies to tell one single story. </w:t>
      </w:r>
      <w:del w:id="890" w:author="Mara L. Isaacs" w:date="2017-12-29T02:02:00Z">
        <w:r w:rsidRPr="004F47F8" w:rsidDel="00CE15BD">
          <w:rPr>
            <w:rFonts w:asciiTheme="majorHAnsi" w:eastAsiaTheme="majorEastAsia" w:hAnsiTheme="majorHAnsi" w:cstheme="majorBidi"/>
            <w:sz w:val="20"/>
            <w:szCs w:val="20"/>
            <w:rPrChange w:id="891" w:author="Mara L. Isaacs" w:date="2017-12-28T21:46:00Z">
              <w:rPr>
                <w:rFonts w:asciiTheme="majorHAnsi" w:eastAsiaTheme="majorEastAsia" w:hAnsiTheme="majorHAnsi" w:cstheme="majorBidi"/>
                <w:sz w:val="20"/>
                <w:szCs w:val="20"/>
              </w:rPr>
            </w:rPrChange>
          </w:rPr>
          <w:delText xml:space="preserve">This relatable production has toured to prestigious international theatre festivals and venues in England, Germany, Greece, Argentina, Chile, France, Portugal, and Scotland. </w:delText>
        </w:r>
      </w:del>
      <w:r w:rsidRPr="004F47F8">
        <w:rPr>
          <w:rFonts w:asciiTheme="majorHAnsi" w:eastAsiaTheme="majorEastAsia" w:hAnsiTheme="majorHAnsi" w:cstheme="majorBidi"/>
          <w:sz w:val="20"/>
          <w:szCs w:val="20"/>
          <w:rPrChange w:id="892" w:author="Mara L. Isaacs" w:date="2017-12-28T21:46:00Z">
            <w:rPr>
              <w:rFonts w:asciiTheme="majorHAnsi" w:eastAsiaTheme="majorEastAsia" w:hAnsiTheme="majorHAnsi" w:cstheme="majorBidi"/>
              <w:sz w:val="20"/>
              <w:szCs w:val="20"/>
            </w:rPr>
          </w:rPrChange>
        </w:rPr>
        <w:t>As the cast delivers dialogue in both Spanish and English, surtitles for each language are alternated throughout, making the piece highly accessible for both mono and multilingual audiences.</w:t>
      </w:r>
    </w:p>
    <w:p w14:paraId="25DA47FE" w14:textId="42089365" w:rsidR="00F8342E" w:rsidRPr="004F47F8" w:rsidRDefault="00F8342E" w:rsidP="352F4D77">
      <w:pPr>
        <w:rPr>
          <w:rFonts w:asciiTheme="majorHAnsi" w:eastAsiaTheme="majorEastAsia" w:hAnsiTheme="majorHAnsi" w:cstheme="majorBidi"/>
          <w:sz w:val="20"/>
          <w:szCs w:val="20"/>
          <w:rPrChange w:id="893" w:author="Mara L. Isaacs" w:date="2017-12-28T21:46:00Z">
            <w:rPr>
              <w:rFonts w:asciiTheme="majorHAnsi" w:eastAsiaTheme="majorEastAsia" w:hAnsiTheme="majorHAnsi" w:cstheme="majorBidi"/>
              <w:sz w:val="20"/>
              <w:szCs w:val="20"/>
            </w:rPr>
          </w:rPrChange>
        </w:rPr>
      </w:pPr>
    </w:p>
    <w:p w14:paraId="5E0B6567" w14:textId="57FA3A0D" w:rsidR="00F8342E" w:rsidRPr="004F47F8" w:rsidRDefault="352F4D77" w:rsidP="352F4D77">
      <w:pPr>
        <w:rPr>
          <w:rFonts w:asciiTheme="majorHAnsi" w:eastAsiaTheme="majorEastAsia" w:hAnsiTheme="majorHAnsi" w:cstheme="majorBidi"/>
          <w:sz w:val="20"/>
          <w:szCs w:val="20"/>
          <w:rPrChange w:id="894"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895" w:author="Mara L. Isaacs" w:date="2017-12-28T21:46:00Z">
            <w:rPr>
              <w:rFonts w:asciiTheme="majorHAnsi" w:eastAsiaTheme="majorEastAsia" w:hAnsiTheme="majorHAnsi" w:cstheme="majorBidi"/>
              <w:sz w:val="20"/>
              <w:szCs w:val="20"/>
            </w:rPr>
          </w:rPrChange>
        </w:rPr>
        <w:t xml:space="preserve">Celebrated Argentinian theatre director, writer, songwriter and performer </w:t>
      </w:r>
      <w:r w:rsidRPr="004F47F8">
        <w:rPr>
          <w:rFonts w:asciiTheme="majorHAnsi" w:eastAsiaTheme="majorEastAsia" w:hAnsiTheme="majorHAnsi" w:cstheme="majorBidi"/>
          <w:b/>
          <w:sz w:val="20"/>
          <w:szCs w:val="20"/>
          <w:rPrChange w:id="896" w:author="Mara L. Isaacs" w:date="2017-12-28T21:46:00Z">
            <w:rPr>
              <w:rFonts w:asciiTheme="majorHAnsi" w:eastAsiaTheme="majorEastAsia" w:hAnsiTheme="majorHAnsi" w:cstheme="majorBidi"/>
              <w:b/>
              <w:sz w:val="20"/>
              <w:szCs w:val="20"/>
            </w:rPr>
          </w:rPrChange>
        </w:rPr>
        <w:t>Lola Arias’</w:t>
      </w:r>
      <w:r w:rsidRPr="004F47F8">
        <w:rPr>
          <w:rFonts w:asciiTheme="majorHAnsi" w:eastAsiaTheme="majorEastAsia" w:hAnsiTheme="majorHAnsi" w:cstheme="majorBidi"/>
          <w:sz w:val="20"/>
          <w:szCs w:val="20"/>
          <w:rPrChange w:id="897" w:author="Mara L. Isaacs" w:date="2017-12-28T21:46:00Z">
            <w:rPr>
              <w:rFonts w:asciiTheme="majorHAnsi" w:eastAsiaTheme="majorEastAsia" w:hAnsiTheme="majorHAnsi" w:cstheme="majorBidi"/>
              <w:sz w:val="20"/>
              <w:szCs w:val="20"/>
            </w:rPr>
          </w:rPrChange>
        </w:rPr>
        <w:t xml:space="preserve"> cross-disciplinary collaborations have resulted in an intriguing, socially conscious body of work that carefully navigates the bridge between reality and fiction. Arias’ plays are known for featuring actors who have lived the stories they retell on stage, lending an intimate, profoundly personal credibility to the topics explored.</w:t>
      </w:r>
    </w:p>
    <w:p w14:paraId="3591EDD9" w14:textId="3A5E719A" w:rsidR="00DD6B92" w:rsidRPr="004F47F8" w:rsidRDefault="00DD6B92" w:rsidP="352F4D77">
      <w:pPr>
        <w:rPr>
          <w:rFonts w:asciiTheme="majorHAnsi" w:eastAsiaTheme="majorEastAsia" w:hAnsiTheme="majorHAnsi" w:cstheme="majorBidi"/>
          <w:sz w:val="20"/>
          <w:szCs w:val="20"/>
          <w:rPrChange w:id="898" w:author="Mara L. Isaacs" w:date="2017-12-28T21:46:00Z">
            <w:rPr>
              <w:rFonts w:asciiTheme="majorHAnsi" w:eastAsiaTheme="majorEastAsia" w:hAnsiTheme="majorHAnsi" w:cstheme="majorBidi"/>
              <w:sz w:val="20"/>
              <w:szCs w:val="20"/>
            </w:rPr>
          </w:rPrChange>
        </w:rPr>
      </w:pPr>
    </w:p>
    <w:p w14:paraId="5438FDA1" w14:textId="6C5E1585" w:rsidR="00DD6B92" w:rsidRPr="004F47F8" w:rsidRDefault="352F4D77" w:rsidP="352F4D77">
      <w:pPr>
        <w:rPr>
          <w:rFonts w:asciiTheme="majorHAnsi" w:eastAsiaTheme="majorEastAsia" w:hAnsiTheme="majorHAnsi" w:cstheme="majorBidi"/>
          <w:sz w:val="20"/>
          <w:szCs w:val="20"/>
          <w:rPrChange w:id="899"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900" w:author="Mara L. Isaacs" w:date="2017-12-28T21:46:00Z">
            <w:rPr>
              <w:rFonts w:asciiTheme="majorHAnsi" w:eastAsiaTheme="majorEastAsia" w:hAnsiTheme="majorHAnsi" w:cstheme="majorBidi"/>
              <w:sz w:val="20"/>
              <w:szCs w:val="20"/>
            </w:rPr>
          </w:rPrChange>
        </w:rPr>
        <w:t>Available for Touring.</w:t>
      </w:r>
    </w:p>
    <w:p w14:paraId="7F315CDF" w14:textId="77777777" w:rsidR="006518D3" w:rsidRPr="004F47F8" w:rsidRDefault="006518D3" w:rsidP="352F4D77">
      <w:pPr>
        <w:rPr>
          <w:rFonts w:asciiTheme="majorHAnsi" w:eastAsiaTheme="majorEastAsia" w:hAnsiTheme="majorHAnsi" w:cstheme="majorBidi"/>
          <w:sz w:val="20"/>
          <w:szCs w:val="20"/>
          <w:rPrChange w:id="901" w:author="Mara L. Isaacs" w:date="2017-12-28T21:46:00Z">
            <w:rPr>
              <w:rFonts w:asciiTheme="majorHAnsi" w:eastAsiaTheme="majorEastAsia" w:hAnsiTheme="majorHAnsi" w:cstheme="majorBidi"/>
              <w:sz w:val="20"/>
              <w:szCs w:val="20"/>
            </w:rPr>
          </w:rPrChange>
        </w:rPr>
      </w:pPr>
    </w:p>
    <w:p w14:paraId="5A2C0D68" w14:textId="043BA4E3" w:rsidR="006518D3" w:rsidRPr="004F47F8" w:rsidRDefault="352F4D77" w:rsidP="352F4D77">
      <w:pPr>
        <w:rPr>
          <w:rFonts w:asciiTheme="majorHAnsi" w:eastAsiaTheme="majorEastAsia" w:hAnsiTheme="majorHAnsi" w:cstheme="majorBidi"/>
          <w:sz w:val="20"/>
          <w:szCs w:val="20"/>
          <w:rPrChange w:id="902"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903" w:author="Mara L. Isaacs" w:date="2017-12-28T21:46:00Z">
            <w:rPr>
              <w:rFonts w:asciiTheme="majorHAnsi" w:eastAsiaTheme="majorEastAsia" w:hAnsiTheme="majorHAnsi" w:cstheme="majorBidi"/>
              <w:sz w:val="20"/>
              <w:szCs w:val="20"/>
            </w:rPr>
          </w:rPrChange>
        </w:rPr>
        <w:t xml:space="preserve">Minefield is on the Southern Exposure: Performing Arts of Latin America Roster for 2018-2019 </w:t>
      </w:r>
    </w:p>
    <w:p w14:paraId="1AC5DD5A" w14:textId="77777777" w:rsidR="00A25955" w:rsidRPr="004F47F8" w:rsidRDefault="00A25955" w:rsidP="352F4D77">
      <w:pPr>
        <w:pBdr>
          <w:bottom w:val="single" w:sz="12" w:space="1" w:color="auto"/>
        </w:pBdr>
        <w:rPr>
          <w:rFonts w:asciiTheme="majorHAnsi" w:eastAsiaTheme="majorEastAsia" w:hAnsiTheme="majorHAnsi" w:cstheme="majorBidi"/>
          <w:sz w:val="20"/>
          <w:szCs w:val="20"/>
          <w:highlight w:val="yellow"/>
          <w:rPrChange w:id="904" w:author="Mara L. Isaacs" w:date="2017-12-28T21:46:00Z">
            <w:rPr>
              <w:rFonts w:asciiTheme="majorHAnsi" w:eastAsiaTheme="majorEastAsia" w:hAnsiTheme="majorHAnsi" w:cstheme="majorBidi"/>
              <w:sz w:val="20"/>
              <w:szCs w:val="20"/>
              <w:highlight w:val="yellow"/>
            </w:rPr>
          </w:rPrChange>
        </w:rPr>
      </w:pPr>
    </w:p>
    <w:p w14:paraId="33C986A9" w14:textId="77777777" w:rsidR="00A25955" w:rsidRPr="004F47F8" w:rsidRDefault="352F4D77" w:rsidP="352F4D77">
      <w:pPr>
        <w:rPr>
          <w:rFonts w:asciiTheme="majorHAnsi" w:eastAsiaTheme="majorEastAsia" w:hAnsiTheme="majorHAnsi" w:cstheme="majorBidi"/>
          <w:b/>
          <w:bCs/>
          <w:sz w:val="20"/>
          <w:szCs w:val="20"/>
          <w:rPrChange w:id="905"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906" w:author="Mara L. Isaacs" w:date="2017-12-28T21:46:00Z">
            <w:rPr>
              <w:rFonts w:asciiTheme="majorHAnsi" w:eastAsiaTheme="majorEastAsia" w:hAnsiTheme="majorHAnsi" w:cstheme="majorBidi"/>
              <w:b/>
              <w:bCs/>
              <w:sz w:val="20"/>
              <w:szCs w:val="20"/>
            </w:rPr>
          </w:rPrChange>
        </w:rPr>
        <w:t>PAGE 10 (12)</w:t>
      </w:r>
    </w:p>
    <w:p w14:paraId="553FC760" w14:textId="77777777" w:rsidR="00A25955" w:rsidRPr="004F47F8" w:rsidRDefault="00A25955" w:rsidP="352F4D77">
      <w:pPr>
        <w:rPr>
          <w:rFonts w:asciiTheme="majorHAnsi" w:eastAsiaTheme="majorEastAsia" w:hAnsiTheme="majorHAnsi" w:cstheme="majorBidi"/>
          <w:sz w:val="20"/>
          <w:szCs w:val="20"/>
          <w:rPrChange w:id="907" w:author="Mara L. Isaacs" w:date="2017-12-28T21:46:00Z">
            <w:rPr>
              <w:rFonts w:asciiTheme="majorHAnsi" w:eastAsiaTheme="majorEastAsia" w:hAnsiTheme="majorHAnsi" w:cstheme="majorBidi"/>
              <w:sz w:val="20"/>
              <w:szCs w:val="20"/>
            </w:rPr>
          </w:rPrChange>
        </w:rPr>
      </w:pPr>
    </w:p>
    <w:p w14:paraId="0AD0A0BE" w14:textId="77777777" w:rsidR="00A25955" w:rsidRPr="004F47F8" w:rsidRDefault="352F4D77" w:rsidP="352F4D77">
      <w:pPr>
        <w:rPr>
          <w:rFonts w:asciiTheme="majorHAnsi" w:eastAsiaTheme="majorEastAsia" w:hAnsiTheme="majorHAnsi" w:cstheme="majorBidi"/>
          <w:sz w:val="20"/>
          <w:szCs w:val="20"/>
          <w:rPrChange w:id="908"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909" w:author="Mara L. Isaacs" w:date="2017-12-28T21:46:00Z">
            <w:rPr>
              <w:rFonts w:asciiTheme="majorHAnsi" w:eastAsiaTheme="majorEastAsia" w:hAnsiTheme="majorHAnsi" w:cstheme="majorBidi"/>
              <w:sz w:val="20"/>
              <w:szCs w:val="20"/>
            </w:rPr>
          </w:rPrChange>
        </w:rPr>
        <w:t>SOMI</w:t>
      </w:r>
    </w:p>
    <w:p w14:paraId="00B35DF6" w14:textId="77777777" w:rsidR="00A25955" w:rsidRPr="004F47F8" w:rsidRDefault="352F4D77" w:rsidP="352F4D77">
      <w:pPr>
        <w:rPr>
          <w:rFonts w:asciiTheme="majorHAnsi" w:eastAsiaTheme="majorEastAsia" w:hAnsiTheme="majorHAnsi" w:cstheme="majorBidi"/>
          <w:i/>
          <w:iCs/>
          <w:sz w:val="20"/>
          <w:szCs w:val="20"/>
          <w:rPrChange w:id="910" w:author="Mara L. Isaacs" w:date="2017-12-28T21:46:00Z">
            <w:rPr>
              <w:rFonts w:asciiTheme="majorHAnsi" w:eastAsiaTheme="majorEastAsia" w:hAnsiTheme="majorHAnsi" w:cstheme="majorBidi"/>
              <w:i/>
              <w:iCs/>
              <w:sz w:val="20"/>
              <w:szCs w:val="20"/>
            </w:rPr>
          </w:rPrChange>
        </w:rPr>
      </w:pPr>
      <w:r w:rsidRPr="004F47F8">
        <w:rPr>
          <w:rFonts w:asciiTheme="majorHAnsi" w:eastAsiaTheme="majorEastAsia" w:hAnsiTheme="majorHAnsi" w:cstheme="majorBidi"/>
          <w:i/>
          <w:iCs/>
          <w:sz w:val="20"/>
          <w:szCs w:val="20"/>
          <w:rPrChange w:id="911" w:author="Mara L. Isaacs" w:date="2017-12-28T21:46:00Z">
            <w:rPr>
              <w:rFonts w:asciiTheme="majorHAnsi" w:eastAsiaTheme="majorEastAsia" w:hAnsiTheme="majorHAnsi" w:cstheme="majorBidi"/>
              <w:i/>
              <w:iCs/>
              <w:sz w:val="20"/>
              <w:szCs w:val="20"/>
            </w:rPr>
          </w:rPrChange>
        </w:rPr>
        <w:t>DREAMING ZENZILE</w:t>
      </w:r>
    </w:p>
    <w:p w14:paraId="7C285E09" w14:textId="6D746361" w:rsidR="00A25955" w:rsidRPr="004F47F8" w:rsidRDefault="00761BDA" w:rsidP="352F4D77">
      <w:pPr>
        <w:rPr>
          <w:rFonts w:asciiTheme="majorHAnsi" w:eastAsiaTheme="majorEastAsia" w:hAnsiTheme="majorHAnsi" w:cstheme="majorBidi"/>
          <w:b/>
          <w:sz w:val="20"/>
          <w:szCs w:val="20"/>
          <w:rPrChange w:id="912" w:author="Mara L. Isaacs" w:date="2017-12-28T21:46:00Z">
            <w:rPr>
              <w:rFonts w:asciiTheme="majorHAnsi" w:eastAsiaTheme="majorEastAsia" w:hAnsiTheme="majorHAnsi" w:cstheme="majorBidi"/>
              <w:b/>
              <w:sz w:val="20"/>
              <w:szCs w:val="20"/>
            </w:rPr>
          </w:rPrChange>
        </w:rPr>
      </w:pPr>
      <w:r w:rsidRPr="004F47F8">
        <w:rPr>
          <w:rFonts w:asciiTheme="majorHAnsi" w:eastAsiaTheme="majorEastAsia" w:hAnsiTheme="majorHAnsi" w:cstheme="majorBidi"/>
          <w:sz w:val="20"/>
          <w:szCs w:val="20"/>
          <w:rPrChange w:id="913" w:author="Mara L. Isaacs" w:date="2017-12-28T21:46:00Z">
            <w:rPr>
              <w:rFonts w:asciiTheme="majorHAnsi" w:eastAsiaTheme="majorEastAsia" w:hAnsiTheme="majorHAnsi" w:cstheme="majorBidi"/>
              <w:sz w:val="20"/>
              <w:szCs w:val="20"/>
            </w:rPr>
          </w:rPrChange>
        </w:rPr>
        <w:t xml:space="preserve">Written and performed by </w:t>
      </w:r>
      <w:proofErr w:type="spellStart"/>
      <w:r w:rsidRPr="004F47F8">
        <w:rPr>
          <w:rFonts w:asciiTheme="majorHAnsi" w:eastAsiaTheme="majorEastAsia" w:hAnsiTheme="majorHAnsi" w:cstheme="majorBidi"/>
          <w:b/>
          <w:sz w:val="20"/>
          <w:szCs w:val="20"/>
          <w:rPrChange w:id="914" w:author="Mara L. Isaacs" w:date="2017-12-28T21:46:00Z">
            <w:rPr>
              <w:rFonts w:asciiTheme="majorHAnsi" w:eastAsiaTheme="majorEastAsia" w:hAnsiTheme="majorHAnsi" w:cstheme="majorBidi"/>
              <w:b/>
              <w:sz w:val="20"/>
              <w:szCs w:val="20"/>
            </w:rPr>
          </w:rPrChange>
        </w:rPr>
        <w:t>Somi</w:t>
      </w:r>
      <w:proofErr w:type="spellEnd"/>
    </w:p>
    <w:p w14:paraId="3D1F1BA5" w14:textId="77777777" w:rsidR="00761BDA" w:rsidRPr="004F47F8" w:rsidRDefault="00761BDA" w:rsidP="352F4D77">
      <w:pPr>
        <w:rPr>
          <w:rFonts w:asciiTheme="majorHAnsi" w:eastAsiaTheme="majorEastAsia" w:hAnsiTheme="majorHAnsi" w:cstheme="majorBidi"/>
          <w:sz w:val="20"/>
          <w:szCs w:val="20"/>
          <w:highlight w:val="yellow"/>
          <w:rPrChange w:id="915" w:author="Mara L. Isaacs" w:date="2017-12-28T21:46:00Z">
            <w:rPr>
              <w:rFonts w:asciiTheme="majorHAnsi" w:eastAsiaTheme="majorEastAsia" w:hAnsiTheme="majorHAnsi" w:cstheme="majorBidi"/>
              <w:sz w:val="20"/>
              <w:szCs w:val="20"/>
              <w:highlight w:val="yellow"/>
            </w:rPr>
          </w:rPrChange>
        </w:rPr>
      </w:pPr>
    </w:p>
    <w:p w14:paraId="0AA91751" w14:textId="14972F38" w:rsidR="00A25955" w:rsidRPr="00CE15BD" w:rsidRDefault="352F4D77" w:rsidP="352F4D77">
      <w:pPr>
        <w:spacing w:after="240"/>
        <w:rPr>
          <w:rFonts w:asciiTheme="majorHAnsi" w:eastAsiaTheme="majorEastAsia" w:hAnsiTheme="majorHAnsi" w:cstheme="majorBidi"/>
          <w:sz w:val="20"/>
          <w:szCs w:val="20"/>
        </w:rPr>
      </w:pPr>
      <w:r w:rsidRPr="00CC546D">
        <w:rPr>
          <w:rFonts w:asciiTheme="majorHAnsi" w:eastAsiaTheme="majorEastAsia" w:hAnsiTheme="majorHAnsi" w:cstheme="majorBidi"/>
          <w:i/>
          <w:sz w:val="20"/>
          <w:szCs w:val="20"/>
          <w:rPrChange w:id="916" w:author="Mara L. Isaacs" w:date="2017-12-29T02:05:00Z">
            <w:rPr>
              <w:rFonts w:asciiTheme="majorHAnsi" w:eastAsiaTheme="majorEastAsia" w:hAnsiTheme="majorHAnsi" w:cstheme="majorBidi"/>
              <w:sz w:val="20"/>
              <w:szCs w:val="20"/>
            </w:rPr>
          </w:rPrChange>
        </w:rPr>
        <w:t xml:space="preserve">Dreaming </w:t>
      </w:r>
      <w:proofErr w:type="spellStart"/>
      <w:r w:rsidRPr="00CC546D">
        <w:rPr>
          <w:rFonts w:asciiTheme="majorHAnsi" w:eastAsiaTheme="majorEastAsia" w:hAnsiTheme="majorHAnsi" w:cstheme="majorBidi"/>
          <w:i/>
          <w:sz w:val="20"/>
          <w:szCs w:val="20"/>
          <w:rPrChange w:id="917" w:author="Mara L. Isaacs" w:date="2017-12-29T02:05:00Z">
            <w:rPr>
              <w:rFonts w:asciiTheme="majorHAnsi" w:eastAsiaTheme="majorEastAsia" w:hAnsiTheme="majorHAnsi" w:cstheme="majorBidi"/>
              <w:sz w:val="20"/>
              <w:szCs w:val="20"/>
            </w:rPr>
          </w:rPrChange>
        </w:rPr>
        <w:t>Zenzile</w:t>
      </w:r>
      <w:proofErr w:type="spellEnd"/>
      <w:r w:rsidRPr="00CC546D">
        <w:rPr>
          <w:rFonts w:asciiTheme="majorHAnsi" w:eastAsiaTheme="majorEastAsia" w:hAnsiTheme="majorHAnsi" w:cstheme="majorBidi"/>
          <w:sz w:val="20"/>
          <w:szCs w:val="20"/>
        </w:rPr>
        <w:t xml:space="preserve"> is a modern jazz play based on the extraordinary life of late South African singer and political activist </w:t>
      </w:r>
      <w:r w:rsidRPr="00CC546D">
        <w:rPr>
          <w:rFonts w:asciiTheme="majorHAnsi" w:eastAsiaTheme="majorEastAsia" w:hAnsiTheme="majorHAnsi" w:cstheme="majorBidi"/>
          <w:b/>
          <w:sz w:val="20"/>
          <w:szCs w:val="20"/>
        </w:rPr>
        <w:t xml:space="preserve">Miriam </w:t>
      </w:r>
      <w:proofErr w:type="spellStart"/>
      <w:r w:rsidRPr="00CC546D">
        <w:rPr>
          <w:rFonts w:asciiTheme="majorHAnsi" w:eastAsiaTheme="majorEastAsia" w:hAnsiTheme="majorHAnsi" w:cstheme="majorBidi"/>
          <w:b/>
          <w:sz w:val="20"/>
          <w:szCs w:val="20"/>
        </w:rPr>
        <w:t>Makeba</w:t>
      </w:r>
      <w:proofErr w:type="spellEnd"/>
      <w:r w:rsidRPr="00CC546D">
        <w:rPr>
          <w:rFonts w:asciiTheme="majorHAnsi" w:eastAsiaTheme="majorEastAsia" w:hAnsiTheme="majorHAnsi" w:cstheme="majorBidi"/>
          <w:sz w:val="20"/>
          <w:szCs w:val="20"/>
        </w:rPr>
        <w:t xml:space="preserve">.  Written and performed by vocalist &amp; songwriter </w:t>
      </w:r>
      <w:proofErr w:type="spellStart"/>
      <w:r w:rsidRPr="00CC546D">
        <w:rPr>
          <w:rFonts w:asciiTheme="majorHAnsi" w:eastAsiaTheme="majorEastAsia" w:hAnsiTheme="majorHAnsi" w:cstheme="majorBidi"/>
          <w:b/>
          <w:sz w:val="20"/>
          <w:szCs w:val="20"/>
        </w:rPr>
        <w:t>Somi</w:t>
      </w:r>
      <w:proofErr w:type="spellEnd"/>
      <w:ins w:id="918" w:author="Mara L. Isaacs" w:date="2017-12-29T02:04:00Z">
        <w:r w:rsidR="00CE15BD">
          <w:rPr>
            <w:rFonts w:asciiTheme="majorHAnsi" w:eastAsiaTheme="majorEastAsia" w:hAnsiTheme="majorHAnsi" w:cstheme="majorBidi"/>
            <w:sz w:val="20"/>
            <w:szCs w:val="20"/>
          </w:rPr>
          <w:t>,</w:t>
        </w:r>
      </w:ins>
      <w:del w:id="919" w:author="Mara L. Isaacs" w:date="2017-12-29T02:04:00Z">
        <w:r w:rsidRPr="00CE15BD" w:rsidDel="00CE15BD">
          <w:rPr>
            <w:rFonts w:asciiTheme="majorHAnsi" w:eastAsiaTheme="majorEastAsia" w:hAnsiTheme="majorHAnsi" w:cstheme="majorBidi"/>
            <w:sz w:val="20"/>
            <w:szCs w:val="20"/>
          </w:rPr>
          <w:delText xml:space="preserve"> and set in Castel Volturno, Italy</w:delText>
        </w:r>
      </w:del>
      <w:r w:rsidRPr="00CE15BD">
        <w:rPr>
          <w:rFonts w:asciiTheme="majorHAnsi" w:eastAsiaTheme="majorEastAsia" w:hAnsiTheme="majorHAnsi" w:cstheme="majorBidi"/>
          <w:sz w:val="20"/>
          <w:szCs w:val="20"/>
        </w:rPr>
        <w:t xml:space="preserve"> </w:t>
      </w:r>
      <w:del w:id="920" w:author="Mara L. Isaacs" w:date="2017-12-29T02:03:00Z">
        <w:r w:rsidRPr="00CC546D" w:rsidDel="00CE15BD">
          <w:rPr>
            <w:rFonts w:asciiTheme="majorHAnsi" w:eastAsiaTheme="majorEastAsia" w:hAnsiTheme="majorHAnsi" w:cstheme="majorBidi"/>
            <w:i/>
            <w:sz w:val="20"/>
            <w:szCs w:val="20"/>
            <w:rPrChange w:id="921" w:author="Mara L. Isaacs" w:date="2017-12-29T02:05:00Z">
              <w:rPr>
                <w:rFonts w:asciiTheme="majorHAnsi" w:eastAsiaTheme="majorEastAsia" w:hAnsiTheme="majorHAnsi" w:cstheme="majorBidi"/>
                <w:sz w:val="20"/>
                <w:szCs w:val="20"/>
              </w:rPr>
            </w:rPrChange>
          </w:rPr>
          <w:delText xml:space="preserve">on the night of Makeba’s final performance, </w:delText>
        </w:r>
      </w:del>
      <w:r w:rsidRPr="00CC546D">
        <w:rPr>
          <w:rFonts w:asciiTheme="majorHAnsi" w:eastAsiaTheme="majorEastAsia" w:hAnsiTheme="majorHAnsi" w:cstheme="majorBidi"/>
          <w:i/>
          <w:sz w:val="20"/>
          <w:szCs w:val="20"/>
          <w:rPrChange w:id="922" w:author="Mara L. Isaacs" w:date="2017-12-29T02:05:00Z">
            <w:rPr>
              <w:rFonts w:asciiTheme="majorHAnsi" w:eastAsiaTheme="majorEastAsia" w:hAnsiTheme="majorHAnsi" w:cstheme="majorBidi"/>
              <w:sz w:val="20"/>
              <w:szCs w:val="20"/>
            </w:rPr>
          </w:rPrChange>
        </w:rPr>
        <w:t xml:space="preserve">Dreaming </w:t>
      </w:r>
      <w:proofErr w:type="spellStart"/>
      <w:r w:rsidRPr="00CC546D">
        <w:rPr>
          <w:rFonts w:asciiTheme="majorHAnsi" w:eastAsiaTheme="majorEastAsia" w:hAnsiTheme="majorHAnsi" w:cstheme="majorBidi"/>
          <w:i/>
          <w:sz w:val="20"/>
          <w:szCs w:val="20"/>
          <w:rPrChange w:id="923" w:author="Mara L. Isaacs" w:date="2017-12-29T02:05:00Z">
            <w:rPr>
              <w:rFonts w:asciiTheme="majorHAnsi" w:eastAsiaTheme="majorEastAsia" w:hAnsiTheme="majorHAnsi" w:cstheme="majorBidi"/>
              <w:sz w:val="20"/>
              <w:szCs w:val="20"/>
            </w:rPr>
          </w:rPrChange>
        </w:rPr>
        <w:t>Zenzile</w:t>
      </w:r>
      <w:proofErr w:type="spellEnd"/>
      <w:r w:rsidRPr="00CC546D">
        <w:rPr>
          <w:rFonts w:asciiTheme="majorHAnsi" w:eastAsiaTheme="majorEastAsia" w:hAnsiTheme="majorHAnsi" w:cstheme="majorBidi"/>
          <w:sz w:val="20"/>
          <w:szCs w:val="20"/>
        </w:rPr>
        <w:t xml:space="preserve"> </w:t>
      </w:r>
      <w:ins w:id="924" w:author="Mara L. Isaacs" w:date="2017-12-29T02:04:00Z">
        <w:r w:rsidR="00CE15BD">
          <w:rPr>
            <w:rFonts w:asciiTheme="majorHAnsi" w:eastAsiaTheme="majorEastAsia" w:hAnsiTheme="majorHAnsi" w:cstheme="majorBidi"/>
            <w:sz w:val="20"/>
            <w:szCs w:val="20"/>
          </w:rPr>
          <w:t xml:space="preserve">takes place </w:t>
        </w:r>
        <w:r w:rsidR="00CE15BD" w:rsidRPr="00D64CB5">
          <w:rPr>
            <w:rFonts w:asciiTheme="majorHAnsi" w:eastAsiaTheme="majorEastAsia" w:hAnsiTheme="majorHAnsi" w:cstheme="majorBidi"/>
            <w:sz w:val="20"/>
            <w:szCs w:val="20"/>
          </w:rPr>
          <w:t>on the night</w:t>
        </w:r>
        <w:r w:rsidR="00CE15BD">
          <w:rPr>
            <w:rFonts w:asciiTheme="majorHAnsi" w:eastAsiaTheme="majorEastAsia" w:hAnsiTheme="majorHAnsi" w:cstheme="majorBidi"/>
            <w:sz w:val="20"/>
            <w:szCs w:val="20"/>
          </w:rPr>
          <w:t xml:space="preserve"> of </w:t>
        </w:r>
        <w:proofErr w:type="spellStart"/>
        <w:r w:rsidR="00CE15BD">
          <w:rPr>
            <w:rFonts w:asciiTheme="majorHAnsi" w:eastAsiaTheme="majorEastAsia" w:hAnsiTheme="majorHAnsi" w:cstheme="majorBidi"/>
            <w:sz w:val="20"/>
            <w:szCs w:val="20"/>
          </w:rPr>
          <w:t>Makeba’s</w:t>
        </w:r>
        <w:proofErr w:type="spellEnd"/>
        <w:r w:rsidR="00CE15BD">
          <w:rPr>
            <w:rFonts w:asciiTheme="majorHAnsi" w:eastAsiaTheme="majorEastAsia" w:hAnsiTheme="majorHAnsi" w:cstheme="majorBidi"/>
            <w:sz w:val="20"/>
            <w:szCs w:val="20"/>
          </w:rPr>
          <w:t xml:space="preserve"> final performance and is </w:t>
        </w:r>
      </w:ins>
      <w:del w:id="925" w:author="Mara L. Isaacs" w:date="2017-12-29T02:04:00Z">
        <w:r w:rsidRPr="00CE15BD" w:rsidDel="00CE15BD">
          <w:rPr>
            <w:rFonts w:asciiTheme="majorHAnsi" w:eastAsiaTheme="majorEastAsia" w:hAnsiTheme="majorHAnsi" w:cstheme="majorBidi"/>
            <w:sz w:val="20"/>
            <w:szCs w:val="20"/>
          </w:rPr>
          <w:delText xml:space="preserve">is </w:delText>
        </w:r>
      </w:del>
      <w:r w:rsidRPr="00CE15BD">
        <w:rPr>
          <w:rFonts w:asciiTheme="majorHAnsi" w:eastAsiaTheme="majorEastAsia" w:hAnsiTheme="majorHAnsi" w:cstheme="majorBidi"/>
          <w:sz w:val="20"/>
          <w:szCs w:val="20"/>
        </w:rPr>
        <w:t xml:space="preserve">a poetic evocation of real and dreamed experiences. The play features </w:t>
      </w:r>
      <w:del w:id="926" w:author="Mara L. Isaacs" w:date="2017-12-29T02:05:00Z">
        <w:r w:rsidRPr="00CE15BD" w:rsidDel="00CC546D">
          <w:rPr>
            <w:rFonts w:asciiTheme="majorHAnsi" w:eastAsiaTheme="majorEastAsia" w:hAnsiTheme="majorHAnsi" w:cstheme="majorBidi"/>
            <w:sz w:val="20"/>
            <w:szCs w:val="20"/>
          </w:rPr>
          <w:delText xml:space="preserve">both </w:delText>
        </w:r>
      </w:del>
      <w:r w:rsidRPr="00CE15BD">
        <w:rPr>
          <w:rFonts w:asciiTheme="majorHAnsi" w:eastAsiaTheme="majorEastAsia" w:hAnsiTheme="majorHAnsi" w:cstheme="majorBidi"/>
          <w:sz w:val="20"/>
          <w:szCs w:val="20"/>
        </w:rPr>
        <w:t xml:space="preserve">original music and reinterpretations of </w:t>
      </w:r>
      <w:proofErr w:type="spellStart"/>
      <w:r w:rsidRPr="00CE15BD">
        <w:rPr>
          <w:rFonts w:asciiTheme="majorHAnsi" w:eastAsiaTheme="majorEastAsia" w:hAnsiTheme="majorHAnsi" w:cstheme="majorBidi"/>
          <w:sz w:val="20"/>
          <w:szCs w:val="20"/>
        </w:rPr>
        <w:t>Makeba’s</w:t>
      </w:r>
      <w:proofErr w:type="spellEnd"/>
      <w:r w:rsidRPr="00CE15BD">
        <w:rPr>
          <w:rFonts w:asciiTheme="majorHAnsi" w:eastAsiaTheme="majorEastAsia" w:hAnsiTheme="majorHAnsi" w:cstheme="majorBidi"/>
          <w:sz w:val="20"/>
          <w:szCs w:val="20"/>
        </w:rPr>
        <w:t xml:space="preserve"> popular repertoire through the modern jazz idiom and small ensemble arrangements.  </w:t>
      </w:r>
      <w:proofErr w:type="spellStart"/>
      <w:r w:rsidRPr="00CE15BD">
        <w:rPr>
          <w:rFonts w:asciiTheme="majorHAnsi" w:eastAsiaTheme="majorEastAsia" w:hAnsiTheme="majorHAnsi" w:cstheme="majorBidi"/>
          <w:sz w:val="20"/>
          <w:szCs w:val="20"/>
        </w:rPr>
        <w:t>Somi</w:t>
      </w:r>
      <w:proofErr w:type="spellEnd"/>
      <w:r w:rsidRPr="00CE15BD">
        <w:rPr>
          <w:rFonts w:asciiTheme="majorHAnsi" w:eastAsiaTheme="majorEastAsia" w:hAnsiTheme="majorHAnsi" w:cstheme="majorBidi"/>
          <w:sz w:val="20"/>
          <w:szCs w:val="20"/>
        </w:rPr>
        <w:t xml:space="preserve"> inhabits the role of </w:t>
      </w:r>
      <w:proofErr w:type="spellStart"/>
      <w:r w:rsidRPr="00CE15BD">
        <w:rPr>
          <w:rFonts w:asciiTheme="majorHAnsi" w:eastAsiaTheme="majorEastAsia" w:hAnsiTheme="majorHAnsi" w:cstheme="majorBidi"/>
          <w:sz w:val="20"/>
          <w:szCs w:val="20"/>
        </w:rPr>
        <w:t>Makeba</w:t>
      </w:r>
      <w:proofErr w:type="spellEnd"/>
      <w:r w:rsidRPr="00CE15BD">
        <w:rPr>
          <w:rFonts w:asciiTheme="majorHAnsi" w:eastAsiaTheme="majorEastAsia" w:hAnsiTheme="majorHAnsi" w:cstheme="majorBidi"/>
          <w:sz w:val="20"/>
          <w:szCs w:val="20"/>
        </w:rPr>
        <w:t xml:space="preserve"> and is accompanied by a chorus of 3 actor-singers and 4 musicians who embody the human, spiritual and musical landscape of </w:t>
      </w:r>
      <w:proofErr w:type="spellStart"/>
      <w:r w:rsidRPr="00CE15BD">
        <w:rPr>
          <w:rFonts w:asciiTheme="majorHAnsi" w:eastAsiaTheme="majorEastAsia" w:hAnsiTheme="majorHAnsi" w:cstheme="majorBidi"/>
          <w:sz w:val="20"/>
          <w:szCs w:val="20"/>
        </w:rPr>
        <w:t>Makeba’s</w:t>
      </w:r>
      <w:proofErr w:type="spellEnd"/>
      <w:r w:rsidRPr="00CE15BD">
        <w:rPr>
          <w:rFonts w:asciiTheme="majorHAnsi" w:eastAsiaTheme="majorEastAsia" w:hAnsiTheme="majorHAnsi" w:cstheme="majorBidi"/>
          <w:sz w:val="20"/>
          <w:szCs w:val="20"/>
        </w:rPr>
        <w:t xml:space="preserve"> remarkable life. "</w:t>
      </w:r>
      <w:proofErr w:type="spellStart"/>
      <w:r w:rsidRPr="00CE15BD">
        <w:rPr>
          <w:rFonts w:asciiTheme="majorHAnsi" w:eastAsiaTheme="majorEastAsia" w:hAnsiTheme="majorHAnsi" w:cstheme="majorBidi"/>
          <w:sz w:val="20"/>
          <w:szCs w:val="20"/>
        </w:rPr>
        <w:t>Zenzile</w:t>
      </w:r>
      <w:proofErr w:type="spellEnd"/>
      <w:r w:rsidRPr="00CE15BD">
        <w:rPr>
          <w:rFonts w:asciiTheme="majorHAnsi" w:eastAsiaTheme="majorEastAsia" w:hAnsiTheme="majorHAnsi" w:cstheme="majorBidi"/>
          <w:sz w:val="20"/>
          <w:szCs w:val="20"/>
        </w:rPr>
        <w:t xml:space="preserve">" is actually </w:t>
      </w:r>
      <w:proofErr w:type="spellStart"/>
      <w:r w:rsidRPr="00CE15BD">
        <w:rPr>
          <w:rFonts w:asciiTheme="majorHAnsi" w:eastAsiaTheme="majorEastAsia" w:hAnsiTheme="majorHAnsi" w:cstheme="majorBidi"/>
          <w:sz w:val="20"/>
          <w:szCs w:val="20"/>
        </w:rPr>
        <w:t>Makeba's</w:t>
      </w:r>
      <w:proofErr w:type="spellEnd"/>
      <w:r w:rsidRPr="00CE15BD">
        <w:rPr>
          <w:rFonts w:asciiTheme="majorHAnsi" w:eastAsiaTheme="majorEastAsia" w:hAnsiTheme="majorHAnsi" w:cstheme="majorBidi"/>
          <w:sz w:val="20"/>
          <w:szCs w:val="20"/>
        </w:rPr>
        <w:t xml:space="preserve"> given name which means "you have done it to yourself" in her native language of Xhosa</w:t>
      </w:r>
      <w:ins w:id="927" w:author="Mara L. Isaacs" w:date="2017-12-29T02:05:00Z">
        <w:r w:rsidR="00CC546D">
          <w:rPr>
            <w:rFonts w:asciiTheme="majorHAnsi" w:eastAsiaTheme="majorEastAsia" w:hAnsiTheme="majorHAnsi" w:cstheme="majorBidi"/>
            <w:sz w:val="20"/>
            <w:szCs w:val="20"/>
          </w:rPr>
          <w:t>.</w:t>
        </w:r>
      </w:ins>
      <w:del w:id="928" w:author="Mara L. Isaacs" w:date="2017-12-29T02:05:00Z">
        <w:r w:rsidRPr="00CE15BD" w:rsidDel="00CC546D">
          <w:rPr>
            <w:rFonts w:asciiTheme="majorHAnsi" w:eastAsiaTheme="majorEastAsia" w:hAnsiTheme="majorHAnsi" w:cstheme="majorBidi"/>
            <w:sz w:val="20"/>
            <w:szCs w:val="20"/>
          </w:rPr>
          <w:delText>.  In short, this piece is an exposition of the burdens, freadoms and personal agency that accompany the gift of song.</w:delText>
        </w:r>
      </w:del>
      <w:r w:rsidRPr="00CE15BD">
        <w:rPr>
          <w:rFonts w:asciiTheme="majorHAnsi" w:eastAsiaTheme="majorEastAsia" w:hAnsiTheme="majorHAnsi" w:cstheme="majorBidi"/>
          <w:sz w:val="20"/>
          <w:szCs w:val="20"/>
        </w:rPr>
        <w:t xml:space="preserve"> </w:t>
      </w:r>
    </w:p>
    <w:p w14:paraId="7B66C4E1" w14:textId="5D89249A" w:rsidR="00A25955" w:rsidRPr="00F84BE0" w:rsidRDefault="352F4D77" w:rsidP="352F4D77">
      <w:pPr>
        <w:spacing w:after="240"/>
        <w:rPr>
          <w:rFonts w:asciiTheme="majorHAnsi" w:eastAsiaTheme="majorEastAsia" w:hAnsiTheme="majorHAnsi" w:cstheme="majorBidi"/>
          <w:sz w:val="20"/>
          <w:szCs w:val="20"/>
        </w:rPr>
      </w:pPr>
      <w:r w:rsidRPr="00F84BE0">
        <w:rPr>
          <w:rFonts w:asciiTheme="majorHAnsi" w:eastAsiaTheme="majorEastAsia" w:hAnsiTheme="majorHAnsi" w:cstheme="majorBidi"/>
          <w:sz w:val="20"/>
          <w:szCs w:val="20"/>
        </w:rPr>
        <w:t>In development</w:t>
      </w:r>
    </w:p>
    <w:p w14:paraId="309BF442" w14:textId="5E46EEB5" w:rsidR="00A25955" w:rsidRPr="00F84BE0" w:rsidRDefault="352F4D77" w:rsidP="352F4D77">
      <w:pPr>
        <w:tabs>
          <w:tab w:val="left" w:pos="3075"/>
        </w:tabs>
        <w:rPr>
          <w:rFonts w:asciiTheme="majorHAnsi" w:eastAsiaTheme="majorEastAsia" w:hAnsiTheme="majorHAnsi" w:cstheme="majorBidi"/>
          <w:sz w:val="20"/>
          <w:szCs w:val="20"/>
        </w:rPr>
      </w:pPr>
      <w:r w:rsidRPr="00F84BE0">
        <w:rPr>
          <w:rFonts w:asciiTheme="majorHAnsi" w:eastAsiaTheme="majorEastAsia" w:hAnsiTheme="majorHAnsi" w:cstheme="majorBidi"/>
          <w:sz w:val="20"/>
          <w:szCs w:val="20"/>
        </w:rPr>
        <w:t>Anticipated premiere 2018-2019 season</w:t>
      </w:r>
    </w:p>
    <w:p w14:paraId="06FB23A1" w14:textId="77777777" w:rsidR="00CC546D" w:rsidRDefault="00CC546D" w:rsidP="352F4D77">
      <w:pPr>
        <w:pBdr>
          <w:bottom w:val="single" w:sz="12" w:space="1" w:color="auto"/>
        </w:pBdr>
        <w:rPr>
          <w:ins w:id="929" w:author="Mara L. Isaacs" w:date="2017-12-29T02:06:00Z"/>
          <w:rFonts w:asciiTheme="majorHAnsi" w:eastAsiaTheme="majorEastAsia" w:hAnsiTheme="majorHAnsi" w:cstheme="majorBidi"/>
          <w:sz w:val="20"/>
          <w:szCs w:val="20"/>
        </w:rPr>
      </w:pPr>
    </w:p>
    <w:p w14:paraId="6FDA12C6" w14:textId="237A44C6" w:rsidR="0083568C" w:rsidRPr="00F84BE0" w:rsidRDefault="00CC546D" w:rsidP="352F4D77">
      <w:pPr>
        <w:pBdr>
          <w:bottom w:val="single" w:sz="12" w:space="1" w:color="auto"/>
        </w:pBdr>
        <w:rPr>
          <w:rFonts w:asciiTheme="majorHAnsi" w:eastAsiaTheme="majorEastAsia" w:hAnsiTheme="majorHAnsi" w:cstheme="majorBidi"/>
          <w:sz w:val="20"/>
          <w:szCs w:val="20"/>
        </w:rPr>
      </w:pPr>
      <w:ins w:id="930" w:author="Mara L. Isaacs" w:date="2017-12-29T02:06:00Z">
        <w:r>
          <w:rPr>
            <w:rFonts w:asciiTheme="majorHAnsi" w:eastAsiaTheme="majorEastAsia" w:hAnsiTheme="majorHAnsi" w:cstheme="majorBidi"/>
            <w:sz w:val="20"/>
            <w:szCs w:val="20"/>
          </w:rPr>
          <w:t xml:space="preserve">[same note to designer about smaller font size for these contractual credits] </w:t>
        </w:r>
      </w:ins>
      <w:r w:rsidR="352F4D77" w:rsidRPr="00CC546D">
        <w:rPr>
          <w:rFonts w:asciiTheme="majorHAnsi" w:eastAsiaTheme="majorEastAsia" w:hAnsiTheme="majorHAnsi" w:cstheme="majorBidi"/>
          <w:sz w:val="20"/>
          <w:szCs w:val="20"/>
        </w:rPr>
        <w:t xml:space="preserve">Dreaming </w:t>
      </w:r>
      <w:proofErr w:type="spellStart"/>
      <w:r w:rsidR="352F4D77" w:rsidRPr="00CC546D">
        <w:rPr>
          <w:rFonts w:asciiTheme="majorHAnsi" w:eastAsiaTheme="majorEastAsia" w:hAnsiTheme="majorHAnsi" w:cstheme="majorBidi"/>
          <w:sz w:val="20"/>
          <w:szCs w:val="20"/>
        </w:rPr>
        <w:t>Zenzile</w:t>
      </w:r>
      <w:proofErr w:type="spellEnd"/>
      <w:r w:rsidR="352F4D77" w:rsidRPr="00CC546D">
        <w:rPr>
          <w:rFonts w:asciiTheme="majorHAnsi" w:eastAsiaTheme="majorEastAsia" w:hAnsiTheme="majorHAnsi" w:cstheme="majorBidi"/>
          <w:sz w:val="20"/>
          <w:szCs w:val="20"/>
        </w:rPr>
        <w:t xml:space="preserve"> is developed with the support of The Clarice Smith Center’s Artist Partner Program, Baryshnikov Arts Center, The Apollo Theater, and The Public Theater.  Special thanks to The Miriam </w:t>
      </w:r>
      <w:proofErr w:type="spellStart"/>
      <w:r w:rsidR="352F4D77" w:rsidRPr="00CC546D">
        <w:rPr>
          <w:rFonts w:asciiTheme="majorHAnsi" w:eastAsiaTheme="majorEastAsia" w:hAnsiTheme="majorHAnsi" w:cstheme="majorBidi"/>
          <w:sz w:val="20"/>
          <w:szCs w:val="20"/>
        </w:rPr>
        <w:t>Makeba</w:t>
      </w:r>
      <w:proofErr w:type="spellEnd"/>
      <w:r w:rsidR="352F4D77" w:rsidRPr="00CC546D">
        <w:rPr>
          <w:rFonts w:asciiTheme="majorHAnsi" w:eastAsiaTheme="majorEastAsia" w:hAnsiTheme="majorHAnsi" w:cstheme="majorBidi"/>
          <w:sz w:val="20"/>
          <w:szCs w:val="20"/>
        </w:rPr>
        <w:t xml:space="preserve"> Estate and Mama </w:t>
      </w:r>
      <w:r w:rsidR="352F4D77" w:rsidRPr="00CC546D">
        <w:rPr>
          <w:rFonts w:asciiTheme="majorHAnsi" w:eastAsiaTheme="majorEastAsia" w:hAnsiTheme="majorHAnsi" w:cstheme="majorBidi"/>
          <w:sz w:val="20"/>
          <w:szCs w:val="20"/>
        </w:rPr>
        <w:lastRenderedPageBreak/>
        <w:t>Africa Cultural &amp; Social Trust for their support and permission to create this work.</w:t>
      </w:r>
      <w:r w:rsidR="0083568C" w:rsidRPr="00CC546D">
        <w:rPr>
          <w:rFonts w:asciiTheme="majorHAnsi" w:hAnsiTheme="majorHAnsi"/>
          <w:sz w:val="20"/>
          <w:szCs w:val="20"/>
        </w:rPr>
        <w:br/>
      </w:r>
    </w:p>
    <w:p w14:paraId="7B85D913" w14:textId="32B6E321" w:rsidR="0083568C" w:rsidRPr="004F47F8" w:rsidRDefault="352F4D77" w:rsidP="352F4D77">
      <w:pPr>
        <w:pBdr>
          <w:bottom w:val="single" w:sz="12" w:space="1" w:color="auto"/>
        </w:pBdr>
        <w:rPr>
          <w:rFonts w:asciiTheme="majorHAnsi" w:eastAsiaTheme="majorEastAsia" w:hAnsiTheme="majorHAnsi" w:cstheme="majorBidi"/>
          <w:b/>
          <w:sz w:val="20"/>
          <w:szCs w:val="20"/>
          <w:rPrChange w:id="931" w:author="Mara L. Isaacs" w:date="2017-12-28T21:46:00Z">
            <w:rPr>
              <w:rFonts w:asciiTheme="majorHAnsi" w:eastAsiaTheme="majorEastAsia" w:hAnsiTheme="majorHAnsi" w:cstheme="majorBidi"/>
              <w:b/>
              <w:sz w:val="20"/>
              <w:szCs w:val="20"/>
            </w:rPr>
          </w:rPrChange>
        </w:rPr>
      </w:pPr>
      <w:r w:rsidRPr="004F47F8">
        <w:rPr>
          <w:rFonts w:asciiTheme="majorHAnsi" w:eastAsiaTheme="majorEastAsia" w:hAnsiTheme="majorHAnsi" w:cstheme="majorBidi"/>
          <w:b/>
          <w:sz w:val="20"/>
          <w:szCs w:val="20"/>
          <w:rPrChange w:id="932" w:author="Mara L. Isaacs" w:date="2017-12-28T21:46:00Z">
            <w:rPr>
              <w:rFonts w:asciiTheme="majorHAnsi" w:eastAsiaTheme="majorEastAsia" w:hAnsiTheme="majorHAnsi" w:cstheme="majorBidi"/>
              <w:b/>
              <w:sz w:val="20"/>
              <w:szCs w:val="20"/>
            </w:rPr>
          </w:rPrChange>
        </w:rPr>
        <w:t>ABOUT SOMI</w:t>
      </w:r>
      <w:r w:rsidR="0083568C" w:rsidRPr="004F47F8">
        <w:rPr>
          <w:rFonts w:asciiTheme="majorHAnsi" w:hAnsiTheme="majorHAnsi"/>
          <w:b/>
          <w:sz w:val="20"/>
          <w:szCs w:val="20"/>
          <w:rPrChange w:id="933" w:author="Mara L. Isaacs" w:date="2017-12-28T21:46:00Z">
            <w:rPr>
              <w:rFonts w:asciiTheme="majorHAnsi" w:hAnsiTheme="majorHAnsi"/>
              <w:b/>
              <w:sz w:val="20"/>
              <w:szCs w:val="20"/>
            </w:rPr>
          </w:rPrChange>
        </w:rPr>
        <w:br/>
      </w:r>
    </w:p>
    <w:p w14:paraId="1443EC1B" w14:textId="0118B9F4" w:rsidR="0083568C" w:rsidRPr="004F47F8" w:rsidRDefault="352F4D77" w:rsidP="352F4D77">
      <w:pPr>
        <w:pBdr>
          <w:bottom w:val="single" w:sz="12" w:space="1" w:color="auto"/>
        </w:pBdr>
        <w:rPr>
          <w:rFonts w:asciiTheme="majorHAnsi" w:eastAsiaTheme="majorEastAsia" w:hAnsiTheme="majorHAnsi" w:cstheme="majorBidi"/>
          <w:sz w:val="20"/>
          <w:szCs w:val="20"/>
          <w:rPrChange w:id="934"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935" w:author="Mara L. Isaacs" w:date="2017-12-28T21:46:00Z">
            <w:rPr>
              <w:rFonts w:asciiTheme="majorHAnsi" w:eastAsiaTheme="majorEastAsia" w:hAnsiTheme="majorHAnsi" w:cstheme="majorBidi"/>
              <w:sz w:val="20"/>
              <w:szCs w:val="20"/>
            </w:rPr>
          </w:rPrChange>
        </w:rPr>
        <w:t xml:space="preserve">Acclaimed vocalist and songwriter </w:t>
      </w:r>
      <w:proofErr w:type="spellStart"/>
      <w:r w:rsidRPr="004F47F8">
        <w:rPr>
          <w:rFonts w:asciiTheme="majorHAnsi" w:eastAsiaTheme="majorEastAsia" w:hAnsiTheme="majorHAnsi" w:cstheme="majorBidi"/>
          <w:sz w:val="20"/>
          <w:szCs w:val="20"/>
          <w:rPrChange w:id="936" w:author="Mara L. Isaacs" w:date="2017-12-28T21:46:00Z">
            <w:rPr>
              <w:rFonts w:asciiTheme="majorHAnsi" w:eastAsiaTheme="majorEastAsia" w:hAnsiTheme="majorHAnsi" w:cstheme="majorBidi"/>
              <w:sz w:val="20"/>
              <w:szCs w:val="20"/>
            </w:rPr>
          </w:rPrChange>
        </w:rPr>
        <w:t>Somi</w:t>
      </w:r>
      <w:proofErr w:type="spellEnd"/>
      <w:r w:rsidRPr="004F47F8">
        <w:rPr>
          <w:rFonts w:asciiTheme="majorHAnsi" w:eastAsiaTheme="majorEastAsia" w:hAnsiTheme="majorHAnsi" w:cstheme="majorBidi"/>
          <w:sz w:val="20"/>
          <w:szCs w:val="20"/>
          <w:rPrChange w:id="937" w:author="Mara L. Isaacs" w:date="2017-12-28T21:46:00Z">
            <w:rPr>
              <w:rFonts w:asciiTheme="majorHAnsi" w:eastAsiaTheme="majorEastAsia" w:hAnsiTheme="majorHAnsi" w:cstheme="majorBidi"/>
              <w:sz w:val="20"/>
              <w:szCs w:val="20"/>
            </w:rPr>
          </w:rPrChange>
        </w:rPr>
        <w:t xml:space="preserve"> was born in Illinois to immigrants from Uganda and Rwanda. </w:t>
      </w:r>
      <w:r w:rsidRPr="004F47F8">
        <w:rPr>
          <w:rFonts w:asciiTheme="majorHAnsi" w:eastAsiaTheme="majorEastAsia" w:hAnsiTheme="majorHAnsi" w:cstheme="majorBidi"/>
          <w:i/>
          <w:iCs/>
          <w:sz w:val="20"/>
          <w:szCs w:val="20"/>
          <w:rPrChange w:id="938" w:author="Mara L. Isaacs" w:date="2017-12-28T21:46:00Z">
            <w:rPr>
              <w:rFonts w:asciiTheme="majorHAnsi" w:eastAsiaTheme="majorEastAsia" w:hAnsiTheme="majorHAnsi" w:cstheme="majorBidi"/>
              <w:i/>
              <w:iCs/>
              <w:sz w:val="20"/>
              <w:szCs w:val="20"/>
            </w:rPr>
          </w:rPrChange>
        </w:rPr>
        <w:t>The Huffington Post</w:t>
      </w:r>
      <w:r w:rsidRPr="004F47F8">
        <w:rPr>
          <w:rFonts w:asciiTheme="majorHAnsi" w:eastAsiaTheme="majorEastAsia" w:hAnsiTheme="majorHAnsi" w:cstheme="majorBidi"/>
          <w:sz w:val="20"/>
          <w:szCs w:val="20"/>
          <w:rPrChange w:id="939" w:author="Mara L. Isaacs" w:date="2017-12-28T21:46:00Z">
            <w:rPr>
              <w:rFonts w:asciiTheme="majorHAnsi" w:eastAsiaTheme="majorEastAsia" w:hAnsiTheme="majorHAnsi" w:cstheme="majorBidi"/>
              <w:sz w:val="20"/>
              <w:szCs w:val="20"/>
            </w:rPr>
          </w:rPrChange>
        </w:rPr>
        <w:t xml:space="preserve"> recently dubbed her “the new Nina Simone,” while </w:t>
      </w:r>
      <w:r w:rsidRPr="004F47F8">
        <w:rPr>
          <w:rFonts w:asciiTheme="majorHAnsi" w:eastAsiaTheme="majorEastAsia" w:hAnsiTheme="majorHAnsi" w:cstheme="majorBidi"/>
          <w:i/>
          <w:iCs/>
          <w:sz w:val="20"/>
          <w:szCs w:val="20"/>
          <w:rPrChange w:id="940" w:author="Mara L. Isaacs" w:date="2017-12-28T21:46:00Z">
            <w:rPr>
              <w:rFonts w:asciiTheme="majorHAnsi" w:eastAsiaTheme="majorEastAsia" w:hAnsiTheme="majorHAnsi" w:cstheme="majorBidi"/>
              <w:i/>
              <w:iCs/>
              <w:sz w:val="20"/>
              <w:szCs w:val="20"/>
            </w:rPr>
          </w:rPrChange>
        </w:rPr>
        <w:t xml:space="preserve">NPR </w:t>
      </w:r>
      <w:r w:rsidRPr="004F47F8">
        <w:rPr>
          <w:rFonts w:asciiTheme="majorHAnsi" w:eastAsiaTheme="majorEastAsia" w:hAnsiTheme="majorHAnsi" w:cstheme="majorBidi"/>
          <w:sz w:val="20"/>
          <w:szCs w:val="20"/>
          <w:rPrChange w:id="941" w:author="Mara L. Isaacs" w:date="2017-12-28T21:46:00Z">
            <w:rPr>
              <w:rFonts w:asciiTheme="majorHAnsi" w:eastAsiaTheme="majorEastAsia" w:hAnsiTheme="majorHAnsi" w:cstheme="majorBidi"/>
              <w:sz w:val="20"/>
              <w:szCs w:val="20"/>
            </w:rPr>
          </w:rPrChange>
        </w:rPr>
        <w:t xml:space="preserve">describes her as “an ambitious artist and superb jazz singer [who] creates an elegant amalgam of her bi-continental experiences.  </w:t>
      </w:r>
      <w:proofErr w:type="spellStart"/>
      <w:r w:rsidRPr="004F47F8">
        <w:rPr>
          <w:rFonts w:asciiTheme="majorHAnsi" w:eastAsiaTheme="majorEastAsia" w:hAnsiTheme="majorHAnsi" w:cstheme="majorBidi"/>
          <w:sz w:val="20"/>
          <w:szCs w:val="20"/>
          <w:rPrChange w:id="942" w:author="Mara L. Isaacs" w:date="2017-12-28T21:46:00Z">
            <w:rPr>
              <w:rFonts w:asciiTheme="majorHAnsi" w:eastAsiaTheme="majorEastAsia" w:hAnsiTheme="majorHAnsi" w:cstheme="majorBidi"/>
              <w:sz w:val="20"/>
              <w:szCs w:val="20"/>
            </w:rPr>
          </w:rPrChange>
        </w:rPr>
        <w:t>Somi</w:t>
      </w:r>
      <w:proofErr w:type="spellEnd"/>
      <w:r w:rsidRPr="004F47F8">
        <w:rPr>
          <w:rFonts w:asciiTheme="majorHAnsi" w:eastAsiaTheme="majorEastAsia" w:hAnsiTheme="majorHAnsi" w:cstheme="majorBidi"/>
          <w:sz w:val="20"/>
          <w:szCs w:val="20"/>
          <w:rPrChange w:id="943" w:author="Mara L. Isaacs" w:date="2017-12-28T21:46:00Z">
            <w:rPr>
              <w:rFonts w:asciiTheme="majorHAnsi" w:eastAsiaTheme="majorEastAsia" w:hAnsiTheme="majorHAnsi" w:cstheme="majorBidi"/>
              <w:sz w:val="20"/>
              <w:szCs w:val="20"/>
            </w:rPr>
          </w:rPrChange>
        </w:rPr>
        <w:t xml:space="preserve"> is a TED Senior Fellow, an inaugural Association of Performing Arts Presenters Fellow, a former Artist-in-Residence at Park Avenue Armory, UCLA's Center for the Art of Performance, Robert Rauschenberg Foundation, and Baryshnikov Arts Center. </w:t>
      </w:r>
      <w:del w:id="944" w:author="Mara L. Isaacs" w:date="2017-12-29T04:20:00Z">
        <w:r w:rsidRPr="004F47F8" w:rsidDel="007F2E6C">
          <w:rPr>
            <w:rFonts w:asciiTheme="majorHAnsi" w:eastAsiaTheme="majorEastAsia" w:hAnsiTheme="majorHAnsi" w:cstheme="majorBidi"/>
            <w:sz w:val="20"/>
            <w:szCs w:val="20"/>
            <w:rPrChange w:id="945" w:author="Mara L. Isaacs" w:date="2017-12-28T21:46:00Z">
              <w:rPr>
                <w:rFonts w:asciiTheme="majorHAnsi" w:eastAsiaTheme="majorEastAsia" w:hAnsiTheme="majorHAnsi" w:cstheme="majorBidi"/>
                <w:sz w:val="20"/>
                <w:szCs w:val="20"/>
              </w:rPr>
            </w:rPrChange>
          </w:rPr>
          <w:delText xml:space="preserve"> She is the founder of New Africa Live, a non-profit organization that celebrated her fellow African artists. </w:delText>
        </w:r>
      </w:del>
      <w:r w:rsidRPr="004F47F8">
        <w:rPr>
          <w:rFonts w:asciiTheme="majorHAnsi" w:eastAsiaTheme="majorEastAsia" w:hAnsiTheme="majorHAnsi" w:cstheme="majorBidi"/>
          <w:sz w:val="20"/>
          <w:szCs w:val="20"/>
          <w:rPrChange w:id="946" w:author="Mara L. Isaacs" w:date="2017-12-28T21:46:00Z">
            <w:rPr>
              <w:rFonts w:asciiTheme="majorHAnsi" w:eastAsiaTheme="majorEastAsia" w:hAnsiTheme="majorHAnsi" w:cstheme="majorBidi"/>
              <w:sz w:val="20"/>
              <w:szCs w:val="20"/>
            </w:rPr>
          </w:rPrChange>
        </w:rPr>
        <w:t xml:space="preserve">Her latest recording, </w:t>
      </w:r>
      <w:r w:rsidRPr="004F47F8">
        <w:rPr>
          <w:rFonts w:asciiTheme="majorHAnsi" w:eastAsiaTheme="majorEastAsia" w:hAnsiTheme="majorHAnsi" w:cstheme="majorBidi"/>
          <w:i/>
          <w:iCs/>
          <w:sz w:val="20"/>
          <w:szCs w:val="20"/>
          <w:rPrChange w:id="947" w:author="Mara L. Isaacs" w:date="2017-12-28T21:46:00Z">
            <w:rPr>
              <w:rFonts w:asciiTheme="majorHAnsi" w:eastAsiaTheme="majorEastAsia" w:hAnsiTheme="majorHAnsi" w:cstheme="majorBidi"/>
              <w:i/>
              <w:iCs/>
              <w:sz w:val="20"/>
              <w:szCs w:val="20"/>
            </w:rPr>
          </w:rPrChange>
        </w:rPr>
        <w:t xml:space="preserve">Petite </w:t>
      </w:r>
      <w:proofErr w:type="spellStart"/>
      <w:r w:rsidRPr="004F47F8">
        <w:rPr>
          <w:rFonts w:asciiTheme="majorHAnsi" w:eastAsiaTheme="majorEastAsia" w:hAnsiTheme="majorHAnsi" w:cstheme="majorBidi"/>
          <w:i/>
          <w:iCs/>
          <w:sz w:val="20"/>
          <w:szCs w:val="20"/>
          <w:rPrChange w:id="948" w:author="Mara L. Isaacs" w:date="2017-12-28T21:46:00Z">
            <w:rPr>
              <w:rFonts w:asciiTheme="majorHAnsi" w:eastAsiaTheme="majorEastAsia" w:hAnsiTheme="majorHAnsi" w:cstheme="majorBidi"/>
              <w:i/>
              <w:iCs/>
              <w:sz w:val="20"/>
              <w:szCs w:val="20"/>
            </w:rPr>
          </w:rPrChange>
        </w:rPr>
        <w:t>Afrique</w:t>
      </w:r>
      <w:proofErr w:type="spellEnd"/>
      <w:r w:rsidRPr="004F47F8">
        <w:rPr>
          <w:rFonts w:asciiTheme="majorHAnsi" w:eastAsiaTheme="majorEastAsia" w:hAnsiTheme="majorHAnsi" w:cstheme="majorBidi"/>
          <w:i/>
          <w:iCs/>
          <w:sz w:val="20"/>
          <w:szCs w:val="20"/>
          <w:rPrChange w:id="949" w:author="Mara L. Isaacs" w:date="2017-12-28T21:46:00Z">
            <w:rPr>
              <w:rFonts w:asciiTheme="majorHAnsi" w:eastAsiaTheme="majorEastAsia" w:hAnsiTheme="majorHAnsi" w:cstheme="majorBidi"/>
              <w:i/>
              <w:iCs/>
              <w:sz w:val="20"/>
              <w:szCs w:val="20"/>
            </w:rPr>
          </w:rPrChange>
        </w:rPr>
        <w:t xml:space="preserve">, </w:t>
      </w:r>
      <w:r w:rsidRPr="004F47F8">
        <w:rPr>
          <w:rFonts w:asciiTheme="majorHAnsi" w:eastAsiaTheme="majorEastAsia" w:hAnsiTheme="majorHAnsi" w:cstheme="majorBidi"/>
          <w:sz w:val="20"/>
          <w:szCs w:val="20"/>
          <w:rPrChange w:id="950" w:author="Mara L. Isaacs" w:date="2017-12-28T21:46:00Z">
            <w:rPr>
              <w:rFonts w:asciiTheme="majorHAnsi" w:eastAsiaTheme="majorEastAsia" w:hAnsiTheme="majorHAnsi" w:cstheme="majorBidi"/>
              <w:sz w:val="20"/>
              <w:szCs w:val="20"/>
            </w:rPr>
          </w:rPrChange>
        </w:rPr>
        <w:t xml:space="preserve">released on Sony Music’s historic </w:t>
      </w:r>
      <w:proofErr w:type="spellStart"/>
      <w:r w:rsidRPr="004F47F8">
        <w:rPr>
          <w:rFonts w:asciiTheme="majorHAnsi" w:eastAsiaTheme="majorEastAsia" w:hAnsiTheme="majorHAnsi" w:cstheme="majorBidi"/>
          <w:sz w:val="20"/>
          <w:szCs w:val="20"/>
          <w:rPrChange w:id="951" w:author="Mara L. Isaacs" w:date="2017-12-28T21:46:00Z">
            <w:rPr>
              <w:rFonts w:asciiTheme="majorHAnsi" w:eastAsiaTheme="majorEastAsia" w:hAnsiTheme="majorHAnsi" w:cstheme="majorBidi"/>
              <w:sz w:val="20"/>
              <w:szCs w:val="20"/>
            </w:rPr>
          </w:rPrChange>
        </w:rPr>
        <w:t>Okeh</w:t>
      </w:r>
      <w:proofErr w:type="spellEnd"/>
      <w:r w:rsidRPr="004F47F8">
        <w:rPr>
          <w:rFonts w:asciiTheme="majorHAnsi" w:eastAsiaTheme="majorEastAsia" w:hAnsiTheme="majorHAnsi" w:cstheme="majorBidi"/>
          <w:sz w:val="20"/>
          <w:szCs w:val="20"/>
          <w:rPrChange w:id="952" w:author="Mara L. Isaacs" w:date="2017-12-28T21:46:00Z">
            <w:rPr>
              <w:rFonts w:asciiTheme="majorHAnsi" w:eastAsiaTheme="majorEastAsia" w:hAnsiTheme="majorHAnsi" w:cstheme="majorBidi"/>
              <w:sz w:val="20"/>
              <w:szCs w:val="20"/>
            </w:rPr>
          </w:rPrChange>
        </w:rPr>
        <w:t xml:space="preserve"> Records, is a timely song cycle about the dignity of immigrants and gentrification of Harlem’s vibrant West African quarter.  The album was recently nominated for a 2018 NAACP Image Award for Outstanding Jazz Album and follows the success of </w:t>
      </w:r>
      <w:r w:rsidRPr="004F47F8">
        <w:rPr>
          <w:rFonts w:asciiTheme="majorHAnsi" w:eastAsiaTheme="majorEastAsia" w:hAnsiTheme="majorHAnsi" w:cstheme="majorBidi"/>
          <w:i/>
          <w:iCs/>
          <w:sz w:val="20"/>
          <w:szCs w:val="20"/>
          <w:rPrChange w:id="953" w:author="Mara L. Isaacs" w:date="2017-12-28T21:46:00Z">
            <w:rPr>
              <w:rFonts w:asciiTheme="majorHAnsi" w:eastAsiaTheme="majorEastAsia" w:hAnsiTheme="majorHAnsi" w:cstheme="majorBidi"/>
              <w:i/>
              <w:iCs/>
              <w:sz w:val="20"/>
              <w:szCs w:val="20"/>
            </w:rPr>
          </w:rPrChange>
        </w:rPr>
        <w:t>The Lagos Music Salon</w:t>
      </w:r>
      <w:r w:rsidRPr="004F47F8">
        <w:rPr>
          <w:rFonts w:asciiTheme="majorHAnsi" w:eastAsiaTheme="majorEastAsia" w:hAnsiTheme="majorHAnsi" w:cstheme="majorBidi"/>
          <w:sz w:val="20"/>
          <w:szCs w:val="20"/>
          <w:rPrChange w:id="954" w:author="Mara L. Isaacs" w:date="2017-12-28T21:46:00Z">
            <w:rPr>
              <w:rFonts w:asciiTheme="majorHAnsi" w:eastAsiaTheme="majorEastAsia" w:hAnsiTheme="majorHAnsi" w:cstheme="majorBidi"/>
              <w:sz w:val="20"/>
              <w:szCs w:val="20"/>
            </w:rPr>
          </w:rPrChange>
        </w:rPr>
        <w:t xml:space="preserve">, which debuted at #1 on U.S. and international jazz charts and earned her an ECHO Award nomination for Best International Jazz Vocalist.  </w:t>
      </w:r>
      <w:del w:id="955" w:author="Mara L. Isaacs" w:date="2017-12-29T02:07:00Z">
        <w:r w:rsidRPr="004F47F8" w:rsidDel="00CC546D">
          <w:rPr>
            <w:rFonts w:asciiTheme="majorHAnsi" w:eastAsiaTheme="majorEastAsia" w:hAnsiTheme="majorHAnsi" w:cstheme="majorBidi"/>
            <w:sz w:val="20"/>
            <w:szCs w:val="20"/>
            <w:rPrChange w:id="956" w:author="Mara L. Isaacs" w:date="2017-12-28T21:46:00Z">
              <w:rPr>
                <w:rFonts w:asciiTheme="majorHAnsi" w:eastAsiaTheme="majorEastAsia" w:hAnsiTheme="majorHAnsi" w:cstheme="majorBidi"/>
                <w:sz w:val="20"/>
                <w:szCs w:val="20"/>
              </w:rPr>
            </w:rPrChange>
          </w:rPr>
          <w:delText>In her heart of hearts, she is an East African Midwestern girl who loves family, poetry,</w:delText>
        </w:r>
        <w:r w:rsidR="0083568C" w:rsidRPr="004F47F8" w:rsidDel="00CC546D">
          <w:rPr>
            <w:rFonts w:asciiTheme="majorHAnsi" w:hAnsiTheme="majorHAnsi"/>
            <w:sz w:val="20"/>
            <w:szCs w:val="20"/>
            <w:rPrChange w:id="957" w:author="Mara L. Isaacs" w:date="2017-12-28T21:46:00Z">
              <w:rPr>
                <w:rFonts w:asciiTheme="majorHAnsi" w:hAnsiTheme="majorHAnsi"/>
                <w:sz w:val="20"/>
                <w:szCs w:val="20"/>
              </w:rPr>
            </w:rPrChange>
          </w:rPr>
          <w:br/>
        </w:r>
      </w:del>
    </w:p>
    <w:p w14:paraId="67FD09D0" w14:textId="113AE867" w:rsidR="0083568C" w:rsidRPr="004F47F8" w:rsidRDefault="0083568C" w:rsidP="352F4D77">
      <w:pPr>
        <w:pBdr>
          <w:bottom w:val="single" w:sz="12" w:space="1" w:color="auto"/>
        </w:pBdr>
        <w:rPr>
          <w:rFonts w:asciiTheme="majorHAnsi" w:eastAsiaTheme="majorEastAsia" w:hAnsiTheme="majorHAnsi" w:cstheme="majorBidi"/>
          <w:sz w:val="20"/>
          <w:szCs w:val="20"/>
          <w:rPrChange w:id="958" w:author="Mara L. Isaacs" w:date="2017-12-28T21:46:00Z">
            <w:rPr>
              <w:rFonts w:asciiTheme="majorHAnsi" w:eastAsiaTheme="majorEastAsia" w:hAnsiTheme="majorHAnsi" w:cstheme="majorBidi"/>
              <w:sz w:val="20"/>
              <w:szCs w:val="20"/>
            </w:rPr>
          </w:rPrChange>
        </w:rPr>
      </w:pPr>
      <w:r w:rsidRPr="004F47F8">
        <w:rPr>
          <w:rFonts w:asciiTheme="majorHAnsi" w:hAnsiTheme="majorHAnsi"/>
          <w:sz w:val="20"/>
          <w:szCs w:val="20"/>
          <w:rPrChange w:id="959" w:author="Mara L. Isaacs" w:date="2017-12-28T21:46:00Z">
            <w:rPr>
              <w:rFonts w:asciiTheme="majorHAnsi" w:hAnsiTheme="majorHAnsi"/>
              <w:sz w:val="20"/>
              <w:szCs w:val="20"/>
            </w:rPr>
          </w:rPrChange>
        </w:rPr>
        <w:br/>
      </w:r>
    </w:p>
    <w:p w14:paraId="32AC5D5D" w14:textId="6549D8F3" w:rsidR="352F4D77" w:rsidRPr="004F47F8" w:rsidRDefault="352F4D77" w:rsidP="352F4D77">
      <w:pPr>
        <w:rPr>
          <w:rFonts w:asciiTheme="majorHAnsi" w:eastAsiaTheme="majorEastAsia" w:hAnsiTheme="majorHAnsi" w:cstheme="majorBidi"/>
          <w:sz w:val="20"/>
          <w:szCs w:val="20"/>
          <w:rPrChange w:id="960" w:author="Mara L. Isaacs" w:date="2017-12-28T21:46:00Z">
            <w:rPr>
              <w:rFonts w:asciiTheme="majorHAnsi" w:eastAsiaTheme="majorEastAsia" w:hAnsiTheme="majorHAnsi" w:cstheme="majorBidi"/>
              <w:sz w:val="20"/>
              <w:szCs w:val="20"/>
            </w:rPr>
          </w:rPrChange>
        </w:rPr>
      </w:pPr>
    </w:p>
    <w:p w14:paraId="31FAA2A1" w14:textId="77777777" w:rsidR="0083568C" w:rsidRPr="004F47F8" w:rsidRDefault="352F4D77" w:rsidP="352F4D77">
      <w:pPr>
        <w:pBdr>
          <w:bottom w:val="single" w:sz="12" w:space="5" w:color="auto"/>
        </w:pBdr>
        <w:rPr>
          <w:rFonts w:asciiTheme="majorHAnsi" w:eastAsiaTheme="majorEastAsia" w:hAnsiTheme="majorHAnsi" w:cstheme="majorBidi"/>
          <w:b/>
          <w:bCs/>
          <w:sz w:val="20"/>
          <w:szCs w:val="20"/>
          <w:rPrChange w:id="961"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962" w:author="Mara L. Isaacs" w:date="2017-12-28T21:46:00Z">
            <w:rPr>
              <w:rFonts w:asciiTheme="majorHAnsi" w:eastAsiaTheme="majorEastAsia" w:hAnsiTheme="majorHAnsi" w:cstheme="majorBidi"/>
              <w:b/>
              <w:bCs/>
              <w:sz w:val="20"/>
              <w:szCs w:val="20"/>
            </w:rPr>
          </w:rPrChange>
        </w:rPr>
        <w:t>HADESTOWN</w:t>
      </w:r>
    </w:p>
    <w:p w14:paraId="773DD560" w14:textId="77777777" w:rsidR="0083568C" w:rsidRPr="004F47F8" w:rsidRDefault="352F4D77" w:rsidP="352F4D77">
      <w:pPr>
        <w:pBdr>
          <w:bottom w:val="single" w:sz="12" w:space="5" w:color="auto"/>
        </w:pBdr>
        <w:rPr>
          <w:rStyle w:val="Strong"/>
          <w:rFonts w:asciiTheme="majorHAnsi" w:eastAsiaTheme="majorEastAsia" w:hAnsiTheme="majorHAnsi" w:cstheme="majorBidi"/>
          <w:b w:val="0"/>
          <w:bCs w:val="0"/>
          <w:sz w:val="20"/>
          <w:szCs w:val="20"/>
          <w:rPrChange w:id="963" w:author="Mara L. Isaacs" w:date="2017-12-28T21:46:00Z">
            <w:rPr>
              <w:rStyle w:val="Strong"/>
              <w:rFonts w:asciiTheme="majorHAnsi" w:eastAsiaTheme="majorEastAsia" w:hAnsiTheme="majorHAnsi" w:cstheme="majorBidi"/>
              <w:b w:val="0"/>
              <w:bCs w:val="0"/>
              <w:sz w:val="20"/>
              <w:szCs w:val="20"/>
            </w:rPr>
          </w:rPrChange>
        </w:rPr>
      </w:pPr>
      <w:r w:rsidRPr="004F47F8">
        <w:rPr>
          <w:rStyle w:val="Strong"/>
          <w:rFonts w:asciiTheme="majorHAnsi" w:eastAsiaTheme="majorEastAsia" w:hAnsiTheme="majorHAnsi" w:cstheme="majorBidi"/>
          <w:b w:val="0"/>
          <w:bCs w:val="0"/>
          <w:sz w:val="20"/>
          <w:szCs w:val="20"/>
          <w:rPrChange w:id="964" w:author="Mara L. Isaacs" w:date="2017-12-28T21:46:00Z">
            <w:rPr>
              <w:rStyle w:val="Strong"/>
              <w:rFonts w:asciiTheme="majorHAnsi" w:eastAsiaTheme="majorEastAsia" w:hAnsiTheme="majorHAnsi" w:cstheme="majorBidi"/>
              <w:b w:val="0"/>
              <w:bCs w:val="0"/>
              <w:sz w:val="20"/>
              <w:szCs w:val="20"/>
            </w:rPr>
          </w:rPrChange>
        </w:rPr>
        <w:t xml:space="preserve">By </w:t>
      </w:r>
      <w:proofErr w:type="spellStart"/>
      <w:r w:rsidRPr="004F47F8">
        <w:rPr>
          <w:rStyle w:val="Strong"/>
          <w:rFonts w:asciiTheme="majorHAnsi" w:eastAsiaTheme="majorEastAsia" w:hAnsiTheme="majorHAnsi" w:cstheme="majorBidi"/>
          <w:bCs w:val="0"/>
          <w:sz w:val="20"/>
          <w:szCs w:val="20"/>
          <w:rPrChange w:id="965" w:author="Mara L. Isaacs" w:date="2017-12-28T21:46:00Z">
            <w:rPr>
              <w:rStyle w:val="Strong"/>
              <w:rFonts w:asciiTheme="majorHAnsi" w:eastAsiaTheme="majorEastAsia" w:hAnsiTheme="majorHAnsi" w:cstheme="majorBidi"/>
              <w:bCs w:val="0"/>
              <w:sz w:val="20"/>
              <w:szCs w:val="20"/>
            </w:rPr>
          </w:rPrChange>
        </w:rPr>
        <w:t>Anaïs</w:t>
      </w:r>
      <w:proofErr w:type="spellEnd"/>
      <w:r w:rsidRPr="004F47F8">
        <w:rPr>
          <w:rStyle w:val="Strong"/>
          <w:rFonts w:asciiTheme="majorHAnsi" w:eastAsiaTheme="majorEastAsia" w:hAnsiTheme="majorHAnsi" w:cstheme="majorBidi"/>
          <w:bCs w:val="0"/>
          <w:sz w:val="20"/>
          <w:szCs w:val="20"/>
          <w:rPrChange w:id="966" w:author="Mara L. Isaacs" w:date="2017-12-28T21:46:00Z">
            <w:rPr>
              <w:rStyle w:val="Strong"/>
              <w:rFonts w:asciiTheme="majorHAnsi" w:eastAsiaTheme="majorEastAsia" w:hAnsiTheme="majorHAnsi" w:cstheme="majorBidi"/>
              <w:bCs w:val="0"/>
              <w:sz w:val="20"/>
              <w:szCs w:val="20"/>
            </w:rPr>
          </w:rPrChange>
        </w:rPr>
        <w:t xml:space="preserve"> Mitchell</w:t>
      </w:r>
      <w:r w:rsidRPr="004F47F8">
        <w:rPr>
          <w:rStyle w:val="Strong"/>
          <w:rFonts w:asciiTheme="majorHAnsi" w:eastAsiaTheme="majorEastAsia" w:hAnsiTheme="majorHAnsi" w:cstheme="majorBidi"/>
          <w:b w:val="0"/>
          <w:bCs w:val="0"/>
          <w:sz w:val="20"/>
          <w:szCs w:val="20"/>
          <w:rPrChange w:id="967" w:author="Mara L. Isaacs" w:date="2017-12-28T21:46:00Z">
            <w:rPr>
              <w:rStyle w:val="Strong"/>
              <w:rFonts w:asciiTheme="majorHAnsi" w:eastAsiaTheme="majorEastAsia" w:hAnsiTheme="majorHAnsi" w:cstheme="majorBidi"/>
              <w:b w:val="0"/>
              <w:bCs w:val="0"/>
              <w:sz w:val="20"/>
              <w:szCs w:val="20"/>
            </w:rPr>
          </w:rPrChange>
        </w:rPr>
        <w:t xml:space="preserve"> </w:t>
      </w:r>
    </w:p>
    <w:p w14:paraId="1A2FAA61" w14:textId="77777777" w:rsidR="0083568C" w:rsidRPr="004F47F8" w:rsidRDefault="352F4D77" w:rsidP="352F4D77">
      <w:pPr>
        <w:pBdr>
          <w:bottom w:val="single" w:sz="12" w:space="5" w:color="auto"/>
        </w:pBdr>
        <w:rPr>
          <w:rStyle w:val="Strong"/>
          <w:rFonts w:asciiTheme="majorHAnsi" w:eastAsiaTheme="majorEastAsia" w:hAnsiTheme="majorHAnsi" w:cstheme="majorBidi"/>
          <w:b w:val="0"/>
          <w:bCs w:val="0"/>
          <w:sz w:val="20"/>
          <w:szCs w:val="20"/>
          <w:rPrChange w:id="968" w:author="Mara L. Isaacs" w:date="2017-12-28T21:46:00Z">
            <w:rPr>
              <w:rStyle w:val="Strong"/>
              <w:rFonts w:asciiTheme="majorHAnsi" w:eastAsiaTheme="majorEastAsia" w:hAnsiTheme="majorHAnsi" w:cstheme="majorBidi"/>
              <w:b w:val="0"/>
              <w:bCs w:val="0"/>
              <w:sz w:val="20"/>
              <w:szCs w:val="20"/>
            </w:rPr>
          </w:rPrChange>
        </w:rPr>
      </w:pPr>
      <w:r w:rsidRPr="004F47F8">
        <w:rPr>
          <w:rStyle w:val="Strong"/>
          <w:rFonts w:asciiTheme="majorHAnsi" w:eastAsiaTheme="majorEastAsia" w:hAnsiTheme="majorHAnsi" w:cstheme="majorBidi"/>
          <w:b w:val="0"/>
          <w:bCs w:val="0"/>
          <w:sz w:val="20"/>
          <w:szCs w:val="20"/>
          <w:rPrChange w:id="969" w:author="Mara L. Isaacs" w:date="2017-12-28T21:46:00Z">
            <w:rPr>
              <w:rStyle w:val="Strong"/>
              <w:rFonts w:asciiTheme="majorHAnsi" w:eastAsiaTheme="majorEastAsia" w:hAnsiTheme="majorHAnsi" w:cstheme="majorBidi"/>
              <w:b w:val="0"/>
              <w:bCs w:val="0"/>
              <w:sz w:val="20"/>
              <w:szCs w:val="20"/>
            </w:rPr>
          </w:rPrChange>
        </w:rPr>
        <w:t xml:space="preserve">Directed by </w:t>
      </w:r>
      <w:r w:rsidRPr="004F47F8">
        <w:rPr>
          <w:rStyle w:val="Strong"/>
          <w:rFonts w:asciiTheme="majorHAnsi" w:eastAsiaTheme="majorEastAsia" w:hAnsiTheme="majorHAnsi" w:cstheme="majorBidi"/>
          <w:bCs w:val="0"/>
          <w:sz w:val="20"/>
          <w:szCs w:val="20"/>
          <w:rPrChange w:id="970" w:author="Mara L. Isaacs" w:date="2017-12-28T21:46:00Z">
            <w:rPr>
              <w:rStyle w:val="Strong"/>
              <w:rFonts w:asciiTheme="majorHAnsi" w:eastAsiaTheme="majorEastAsia" w:hAnsiTheme="majorHAnsi" w:cstheme="majorBidi"/>
              <w:bCs w:val="0"/>
              <w:sz w:val="20"/>
              <w:szCs w:val="20"/>
            </w:rPr>
          </w:rPrChange>
        </w:rPr>
        <w:t xml:space="preserve">Rachel </w:t>
      </w:r>
      <w:proofErr w:type="spellStart"/>
      <w:r w:rsidRPr="004F47F8">
        <w:rPr>
          <w:rStyle w:val="Strong"/>
          <w:rFonts w:asciiTheme="majorHAnsi" w:eastAsiaTheme="majorEastAsia" w:hAnsiTheme="majorHAnsi" w:cstheme="majorBidi"/>
          <w:bCs w:val="0"/>
          <w:sz w:val="20"/>
          <w:szCs w:val="20"/>
          <w:rPrChange w:id="971" w:author="Mara L. Isaacs" w:date="2017-12-28T21:46:00Z">
            <w:rPr>
              <w:rStyle w:val="Strong"/>
              <w:rFonts w:asciiTheme="majorHAnsi" w:eastAsiaTheme="majorEastAsia" w:hAnsiTheme="majorHAnsi" w:cstheme="majorBidi"/>
              <w:bCs w:val="0"/>
              <w:sz w:val="20"/>
              <w:szCs w:val="20"/>
            </w:rPr>
          </w:rPrChange>
        </w:rPr>
        <w:t>Chavkin</w:t>
      </w:r>
      <w:proofErr w:type="spellEnd"/>
    </w:p>
    <w:p w14:paraId="31A8114C" w14:textId="77777777" w:rsidR="0083568C" w:rsidRPr="004F47F8" w:rsidRDefault="0083568C" w:rsidP="352F4D77">
      <w:pPr>
        <w:pBdr>
          <w:bottom w:val="single" w:sz="12" w:space="5" w:color="auto"/>
        </w:pBdr>
        <w:rPr>
          <w:rStyle w:val="Strong"/>
          <w:rFonts w:asciiTheme="majorHAnsi" w:eastAsiaTheme="majorEastAsia" w:hAnsiTheme="majorHAnsi" w:cstheme="majorBidi"/>
          <w:b w:val="0"/>
          <w:bCs w:val="0"/>
          <w:sz w:val="20"/>
          <w:szCs w:val="20"/>
          <w:rPrChange w:id="972" w:author="Mara L. Isaacs" w:date="2017-12-28T21:46:00Z">
            <w:rPr>
              <w:rStyle w:val="Strong"/>
              <w:rFonts w:asciiTheme="majorHAnsi" w:eastAsiaTheme="majorEastAsia" w:hAnsiTheme="majorHAnsi" w:cstheme="majorBidi"/>
              <w:b w:val="0"/>
              <w:bCs w:val="0"/>
              <w:sz w:val="20"/>
              <w:szCs w:val="20"/>
            </w:rPr>
          </w:rPrChange>
        </w:rPr>
      </w:pPr>
    </w:p>
    <w:p w14:paraId="1CA8A7A4" w14:textId="564765ED" w:rsidR="0083568C" w:rsidRDefault="352F4D77" w:rsidP="352F4D77">
      <w:pPr>
        <w:pBdr>
          <w:bottom w:val="single" w:sz="12" w:space="5" w:color="auto"/>
        </w:pBdr>
        <w:rPr>
          <w:ins w:id="973" w:author="Mara L. Isaacs" w:date="2017-12-29T02:07:00Z"/>
          <w:rFonts w:asciiTheme="majorHAnsi" w:eastAsiaTheme="majorEastAsia" w:hAnsiTheme="majorHAnsi" w:cstheme="majorBidi"/>
          <w:sz w:val="20"/>
          <w:szCs w:val="20"/>
        </w:rPr>
      </w:pPr>
      <w:r w:rsidRPr="004F47F8">
        <w:rPr>
          <w:rFonts w:asciiTheme="majorHAnsi" w:eastAsiaTheme="majorEastAsia" w:hAnsiTheme="majorHAnsi" w:cstheme="majorBidi"/>
          <w:sz w:val="20"/>
          <w:szCs w:val="20"/>
          <w:rPrChange w:id="974" w:author="Mara L. Isaacs" w:date="2017-12-28T21:46:00Z">
            <w:rPr>
              <w:rFonts w:asciiTheme="majorHAnsi" w:eastAsiaTheme="majorEastAsia" w:hAnsiTheme="majorHAnsi" w:cstheme="majorBidi"/>
              <w:sz w:val="20"/>
              <w:szCs w:val="20"/>
            </w:rPr>
          </w:rPrChange>
        </w:rPr>
        <w:t xml:space="preserve">With </w:t>
      </w:r>
      <w:r w:rsidRPr="004F47F8">
        <w:rPr>
          <w:rStyle w:val="Strong"/>
          <w:rFonts w:asciiTheme="majorHAnsi" w:eastAsiaTheme="majorEastAsia" w:hAnsiTheme="majorHAnsi" w:cstheme="majorBidi"/>
          <w:i/>
          <w:iCs/>
          <w:sz w:val="20"/>
          <w:szCs w:val="20"/>
          <w:rPrChange w:id="975" w:author="Mara L. Isaacs" w:date="2017-12-28T21:46:00Z">
            <w:rPr>
              <w:rStyle w:val="Strong"/>
              <w:rFonts w:asciiTheme="majorHAnsi" w:eastAsiaTheme="majorEastAsia" w:hAnsiTheme="majorHAnsi" w:cstheme="majorBidi"/>
              <w:i/>
              <w:iCs/>
              <w:sz w:val="20"/>
              <w:szCs w:val="20"/>
            </w:rPr>
          </w:rPrChange>
        </w:rPr>
        <w:t>Hadestown</w:t>
      </w:r>
      <w:r w:rsidRPr="004F47F8">
        <w:rPr>
          <w:rFonts w:asciiTheme="majorHAnsi" w:eastAsiaTheme="majorEastAsia" w:hAnsiTheme="majorHAnsi" w:cstheme="majorBidi"/>
          <w:sz w:val="20"/>
          <w:szCs w:val="20"/>
          <w:rPrChange w:id="976" w:author="Mara L. Isaacs" w:date="2017-12-28T21:46:00Z">
            <w:rPr>
              <w:rFonts w:asciiTheme="majorHAnsi" w:eastAsiaTheme="majorEastAsia" w:hAnsiTheme="majorHAnsi" w:cstheme="majorBidi"/>
              <w:sz w:val="20"/>
              <w:szCs w:val="20"/>
            </w:rPr>
          </w:rPrChange>
        </w:rPr>
        <w:t xml:space="preserve">, celebrated singer-songwriter </w:t>
      </w:r>
      <w:proofErr w:type="spellStart"/>
      <w:r w:rsidRPr="004F47F8">
        <w:rPr>
          <w:rStyle w:val="Strong"/>
          <w:rFonts w:asciiTheme="majorHAnsi" w:eastAsiaTheme="majorEastAsia" w:hAnsiTheme="majorHAnsi" w:cstheme="majorBidi"/>
          <w:sz w:val="20"/>
          <w:szCs w:val="20"/>
          <w:rPrChange w:id="977" w:author="Mara L. Isaacs" w:date="2017-12-28T21:46:00Z">
            <w:rPr>
              <w:rStyle w:val="Strong"/>
              <w:rFonts w:asciiTheme="majorHAnsi" w:eastAsiaTheme="majorEastAsia" w:hAnsiTheme="majorHAnsi" w:cstheme="majorBidi"/>
              <w:sz w:val="20"/>
              <w:szCs w:val="20"/>
            </w:rPr>
          </w:rPrChange>
        </w:rPr>
        <w:t>Anaïs</w:t>
      </w:r>
      <w:proofErr w:type="spellEnd"/>
      <w:r w:rsidRPr="004F47F8">
        <w:rPr>
          <w:rStyle w:val="Strong"/>
          <w:rFonts w:asciiTheme="majorHAnsi" w:eastAsiaTheme="majorEastAsia" w:hAnsiTheme="majorHAnsi" w:cstheme="majorBidi"/>
          <w:sz w:val="20"/>
          <w:szCs w:val="20"/>
          <w:rPrChange w:id="978" w:author="Mara L. Isaacs" w:date="2017-12-28T21:46:00Z">
            <w:rPr>
              <w:rStyle w:val="Strong"/>
              <w:rFonts w:asciiTheme="majorHAnsi" w:eastAsiaTheme="majorEastAsia" w:hAnsiTheme="majorHAnsi" w:cstheme="majorBidi"/>
              <w:sz w:val="20"/>
              <w:szCs w:val="20"/>
            </w:rPr>
          </w:rPrChange>
        </w:rPr>
        <w:t xml:space="preserve"> Mitchell</w:t>
      </w:r>
      <w:r w:rsidRPr="004F47F8">
        <w:rPr>
          <w:rFonts w:asciiTheme="majorHAnsi" w:eastAsiaTheme="majorEastAsia" w:hAnsiTheme="majorHAnsi" w:cstheme="majorBidi"/>
          <w:sz w:val="20"/>
          <w:szCs w:val="20"/>
          <w:rPrChange w:id="979" w:author="Mara L. Isaacs" w:date="2017-12-28T21:46:00Z">
            <w:rPr>
              <w:rFonts w:asciiTheme="majorHAnsi" w:eastAsiaTheme="majorEastAsia" w:hAnsiTheme="majorHAnsi" w:cstheme="majorBidi"/>
              <w:sz w:val="20"/>
              <w:szCs w:val="20"/>
            </w:rPr>
          </w:rPrChange>
        </w:rPr>
        <w:t xml:space="preserve"> and inventive two-time Obie award-winning director </w:t>
      </w:r>
      <w:r w:rsidRPr="004F47F8">
        <w:rPr>
          <w:rStyle w:val="Strong"/>
          <w:rFonts w:asciiTheme="majorHAnsi" w:eastAsiaTheme="majorEastAsia" w:hAnsiTheme="majorHAnsi" w:cstheme="majorBidi"/>
          <w:sz w:val="20"/>
          <w:szCs w:val="20"/>
          <w:rPrChange w:id="980" w:author="Mara L. Isaacs" w:date="2017-12-28T21:46:00Z">
            <w:rPr>
              <w:rStyle w:val="Strong"/>
              <w:rFonts w:asciiTheme="majorHAnsi" w:eastAsiaTheme="majorEastAsia" w:hAnsiTheme="majorHAnsi" w:cstheme="majorBidi"/>
              <w:sz w:val="20"/>
              <w:szCs w:val="20"/>
            </w:rPr>
          </w:rPrChange>
        </w:rPr>
        <w:t xml:space="preserve">Rachel </w:t>
      </w:r>
      <w:proofErr w:type="spellStart"/>
      <w:r w:rsidRPr="004F47F8">
        <w:rPr>
          <w:rStyle w:val="Strong"/>
          <w:rFonts w:asciiTheme="majorHAnsi" w:eastAsiaTheme="majorEastAsia" w:hAnsiTheme="majorHAnsi" w:cstheme="majorBidi"/>
          <w:sz w:val="20"/>
          <w:szCs w:val="20"/>
          <w:rPrChange w:id="981" w:author="Mara L. Isaacs" w:date="2017-12-28T21:46:00Z">
            <w:rPr>
              <w:rStyle w:val="Strong"/>
              <w:rFonts w:asciiTheme="majorHAnsi" w:eastAsiaTheme="majorEastAsia" w:hAnsiTheme="majorHAnsi" w:cstheme="majorBidi"/>
              <w:sz w:val="20"/>
              <w:szCs w:val="20"/>
            </w:rPr>
          </w:rPrChange>
        </w:rPr>
        <w:t>Chavkin</w:t>
      </w:r>
      <w:proofErr w:type="spellEnd"/>
      <w:r w:rsidRPr="004F47F8">
        <w:rPr>
          <w:rFonts w:asciiTheme="majorHAnsi" w:eastAsiaTheme="majorEastAsia" w:hAnsiTheme="majorHAnsi" w:cstheme="majorBidi"/>
          <w:sz w:val="20"/>
          <w:szCs w:val="20"/>
          <w:rPrChange w:id="982" w:author="Mara L. Isaacs" w:date="2017-12-28T21:46:00Z">
            <w:rPr>
              <w:rFonts w:asciiTheme="majorHAnsi" w:eastAsiaTheme="majorEastAsia" w:hAnsiTheme="majorHAnsi" w:cstheme="majorBidi"/>
              <w:sz w:val="20"/>
              <w:szCs w:val="20"/>
            </w:rPr>
          </w:rPrChange>
        </w:rPr>
        <w:t xml:space="preserve"> </w:t>
      </w:r>
      <w:r w:rsidRPr="004F47F8">
        <w:rPr>
          <w:rStyle w:val="Emphasis"/>
          <w:rFonts w:asciiTheme="majorHAnsi" w:eastAsiaTheme="majorEastAsia" w:hAnsiTheme="majorHAnsi" w:cstheme="majorBidi"/>
          <w:sz w:val="20"/>
          <w:szCs w:val="20"/>
          <w:rPrChange w:id="983" w:author="Mara L. Isaacs" w:date="2017-12-28T21:46:00Z">
            <w:rPr>
              <w:rStyle w:val="Emphasis"/>
              <w:rFonts w:asciiTheme="majorHAnsi" w:eastAsiaTheme="majorEastAsia" w:hAnsiTheme="majorHAnsi" w:cstheme="majorBidi"/>
              <w:sz w:val="20"/>
              <w:szCs w:val="20"/>
            </w:rPr>
          </w:rPrChange>
        </w:rPr>
        <w:t>Natasha, Pierre &amp; the Great Comet of 1812</w:t>
      </w:r>
      <w:r w:rsidRPr="004F47F8">
        <w:rPr>
          <w:rFonts w:asciiTheme="majorHAnsi" w:eastAsiaTheme="majorEastAsia" w:hAnsiTheme="majorHAnsi" w:cstheme="majorBidi"/>
          <w:sz w:val="20"/>
          <w:szCs w:val="20"/>
          <w:rPrChange w:id="984" w:author="Mara L. Isaacs" w:date="2017-12-28T21:46:00Z">
            <w:rPr>
              <w:rFonts w:asciiTheme="majorHAnsi" w:eastAsiaTheme="majorEastAsia" w:hAnsiTheme="majorHAnsi" w:cstheme="majorBidi"/>
              <w:sz w:val="20"/>
              <w:szCs w:val="20"/>
            </w:rPr>
          </w:rPrChange>
        </w:rPr>
        <w:t xml:space="preserve">) transform Mitchell’s phenomenal concept album into a bold new work for the stage.  </w:t>
      </w:r>
      <w:r w:rsidRPr="004F47F8">
        <w:rPr>
          <w:rStyle w:val="Strong"/>
          <w:rFonts w:asciiTheme="majorHAnsi" w:eastAsiaTheme="majorEastAsia" w:hAnsiTheme="majorHAnsi" w:cstheme="majorBidi"/>
          <w:i/>
          <w:iCs/>
          <w:sz w:val="20"/>
          <w:szCs w:val="20"/>
          <w:rPrChange w:id="985" w:author="Mara L. Isaacs" w:date="2017-12-28T21:46:00Z">
            <w:rPr>
              <w:rStyle w:val="Strong"/>
              <w:rFonts w:asciiTheme="majorHAnsi" w:eastAsiaTheme="majorEastAsia" w:hAnsiTheme="majorHAnsi" w:cstheme="majorBidi"/>
              <w:i/>
              <w:iCs/>
              <w:sz w:val="20"/>
              <w:szCs w:val="20"/>
            </w:rPr>
          </w:rPrChange>
        </w:rPr>
        <w:t>Hadestown</w:t>
      </w:r>
      <w:r w:rsidRPr="004F47F8">
        <w:rPr>
          <w:rFonts w:asciiTheme="majorHAnsi" w:eastAsiaTheme="majorEastAsia" w:hAnsiTheme="majorHAnsi" w:cstheme="majorBidi"/>
          <w:sz w:val="20"/>
          <w:szCs w:val="20"/>
          <w:rPrChange w:id="986" w:author="Mara L. Isaacs" w:date="2017-12-28T21:46:00Z">
            <w:rPr>
              <w:rFonts w:asciiTheme="majorHAnsi" w:eastAsiaTheme="majorEastAsia" w:hAnsiTheme="majorHAnsi" w:cstheme="majorBidi"/>
              <w:sz w:val="20"/>
              <w:szCs w:val="20"/>
            </w:rPr>
          </w:rPrChange>
        </w:rPr>
        <w:t xml:space="preserve"> premiered at New York Theatre Workshop in May 2016, where it played to critical acclaim and sold-out houses.  In November 2017, The Citadel Theatre in Edmonton, Canada produced the Canadian Premiere.  Stay tuned for news about </w:t>
      </w:r>
      <w:proofErr w:type="spellStart"/>
      <w:r w:rsidRPr="004F47F8">
        <w:rPr>
          <w:rFonts w:asciiTheme="majorHAnsi" w:eastAsiaTheme="majorEastAsia" w:hAnsiTheme="majorHAnsi" w:cstheme="majorBidi"/>
          <w:sz w:val="20"/>
          <w:szCs w:val="20"/>
          <w:rPrChange w:id="987" w:author="Mara L. Isaacs" w:date="2017-12-28T21:46:00Z">
            <w:rPr>
              <w:rFonts w:asciiTheme="majorHAnsi" w:eastAsiaTheme="majorEastAsia" w:hAnsiTheme="majorHAnsi" w:cstheme="majorBidi"/>
              <w:sz w:val="20"/>
              <w:szCs w:val="20"/>
            </w:rPr>
          </w:rPrChange>
        </w:rPr>
        <w:t>Hadestown's</w:t>
      </w:r>
      <w:proofErr w:type="spellEnd"/>
      <w:r w:rsidRPr="004F47F8">
        <w:rPr>
          <w:rFonts w:asciiTheme="majorHAnsi" w:eastAsiaTheme="majorEastAsia" w:hAnsiTheme="majorHAnsi" w:cstheme="majorBidi"/>
          <w:sz w:val="20"/>
          <w:szCs w:val="20"/>
          <w:rPrChange w:id="988" w:author="Mara L. Isaacs" w:date="2017-12-28T21:46:00Z">
            <w:rPr>
              <w:rFonts w:asciiTheme="majorHAnsi" w:eastAsiaTheme="majorEastAsia" w:hAnsiTheme="majorHAnsi" w:cstheme="majorBidi"/>
              <w:sz w:val="20"/>
              <w:szCs w:val="20"/>
            </w:rPr>
          </w:rPrChange>
        </w:rPr>
        <w:t xml:space="preserve"> return to New York.  </w:t>
      </w:r>
    </w:p>
    <w:p w14:paraId="45ED29ED" w14:textId="77777777" w:rsidR="00CC546D" w:rsidRPr="00CC546D" w:rsidRDefault="00CC546D" w:rsidP="352F4D77">
      <w:pPr>
        <w:pBdr>
          <w:bottom w:val="single" w:sz="12" w:space="5" w:color="auto"/>
        </w:pBdr>
        <w:rPr>
          <w:rFonts w:asciiTheme="majorHAnsi" w:eastAsiaTheme="majorEastAsia" w:hAnsiTheme="majorHAnsi" w:cstheme="majorBidi"/>
          <w:sz w:val="20"/>
          <w:szCs w:val="20"/>
        </w:rPr>
      </w:pPr>
    </w:p>
    <w:p w14:paraId="3826AC17" w14:textId="58AB6C1A" w:rsidR="0083568C" w:rsidRDefault="352F4D77" w:rsidP="352F4D77">
      <w:pPr>
        <w:pBdr>
          <w:bottom w:val="single" w:sz="12" w:space="5" w:color="auto"/>
        </w:pBdr>
        <w:rPr>
          <w:ins w:id="989" w:author="Mara L. Isaacs" w:date="2017-12-29T02:08:00Z"/>
          <w:rFonts w:asciiTheme="majorHAnsi" w:eastAsiaTheme="majorEastAsia" w:hAnsiTheme="majorHAnsi" w:cstheme="majorBidi"/>
          <w:sz w:val="20"/>
          <w:szCs w:val="20"/>
        </w:rPr>
      </w:pPr>
      <w:r w:rsidRPr="00D929A6">
        <w:rPr>
          <w:rFonts w:asciiTheme="majorHAnsi" w:eastAsiaTheme="majorEastAsia" w:hAnsiTheme="majorHAnsi" w:cstheme="majorBidi"/>
          <w:sz w:val="20"/>
          <w:szCs w:val="20"/>
        </w:rPr>
        <w:t xml:space="preserve">The live cast recording is available from Warner Music Group on </w:t>
      </w:r>
      <w:proofErr w:type="spellStart"/>
      <w:r w:rsidRPr="00D929A6">
        <w:rPr>
          <w:rFonts w:asciiTheme="majorHAnsi" w:eastAsiaTheme="majorEastAsia" w:hAnsiTheme="majorHAnsi" w:cstheme="majorBidi"/>
          <w:sz w:val="20"/>
          <w:szCs w:val="20"/>
        </w:rPr>
        <w:t>itunes</w:t>
      </w:r>
      <w:proofErr w:type="spellEnd"/>
      <w:r w:rsidRPr="00D929A6">
        <w:rPr>
          <w:rFonts w:asciiTheme="majorHAnsi" w:eastAsiaTheme="majorEastAsia" w:hAnsiTheme="majorHAnsi" w:cstheme="majorBidi"/>
          <w:sz w:val="20"/>
          <w:szCs w:val="20"/>
        </w:rPr>
        <w:t xml:space="preserve">, Amazon, </w:t>
      </w:r>
      <w:proofErr w:type="spellStart"/>
      <w:r w:rsidRPr="00D929A6">
        <w:rPr>
          <w:rFonts w:asciiTheme="majorHAnsi" w:eastAsiaTheme="majorEastAsia" w:hAnsiTheme="majorHAnsi" w:cstheme="majorBidi"/>
          <w:sz w:val="20"/>
          <w:szCs w:val="20"/>
        </w:rPr>
        <w:t>spotify</w:t>
      </w:r>
      <w:proofErr w:type="spellEnd"/>
      <w:r w:rsidRPr="00D929A6">
        <w:rPr>
          <w:rFonts w:asciiTheme="majorHAnsi" w:eastAsiaTheme="majorEastAsia" w:hAnsiTheme="majorHAnsi" w:cstheme="majorBidi"/>
          <w:sz w:val="20"/>
          <w:szCs w:val="20"/>
        </w:rPr>
        <w:t xml:space="preserve"> and more (w.lnk.to/</w:t>
      </w:r>
      <w:proofErr w:type="spellStart"/>
      <w:r w:rsidRPr="00D929A6">
        <w:rPr>
          <w:rFonts w:asciiTheme="majorHAnsi" w:eastAsiaTheme="majorEastAsia" w:hAnsiTheme="majorHAnsi" w:cstheme="majorBidi"/>
          <w:sz w:val="20"/>
          <w:szCs w:val="20"/>
        </w:rPr>
        <w:t>hadestown</w:t>
      </w:r>
      <w:proofErr w:type="spellEnd"/>
      <w:r w:rsidRPr="00D929A6">
        <w:rPr>
          <w:rFonts w:asciiTheme="majorHAnsi" w:eastAsiaTheme="majorEastAsia" w:hAnsiTheme="majorHAnsi" w:cstheme="majorBidi"/>
          <w:sz w:val="20"/>
          <w:szCs w:val="20"/>
        </w:rPr>
        <w:t xml:space="preserve">).   </w:t>
      </w:r>
    </w:p>
    <w:p w14:paraId="0CD7603A" w14:textId="77777777" w:rsidR="00CC546D" w:rsidRPr="00CC546D" w:rsidRDefault="00CC546D" w:rsidP="352F4D77">
      <w:pPr>
        <w:pBdr>
          <w:bottom w:val="single" w:sz="12" w:space="5" w:color="auto"/>
        </w:pBdr>
        <w:rPr>
          <w:rFonts w:asciiTheme="majorHAnsi" w:eastAsiaTheme="majorEastAsia" w:hAnsiTheme="majorHAnsi" w:cstheme="majorBidi"/>
          <w:sz w:val="20"/>
          <w:szCs w:val="20"/>
        </w:rPr>
      </w:pPr>
    </w:p>
    <w:p w14:paraId="4436DF76" w14:textId="4545EBD9" w:rsidR="0083568C" w:rsidRPr="00CE15BD" w:rsidRDefault="352F4D77" w:rsidP="352F4D77">
      <w:pPr>
        <w:pBdr>
          <w:bottom w:val="single" w:sz="12" w:space="5" w:color="auto"/>
        </w:pBdr>
        <w:rPr>
          <w:rFonts w:asciiTheme="majorHAnsi" w:eastAsiaTheme="majorEastAsia" w:hAnsiTheme="majorHAnsi" w:cstheme="majorBidi"/>
          <w:b/>
          <w:bCs/>
          <w:sz w:val="20"/>
          <w:szCs w:val="20"/>
        </w:rPr>
      </w:pPr>
      <w:r w:rsidRPr="00A40284">
        <w:rPr>
          <w:rFonts w:asciiTheme="majorHAnsi" w:eastAsiaTheme="majorEastAsia" w:hAnsiTheme="majorHAnsi" w:cstheme="majorBidi"/>
          <w:sz w:val="20"/>
          <w:szCs w:val="20"/>
        </w:rPr>
        <w:t xml:space="preserve">For future announcements, please be sure to sign up at </w:t>
      </w:r>
      <w:r w:rsidR="00D929A6" w:rsidRPr="004F47F8">
        <w:rPr>
          <w:rFonts w:asciiTheme="majorHAnsi" w:hAnsiTheme="majorHAnsi"/>
          <w:sz w:val="20"/>
          <w:szCs w:val="20"/>
          <w:rPrChange w:id="990" w:author="Mara L. Isaacs" w:date="2017-12-28T21:46:00Z">
            <w:rPr/>
          </w:rPrChange>
        </w:rPr>
        <w:fldChar w:fldCharType="begin"/>
      </w:r>
      <w:r w:rsidR="00D929A6" w:rsidRPr="004F47F8">
        <w:rPr>
          <w:rFonts w:asciiTheme="majorHAnsi" w:hAnsiTheme="majorHAnsi"/>
          <w:sz w:val="20"/>
          <w:szCs w:val="20"/>
          <w:rPrChange w:id="991" w:author="Mara L. Isaacs" w:date="2017-12-28T21:46:00Z">
            <w:rPr/>
          </w:rPrChange>
        </w:rPr>
        <w:instrText xml:space="preserve"> HYPERLINK "http://www.hadestown.com" \h </w:instrText>
      </w:r>
      <w:r w:rsidR="00D929A6" w:rsidRPr="004F47F8">
        <w:rPr>
          <w:rFonts w:asciiTheme="majorHAnsi" w:hAnsiTheme="majorHAnsi"/>
          <w:sz w:val="20"/>
          <w:szCs w:val="20"/>
          <w:rPrChange w:id="992" w:author="Mara L. Isaacs" w:date="2017-12-28T21:46:00Z">
            <w:rPr/>
          </w:rPrChange>
        </w:rPr>
        <w:fldChar w:fldCharType="separate"/>
      </w:r>
      <w:r w:rsidRPr="004F47F8">
        <w:rPr>
          <w:rStyle w:val="Hyperlink"/>
          <w:rFonts w:asciiTheme="majorHAnsi" w:eastAsiaTheme="majorEastAsia" w:hAnsiTheme="majorHAnsi" w:cstheme="majorBidi"/>
          <w:color w:val="auto"/>
          <w:sz w:val="20"/>
          <w:szCs w:val="20"/>
          <w:rPrChange w:id="993" w:author="Mara L. Isaacs" w:date="2017-12-28T21:46:00Z">
            <w:rPr>
              <w:rStyle w:val="Hyperlink"/>
              <w:rFonts w:asciiTheme="majorHAnsi" w:eastAsiaTheme="majorEastAsia" w:hAnsiTheme="majorHAnsi" w:cstheme="majorBidi"/>
              <w:color w:val="auto"/>
              <w:sz w:val="20"/>
              <w:szCs w:val="20"/>
            </w:rPr>
          </w:rPrChange>
        </w:rPr>
        <w:t>www.hadestown.com</w:t>
      </w:r>
      <w:r w:rsidR="00D929A6" w:rsidRPr="004F47F8">
        <w:rPr>
          <w:rStyle w:val="Hyperlink"/>
          <w:rFonts w:asciiTheme="majorHAnsi" w:eastAsiaTheme="majorEastAsia" w:hAnsiTheme="majorHAnsi" w:cstheme="majorBidi"/>
          <w:color w:val="auto"/>
          <w:sz w:val="20"/>
          <w:szCs w:val="20"/>
          <w:rPrChange w:id="994" w:author="Mara L. Isaacs" w:date="2017-12-28T21:46:00Z">
            <w:rPr>
              <w:rStyle w:val="Hyperlink"/>
              <w:rFonts w:asciiTheme="majorHAnsi" w:eastAsiaTheme="majorEastAsia" w:hAnsiTheme="majorHAnsi" w:cstheme="majorBidi"/>
              <w:color w:val="auto"/>
              <w:sz w:val="20"/>
              <w:szCs w:val="20"/>
            </w:rPr>
          </w:rPrChange>
        </w:rPr>
        <w:fldChar w:fldCharType="end"/>
      </w:r>
    </w:p>
    <w:p w14:paraId="0827869D" w14:textId="77777777" w:rsidR="0083568C" w:rsidRPr="00F84BE0" w:rsidRDefault="0083568C" w:rsidP="352F4D77">
      <w:pPr>
        <w:pBdr>
          <w:bottom w:val="single" w:sz="12" w:space="5" w:color="auto"/>
        </w:pBdr>
        <w:rPr>
          <w:rFonts w:asciiTheme="majorHAnsi" w:eastAsiaTheme="majorEastAsia" w:hAnsiTheme="majorHAnsi" w:cstheme="majorBidi"/>
          <w:b/>
          <w:bCs/>
          <w:sz w:val="20"/>
          <w:szCs w:val="20"/>
        </w:rPr>
      </w:pPr>
    </w:p>
    <w:p w14:paraId="716E5D35" w14:textId="2602106D" w:rsidR="0083568C" w:rsidRPr="004F47F8" w:rsidRDefault="352F4D77" w:rsidP="352F4D77">
      <w:pPr>
        <w:pBdr>
          <w:bottom w:val="single" w:sz="12" w:space="5" w:color="auto"/>
        </w:pBdr>
        <w:rPr>
          <w:rStyle w:val="Emphasis"/>
          <w:rFonts w:asciiTheme="majorHAnsi" w:eastAsiaTheme="majorEastAsia" w:hAnsiTheme="majorHAnsi" w:cstheme="majorBidi"/>
          <w:sz w:val="20"/>
          <w:szCs w:val="20"/>
          <w:rPrChange w:id="995" w:author="Mara L. Isaacs" w:date="2017-12-28T21:46:00Z">
            <w:rPr>
              <w:rStyle w:val="Emphasis"/>
              <w:rFonts w:asciiTheme="majorHAnsi" w:eastAsiaTheme="majorEastAsia" w:hAnsiTheme="majorHAnsi" w:cstheme="majorBidi"/>
              <w:sz w:val="20"/>
              <w:szCs w:val="20"/>
            </w:rPr>
          </w:rPrChange>
        </w:rPr>
      </w:pPr>
      <w:r w:rsidRPr="004F47F8">
        <w:rPr>
          <w:rFonts w:asciiTheme="majorHAnsi" w:eastAsiaTheme="majorEastAsia" w:hAnsiTheme="majorHAnsi" w:cstheme="majorBidi"/>
          <w:b/>
          <w:bCs/>
          <w:sz w:val="20"/>
          <w:szCs w:val="20"/>
          <w:rPrChange w:id="996" w:author="Mara L. Isaacs" w:date="2017-12-28T21:46:00Z">
            <w:rPr>
              <w:rFonts w:asciiTheme="majorHAnsi" w:eastAsiaTheme="majorEastAsia" w:hAnsiTheme="majorHAnsi" w:cstheme="majorBidi"/>
              <w:b/>
              <w:bCs/>
              <w:sz w:val="20"/>
              <w:szCs w:val="20"/>
            </w:rPr>
          </w:rPrChange>
        </w:rPr>
        <w:t>“</w:t>
      </w:r>
      <w:r w:rsidRPr="004F47F8">
        <w:rPr>
          <w:rStyle w:val="Emphasis"/>
          <w:rFonts w:asciiTheme="majorHAnsi" w:eastAsiaTheme="majorEastAsia" w:hAnsiTheme="majorHAnsi" w:cstheme="majorBidi"/>
          <w:sz w:val="20"/>
          <w:szCs w:val="20"/>
          <w:rPrChange w:id="997" w:author="Mara L. Isaacs" w:date="2017-12-28T21:46:00Z">
            <w:rPr>
              <w:rStyle w:val="Emphasis"/>
              <w:rFonts w:asciiTheme="majorHAnsi" w:eastAsiaTheme="majorEastAsia" w:hAnsiTheme="majorHAnsi" w:cstheme="majorBidi"/>
              <w:sz w:val="20"/>
              <w:szCs w:val="20"/>
            </w:rPr>
          </w:rPrChange>
        </w:rPr>
        <w:t>HADESTOWN</w:t>
      </w:r>
      <w:r w:rsidRPr="004F47F8">
        <w:rPr>
          <w:rFonts w:asciiTheme="majorHAnsi" w:eastAsiaTheme="majorEastAsia" w:hAnsiTheme="majorHAnsi" w:cstheme="majorBidi"/>
          <w:sz w:val="20"/>
          <w:szCs w:val="20"/>
          <w:rPrChange w:id="998" w:author="Mara L. Isaacs" w:date="2017-12-28T21:46:00Z">
            <w:rPr>
              <w:rFonts w:asciiTheme="majorHAnsi" w:eastAsiaTheme="majorEastAsia" w:hAnsiTheme="majorHAnsi" w:cstheme="majorBidi"/>
              <w:sz w:val="20"/>
              <w:szCs w:val="20"/>
            </w:rPr>
          </w:rPrChange>
        </w:rPr>
        <w:t xml:space="preserve"> will be your next musical theater obsession."   —</w:t>
      </w:r>
      <w:r w:rsidRPr="004F47F8">
        <w:rPr>
          <w:rStyle w:val="Emphasis"/>
          <w:rFonts w:asciiTheme="majorHAnsi" w:eastAsiaTheme="majorEastAsia" w:hAnsiTheme="majorHAnsi" w:cstheme="majorBidi"/>
          <w:sz w:val="20"/>
          <w:szCs w:val="20"/>
          <w:rPrChange w:id="999" w:author="Mara L. Isaacs" w:date="2017-12-28T21:46:00Z">
            <w:rPr>
              <w:rStyle w:val="Emphasis"/>
              <w:rFonts w:asciiTheme="majorHAnsi" w:eastAsiaTheme="majorEastAsia" w:hAnsiTheme="majorHAnsi" w:cstheme="majorBidi"/>
              <w:sz w:val="20"/>
              <w:szCs w:val="20"/>
            </w:rPr>
          </w:rPrChange>
        </w:rPr>
        <w:t>VOGUE</w:t>
      </w:r>
    </w:p>
    <w:p w14:paraId="383CDB3F" w14:textId="77777777" w:rsidR="0083568C" w:rsidRPr="004F47F8" w:rsidRDefault="0083568C" w:rsidP="352F4D77">
      <w:pPr>
        <w:pBdr>
          <w:bottom w:val="single" w:sz="12" w:space="5" w:color="auto"/>
        </w:pBdr>
        <w:rPr>
          <w:rFonts w:asciiTheme="majorHAnsi" w:eastAsiaTheme="majorEastAsia" w:hAnsiTheme="majorHAnsi" w:cstheme="majorBidi"/>
          <w:i/>
          <w:iCs/>
          <w:sz w:val="20"/>
          <w:szCs w:val="20"/>
          <w:rPrChange w:id="1000" w:author="Mara L. Isaacs" w:date="2017-12-28T21:46:00Z">
            <w:rPr>
              <w:rFonts w:asciiTheme="majorHAnsi" w:eastAsiaTheme="majorEastAsia" w:hAnsiTheme="majorHAnsi" w:cstheme="majorBidi"/>
              <w:i/>
              <w:iCs/>
              <w:sz w:val="20"/>
              <w:szCs w:val="20"/>
            </w:rPr>
          </w:rPrChange>
        </w:rPr>
      </w:pPr>
    </w:p>
    <w:p w14:paraId="6D9BF148" w14:textId="77777777" w:rsidR="004D2159" w:rsidRPr="004F47F8" w:rsidRDefault="352F4D77" w:rsidP="352F4D77">
      <w:pPr>
        <w:rPr>
          <w:rFonts w:asciiTheme="majorHAnsi" w:eastAsiaTheme="majorEastAsia" w:hAnsiTheme="majorHAnsi" w:cstheme="majorBidi"/>
          <w:b/>
          <w:bCs/>
          <w:sz w:val="20"/>
          <w:szCs w:val="20"/>
          <w:rPrChange w:id="1001"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1002" w:author="Mara L. Isaacs" w:date="2017-12-28T21:46:00Z">
            <w:rPr>
              <w:rFonts w:asciiTheme="majorHAnsi" w:eastAsiaTheme="majorEastAsia" w:hAnsiTheme="majorHAnsi" w:cstheme="majorBidi"/>
              <w:b/>
              <w:bCs/>
              <w:sz w:val="20"/>
              <w:szCs w:val="20"/>
            </w:rPr>
          </w:rPrChange>
        </w:rPr>
        <w:t>INSIDE BACK COVER (17)</w:t>
      </w:r>
    </w:p>
    <w:p w14:paraId="11B3DBD4" w14:textId="77777777" w:rsidR="0083568C" w:rsidRPr="004F47F8" w:rsidRDefault="0083568C" w:rsidP="352F4D77">
      <w:pPr>
        <w:rPr>
          <w:rFonts w:asciiTheme="majorHAnsi" w:eastAsiaTheme="majorEastAsia" w:hAnsiTheme="majorHAnsi" w:cstheme="majorBidi"/>
          <w:b/>
          <w:bCs/>
          <w:sz w:val="20"/>
          <w:szCs w:val="20"/>
          <w:rPrChange w:id="1003" w:author="Mara L. Isaacs" w:date="2017-12-28T21:46:00Z">
            <w:rPr>
              <w:rFonts w:asciiTheme="majorHAnsi" w:eastAsiaTheme="majorEastAsia" w:hAnsiTheme="majorHAnsi" w:cstheme="majorBidi"/>
              <w:b/>
              <w:bCs/>
              <w:sz w:val="20"/>
              <w:szCs w:val="20"/>
            </w:rPr>
          </w:rPrChange>
        </w:rPr>
      </w:pPr>
    </w:p>
    <w:p w14:paraId="12843DE3" w14:textId="427C69C4" w:rsidR="004D2159" w:rsidRPr="004F47F8" w:rsidRDefault="352F4D77" w:rsidP="352F4D77">
      <w:pPr>
        <w:rPr>
          <w:rFonts w:asciiTheme="majorHAnsi" w:eastAsiaTheme="majorEastAsia" w:hAnsiTheme="majorHAnsi" w:cstheme="majorBidi"/>
          <w:b/>
          <w:bCs/>
          <w:sz w:val="20"/>
          <w:szCs w:val="20"/>
          <w:rPrChange w:id="1004"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1005" w:author="Mara L. Isaacs" w:date="2017-12-28T21:46:00Z">
            <w:rPr>
              <w:rFonts w:asciiTheme="majorHAnsi" w:eastAsiaTheme="majorEastAsia" w:hAnsiTheme="majorHAnsi" w:cstheme="majorBidi"/>
              <w:b/>
              <w:bCs/>
              <w:sz w:val="20"/>
              <w:szCs w:val="20"/>
            </w:rPr>
          </w:rPrChange>
        </w:rPr>
        <w:t>ADDITIONAL PROGRAMS</w:t>
      </w:r>
    </w:p>
    <w:p w14:paraId="6138689E" w14:textId="77777777" w:rsidR="000859FD" w:rsidRPr="004F47F8" w:rsidRDefault="000859FD" w:rsidP="352F4D77">
      <w:pPr>
        <w:rPr>
          <w:rStyle w:val="Emphasis"/>
          <w:rFonts w:asciiTheme="majorHAnsi" w:eastAsiaTheme="majorEastAsia" w:hAnsiTheme="majorHAnsi" w:cstheme="majorBidi"/>
          <w:b/>
          <w:bCs/>
          <w:sz w:val="20"/>
          <w:szCs w:val="20"/>
          <w:rPrChange w:id="1006" w:author="Mara L. Isaacs" w:date="2017-12-28T21:46:00Z">
            <w:rPr>
              <w:rStyle w:val="Emphasis"/>
              <w:rFonts w:asciiTheme="majorHAnsi" w:eastAsiaTheme="majorEastAsia" w:hAnsiTheme="majorHAnsi" w:cstheme="majorBidi"/>
              <w:b/>
              <w:bCs/>
              <w:sz w:val="20"/>
              <w:szCs w:val="20"/>
            </w:rPr>
          </w:rPrChange>
        </w:rPr>
      </w:pPr>
    </w:p>
    <w:p w14:paraId="12181043" w14:textId="77777777" w:rsidR="000859FD" w:rsidRPr="004F47F8" w:rsidRDefault="352F4D77" w:rsidP="352F4D77">
      <w:pPr>
        <w:pBdr>
          <w:bottom w:val="single" w:sz="12" w:space="5" w:color="auto"/>
        </w:pBdr>
        <w:rPr>
          <w:rStyle w:val="Emphasis"/>
          <w:rFonts w:asciiTheme="majorHAnsi" w:eastAsiaTheme="majorEastAsia" w:hAnsiTheme="majorHAnsi" w:cstheme="majorBidi"/>
          <w:i w:val="0"/>
          <w:iCs w:val="0"/>
          <w:sz w:val="20"/>
          <w:szCs w:val="20"/>
          <w:rPrChange w:id="1007" w:author="Mara L. Isaacs" w:date="2017-12-28T21:46:00Z">
            <w:rPr>
              <w:rStyle w:val="Emphasis"/>
              <w:rFonts w:asciiTheme="majorHAnsi" w:eastAsiaTheme="majorEastAsia" w:hAnsiTheme="majorHAnsi" w:cstheme="majorBidi"/>
              <w:i w:val="0"/>
              <w:iCs w:val="0"/>
              <w:sz w:val="20"/>
              <w:szCs w:val="20"/>
            </w:rPr>
          </w:rPrChange>
        </w:rPr>
      </w:pPr>
      <w:r w:rsidRPr="004F47F8">
        <w:rPr>
          <w:rStyle w:val="Emphasis"/>
          <w:rFonts w:asciiTheme="majorHAnsi" w:eastAsiaTheme="majorEastAsia" w:hAnsiTheme="majorHAnsi" w:cstheme="majorBidi"/>
          <w:i w:val="0"/>
          <w:iCs w:val="0"/>
          <w:sz w:val="20"/>
          <w:szCs w:val="20"/>
          <w:rPrChange w:id="1008" w:author="Mara L. Isaacs" w:date="2017-12-28T21:46:00Z">
            <w:rPr>
              <w:rStyle w:val="Emphasis"/>
              <w:rFonts w:asciiTheme="majorHAnsi" w:eastAsiaTheme="majorEastAsia" w:hAnsiTheme="majorHAnsi" w:cstheme="majorBidi"/>
              <w:i w:val="0"/>
              <w:iCs w:val="0"/>
              <w:sz w:val="20"/>
              <w:szCs w:val="20"/>
            </w:rPr>
          </w:rPrChange>
        </w:rPr>
        <w:t>PROJECT SPRINGBOARD:  DEVELOPING DANCE MUSICALS</w:t>
      </w:r>
    </w:p>
    <w:p w14:paraId="3F2AEED1" w14:textId="77777777" w:rsidR="000859FD" w:rsidRPr="004F47F8" w:rsidRDefault="000859FD" w:rsidP="352F4D77">
      <w:pPr>
        <w:pBdr>
          <w:bottom w:val="single" w:sz="12" w:space="5" w:color="auto"/>
        </w:pBdr>
        <w:rPr>
          <w:rStyle w:val="Emphasis"/>
          <w:rFonts w:asciiTheme="majorHAnsi" w:eastAsiaTheme="majorEastAsia" w:hAnsiTheme="majorHAnsi" w:cstheme="majorBidi"/>
          <w:i w:val="0"/>
          <w:iCs w:val="0"/>
          <w:sz w:val="20"/>
          <w:szCs w:val="20"/>
          <w:rPrChange w:id="1009" w:author="Mara L. Isaacs" w:date="2017-12-28T21:46:00Z">
            <w:rPr>
              <w:rStyle w:val="Emphasis"/>
              <w:rFonts w:asciiTheme="majorHAnsi" w:eastAsiaTheme="majorEastAsia" w:hAnsiTheme="majorHAnsi" w:cstheme="majorBidi"/>
              <w:i w:val="0"/>
              <w:iCs w:val="0"/>
              <w:sz w:val="20"/>
              <w:szCs w:val="20"/>
            </w:rPr>
          </w:rPrChange>
        </w:rPr>
      </w:pPr>
    </w:p>
    <w:p w14:paraId="6D023C1D" w14:textId="77777777" w:rsidR="000859FD" w:rsidRPr="004F47F8" w:rsidRDefault="352F4D77" w:rsidP="352F4D77">
      <w:pPr>
        <w:pBdr>
          <w:bottom w:val="single" w:sz="12" w:space="5" w:color="auto"/>
        </w:pBdr>
        <w:rPr>
          <w:rFonts w:asciiTheme="majorHAnsi" w:eastAsiaTheme="majorEastAsia" w:hAnsiTheme="majorHAnsi" w:cstheme="majorBidi"/>
          <w:sz w:val="20"/>
          <w:szCs w:val="20"/>
          <w:rPrChange w:id="1010"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011" w:author="Mara L. Isaacs" w:date="2017-12-28T21:46:00Z">
            <w:rPr>
              <w:rFonts w:asciiTheme="majorHAnsi" w:eastAsiaTheme="majorEastAsia" w:hAnsiTheme="majorHAnsi" w:cstheme="majorBidi"/>
              <w:sz w:val="20"/>
              <w:szCs w:val="20"/>
            </w:rPr>
          </w:rPrChange>
        </w:rPr>
        <w:t xml:space="preserve">Designed to encourage collaborations in which choreography plays an integral part in the conception and creation of new musical projects, Project Springboard provides a fully supported multi-week development residency for two creative teams in early conceptual stages of a new musical. </w:t>
      </w:r>
    </w:p>
    <w:p w14:paraId="01239FFC" w14:textId="77777777" w:rsidR="000859FD" w:rsidRPr="004F47F8" w:rsidRDefault="000859FD" w:rsidP="352F4D77">
      <w:pPr>
        <w:pBdr>
          <w:bottom w:val="single" w:sz="12" w:space="5" w:color="auto"/>
        </w:pBdr>
        <w:rPr>
          <w:rFonts w:asciiTheme="majorHAnsi" w:eastAsiaTheme="majorEastAsia" w:hAnsiTheme="majorHAnsi" w:cstheme="majorBidi"/>
          <w:sz w:val="20"/>
          <w:szCs w:val="20"/>
          <w:rPrChange w:id="1012" w:author="Mara L. Isaacs" w:date="2017-12-28T21:46:00Z">
            <w:rPr>
              <w:rFonts w:asciiTheme="majorHAnsi" w:eastAsiaTheme="majorEastAsia" w:hAnsiTheme="majorHAnsi" w:cstheme="majorBidi"/>
              <w:sz w:val="20"/>
              <w:szCs w:val="20"/>
            </w:rPr>
          </w:rPrChange>
        </w:rPr>
      </w:pPr>
    </w:p>
    <w:p w14:paraId="3CEBB568" w14:textId="211F58D3" w:rsidR="000859FD" w:rsidRPr="004F47F8" w:rsidRDefault="352F4D77" w:rsidP="352F4D77">
      <w:pPr>
        <w:pBdr>
          <w:bottom w:val="single" w:sz="12" w:space="5" w:color="auto"/>
        </w:pBdr>
        <w:rPr>
          <w:rFonts w:asciiTheme="majorHAnsi" w:eastAsiaTheme="majorEastAsia" w:hAnsiTheme="majorHAnsi" w:cstheme="majorBidi"/>
          <w:sz w:val="20"/>
          <w:szCs w:val="20"/>
          <w:rPrChange w:id="1013"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014" w:author="Mara L. Isaacs" w:date="2017-12-28T21:46:00Z">
            <w:rPr>
              <w:rFonts w:asciiTheme="majorHAnsi" w:eastAsiaTheme="majorEastAsia" w:hAnsiTheme="majorHAnsi" w:cstheme="majorBidi"/>
              <w:sz w:val="20"/>
              <w:szCs w:val="20"/>
            </w:rPr>
          </w:rPrChange>
        </w:rPr>
        <w:t xml:space="preserve">The Springboard Project was borne out of an extensive inquiry into the role that choreographers play in the conception and development of new musicals.    Overwhelmingly, in the two-year study, we heard from directors, choreographers, composers, lyricists and book writers that while there is a genuine appetite for developing dance-driven musicals, there are limited avenues available to independent artists to develop these labor-intensive collaborations.  It was out of these conversations that The Springboard Project was created to 1) encourage creative teams to incorporate choreographic and directorial ideas at </w:t>
      </w:r>
      <w:r w:rsidRPr="004F47F8">
        <w:rPr>
          <w:rFonts w:asciiTheme="majorHAnsi" w:eastAsiaTheme="majorEastAsia" w:hAnsiTheme="majorHAnsi" w:cstheme="majorBidi"/>
          <w:sz w:val="20"/>
          <w:szCs w:val="20"/>
          <w:rPrChange w:id="1015" w:author="Mara L. Isaacs" w:date="2017-12-28T21:46:00Z">
            <w:rPr>
              <w:rFonts w:asciiTheme="majorHAnsi" w:eastAsiaTheme="majorEastAsia" w:hAnsiTheme="majorHAnsi" w:cstheme="majorBidi"/>
              <w:sz w:val="20"/>
              <w:szCs w:val="20"/>
            </w:rPr>
          </w:rPrChange>
        </w:rPr>
        <w:lastRenderedPageBreak/>
        <w:t xml:space="preserve">conception, 2) develop the work with dance fully integrated into the story-telling, and 3) address the existing financial and practical obstacles to developing those ideas in early stages of development. </w:t>
      </w:r>
    </w:p>
    <w:p w14:paraId="16049BA1" w14:textId="31A42A68" w:rsidR="000859FD" w:rsidRPr="004F47F8" w:rsidRDefault="000859FD" w:rsidP="352F4D77">
      <w:pPr>
        <w:pBdr>
          <w:bottom w:val="single" w:sz="12" w:space="5" w:color="auto"/>
        </w:pBdr>
        <w:rPr>
          <w:rFonts w:asciiTheme="majorHAnsi" w:eastAsiaTheme="majorEastAsia" w:hAnsiTheme="majorHAnsi" w:cstheme="majorBidi"/>
          <w:sz w:val="20"/>
          <w:szCs w:val="20"/>
          <w:rPrChange w:id="1016" w:author="Mara L. Isaacs" w:date="2017-12-28T21:46:00Z">
            <w:rPr>
              <w:rFonts w:asciiTheme="majorHAnsi" w:eastAsiaTheme="majorEastAsia" w:hAnsiTheme="majorHAnsi" w:cstheme="majorBidi"/>
              <w:sz w:val="20"/>
              <w:szCs w:val="20"/>
            </w:rPr>
          </w:rPrChange>
        </w:rPr>
      </w:pPr>
    </w:p>
    <w:p w14:paraId="58015159" w14:textId="77777777" w:rsidR="00C54991" w:rsidRPr="004F47F8" w:rsidRDefault="00C54991" w:rsidP="352F4D77">
      <w:pPr>
        <w:pBdr>
          <w:bottom w:val="single" w:sz="12" w:space="5" w:color="auto"/>
        </w:pBdr>
        <w:rPr>
          <w:rFonts w:asciiTheme="majorHAnsi" w:eastAsiaTheme="majorEastAsia" w:hAnsiTheme="majorHAnsi" w:cstheme="majorBidi"/>
          <w:sz w:val="20"/>
          <w:szCs w:val="20"/>
          <w:rPrChange w:id="1017" w:author="Mara L. Isaacs" w:date="2017-12-28T21:46:00Z">
            <w:rPr>
              <w:rFonts w:asciiTheme="majorHAnsi" w:eastAsiaTheme="majorEastAsia" w:hAnsiTheme="majorHAnsi" w:cstheme="majorBidi"/>
              <w:sz w:val="20"/>
              <w:szCs w:val="20"/>
            </w:rPr>
          </w:rPrChange>
        </w:rPr>
      </w:pPr>
    </w:p>
    <w:p w14:paraId="6408560F" w14:textId="77777777" w:rsidR="004D2159" w:rsidRPr="004F47F8" w:rsidRDefault="352F4D77" w:rsidP="352F4D77">
      <w:pPr>
        <w:pBdr>
          <w:bottom w:val="single" w:sz="12" w:space="5" w:color="auto"/>
        </w:pBdr>
        <w:rPr>
          <w:rFonts w:asciiTheme="majorHAnsi" w:eastAsiaTheme="majorEastAsia" w:hAnsiTheme="majorHAnsi" w:cstheme="majorBidi"/>
          <w:sz w:val="20"/>
          <w:szCs w:val="20"/>
          <w:rPrChange w:id="1018"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019" w:author="Mara L. Isaacs" w:date="2017-12-28T21:46:00Z">
            <w:rPr>
              <w:rFonts w:asciiTheme="majorHAnsi" w:eastAsiaTheme="majorEastAsia" w:hAnsiTheme="majorHAnsi" w:cstheme="majorBidi"/>
              <w:sz w:val="20"/>
              <w:szCs w:val="20"/>
            </w:rPr>
          </w:rPrChange>
        </w:rPr>
        <w:t>The Springboard Project is sponsored through the leadership of The Jerome Robbins Foundation and with the generous support of The Howard Gilman Foundation, The Mertz Gilmore Foundation, The Frederick Loewe Foundation, The Slifka Family Foundation, The Geraldine Stutz Trust.</w:t>
      </w:r>
    </w:p>
    <w:p w14:paraId="12070088" w14:textId="2E9A73E2" w:rsidR="008C2F41" w:rsidRPr="004F47F8" w:rsidRDefault="008C2F41" w:rsidP="352F4D77">
      <w:pPr>
        <w:pBdr>
          <w:bottom w:val="single" w:sz="12" w:space="5" w:color="auto"/>
        </w:pBdr>
        <w:rPr>
          <w:rFonts w:asciiTheme="majorHAnsi" w:eastAsiaTheme="majorEastAsia" w:hAnsiTheme="majorHAnsi" w:cstheme="majorBidi"/>
          <w:sz w:val="20"/>
          <w:szCs w:val="20"/>
          <w:rPrChange w:id="1020" w:author="Mara L. Isaacs" w:date="2017-12-28T21:46:00Z">
            <w:rPr>
              <w:rFonts w:asciiTheme="majorHAnsi" w:eastAsiaTheme="majorEastAsia" w:hAnsiTheme="majorHAnsi" w:cstheme="majorBidi"/>
              <w:sz w:val="20"/>
              <w:szCs w:val="20"/>
            </w:rPr>
          </w:rPrChange>
        </w:rPr>
      </w:pPr>
    </w:p>
    <w:p w14:paraId="765C6F94" w14:textId="2A985996" w:rsidR="0083568C" w:rsidRPr="004F47F8" w:rsidRDefault="352F4D77" w:rsidP="352F4D77">
      <w:pPr>
        <w:pBdr>
          <w:bottom w:val="single" w:sz="12" w:space="5" w:color="auto"/>
        </w:pBdr>
        <w:rPr>
          <w:rFonts w:asciiTheme="majorHAnsi" w:eastAsiaTheme="majorEastAsia" w:hAnsiTheme="majorHAnsi" w:cstheme="majorBidi"/>
          <w:sz w:val="20"/>
          <w:szCs w:val="20"/>
          <w:rPrChange w:id="1021"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022" w:author="Mara L. Isaacs" w:date="2017-12-28T21:46:00Z">
            <w:rPr>
              <w:rFonts w:asciiTheme="majorHAnsi" w:eastAsiaTheme="majorEastAsia" w:hAnsiTheme="majorHAnsi" w:cstheme="majorBidi"/>
              <w:sz w:val="20"/>
              <w:szCs w:val="20"/>
            </w:rPr>
          </w:rPrChange>
        </w:rPr>
        <w:t xml:space="preserve">INTRODUCING </w:t>
      </w:r>
    </w:p>
    <w:p w14:paraId="53316FBC" w14:textId="0704DBB4" w:rsidR="0083568C" w:rsidRPr="004F47F8" w:rsidRDefault="352F4D77" w:rsidP="352F4D77">
      <w:pPr>
        <w:pBdr>
          <w:bottom w:val="single" w:sz="12" w:space="5" w:color="auto"/>
        </w:pBdr>
        <w:rPr>
          <w:rFonts w:asciiTheme="majorHAnsi" w:eastAsiaTheme="majorEastAsia" w:hAnsiTheme="majorHAnsi" w:cstheme="majorBidi"/>
          <w:sz w:val="20"/>
          <w:szCs w:val="20"/>
          <w:rPrChange w:id="1023"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024" w:author="Mara L. Isaacs" w:date="2017-12-28T21:46:00Z">
            <w:rPr>
              <w:rFonts w:asciiTheme="majorHAnsi" w:eastAsiaTheme="majorEastAsia" w:hAnsiTheme="majorHAnsi" w:cstheme="majorBidi"/>
              <w:sz w:val="20"/>
              <w:szCs w:val="20"/>
            </w:rPr>
          </w:rPrChange>
        </w:rPr>
        <w:t>PRODUCERHUB.ORG</w:t>
      </w:r>
    </w:p>
    <w:p w14:paraId="31B1A49D" w14:textId="77777777" w:rsidR="0083568C" w:rsidRPr="004F47F8" w:rsidRDefault="0083568C" w:rsidP="352F4D77">
      <w:pPr>
        <w:pBdr>
          <w:bottom w:val="single" w:sz="12" w:space="5" w:color="auto"/>
        </w:pBdr>
        <w:rPr>
          <w:rFonts w:asciiTheme="majorHAnsi" w:eastAsiaTheme="majorEastAsia" w:hAnsiTheme="majorHAnsi" w:cstheme="majorBidi"/>
          <w:sz w:val="20"/>
          <w:szCs w:val="20"/>
          <w:rPrChange w:id="1025" w:author="Mara L. Isaacs" w:date="2017-12-28T21:46:00Z">
            <w:rPr>
              <w:rFonts w:asciiTheme="majorHAnsi" w:eastAsiaTheme="majorEastAsia" w:hAnsiTheme="majorHAnsi" w:cstheme="majorBidi"/>
              <w:sz w:val="20"/>
              <w:szCs w:val="20"/>
            </w:rPr>
          </w:rPrChange>
        </w:rPr>
      </w:pPr>
    </w:p>
    <w:p w14:paraId="606D3280" w14:textId="13A27B5F" w:rsidR="0083568C" w:rsidRPr="00CE15BD" w:rsidRDefault="352F4D77" w:rsidP="352F4D77">
      <w:pPr>
        <w:pBdr>
          <w:bottom w:val="single" w:sz="12" w:space="5" w:color="auto"/>
        </w:pBdr>
        <w:rPr>
          <w:rFonts w:asciiTheme="majorHAnsi" w:eastAsiaTheme="majorEastAsia" w:hAnsiTheme="majorHAnsi" w:cstheme="majorBidi"/>
          <w:sz w:val="20"/>
          <w:szCs w:val="20"/>
        </w:rPr>
      </w:pPr>
      <w:r w:rsidRPr="004F47F8">
        <w:rPr>
          <w:rFonts w:asciiTheme="majorHAnsi" w:eastAsiaTheme="majorEastAsia" w:hAnsiTheme="majorHAnsi" w:cstheme="majorBidi"/>
          <w:sz w:val="20"/>
          <w:szCs w:val="20"/>
          <w:rPrChange w:id="1026" w:author="Mara L. Isaacs" w:date="2017-12-28T21:46:00Z">
            <w:rPr>
              <w:rFonts w:asciiTheme="majorHAnsi" w:eastAsiaTheme="majorEastAsia" w:hAnsiTheme="majorHAnsi" w:cstheme="majorBidi"/>
              <w:sz w:val="20"/>
              <w:szCs w:val="20"/>
            </w:rPr>
          </w:rPrChange>
        </w:rPr>
        <w:t xml:space="preserve">We are pleased to introduce a new online community and resource.  Still in nascent stages, producerhub.org exists to create community among independent producers and makers of live performance for the purpose of sharing best practices, resources and building community.  With our launch in January 2018, we invite producers, artists and supporters to join the community, and then we will work together to develop a robust forum that serves the needs of its members.  For the latest updates and to sign up, visit </w:t>
      </w:r>
      <w:r w:rsidR="00D929A6" w:rsidRPr="004F47F8">
        <w:rPr>
          <w:rFonts w:asciiTheme="majorHAnsi" w:hAnsiTheme="majorHAnsi"/>
          <w:sz w:val="20"/>
          <w:szCs w:val="20"/>
          <w:rPrChange w:id="1027" w:author="Mara L. Isaacs" w:date="2017-12-28T21:46:00Z">
            <w:rPr/>
          </w:rPrChange>
        </w:rPr>
        <w:fldChar w:fldCharType="begin"/>
      </w:r>
      <w:r w:rsidR="00D929A6" w:rsidRPr="004F47F8">
        <w:rPr>
          <w:rFonts w:asciiTheme="majorHAnsi" w:hAnsiTheme="majorHAnsi"/>
          <w:sz w:val="20"/>
          <w:szCs w:val="20"/>
          <w:rPrChange w:id="1028" w:author="Mara L. Isaacs" w:date="2017-12-28T21:46:00Z">
            <w:rPr/>
          </w:rPrChange>
        </w:rPr>
        <w:instrText xml:space="preserve"> HYPERLINK "http://www.producerhub.org" \h </w:instrText>
      </w:r>
      <w:r w:rsidR="00D929A6" w:rsidRPr="004F47F8">
        <w:rPr>
          <w:rFonts w:asciiTheme="majorHAnsi" w:hAnsiTheme="majorHAnsi"/>
          <w:sz w:val="20"/>
          <w:szCs w:val="20"/>
          <w:rPrChange w:id="1029" w:author="Mara L. Isaacs" w:date="2017-12-28T21:46:00Z">
            <w:rPr/>
          </w:rPrChange>
        </w:rPr>
        <w:fldChar w:fldCharType="separate"/>
      </w:r>
      <w:r w:rsidRPr="004F47F8">
        <w:rPr>
          <w:rStyle w:val="Hyperlink"/>
          <w:rFonts w:asciiTheme="majorHAnsi" w:eastAsiaTheme="majorEastAsia" w:hAnsiTheme="majorHAnsi" w:cstheme="majorBidi"/>
          <w:color w:val="auto"/>
          <w:sz w:val="20"/>
          <w:szCs w:val="20"/>
          <w:rPrChange w:id="1030" w:author="Mara L. Isaacs" w:date="2017-12-28T21:46:00Z">
            <w:rPr>
              <w:rStyle w:val="Hyperlink"/>
              <w:rFonts w:asciiTheme="majorHAnsi" w:eastAsiaTheme="majorEastAsia" w:hAnsiTheme="majorHAnsi" w:cstheme="majorBidi"/>
              <w:color w:val="auto"/>
              <w:sz w:val="20"/>
              <w:szCs w:val="20"/>
            </w:rPr>
          </w:rPrChange>
        </w:rPr>
        <w:t>www.producerhub.org</w:t>
      </w:r>
      <w:r w:rsidR="00D929A6" w:rsidRPr="004F47F8">
        <w:rPr>
          <w:rStyle w:val="Hyperlink"/>
          <w:rFonts w:asciiTheme="majorHAnsi" w:eastAsiaTheme="majorEastAsia" w:hAnsiTheme="majorHAnsi" w:cstheme="majorBidi"/>
          <w:color w:val="auto"/>
          <w:sz w:val="20"/>
          <w:szCs w:val="20"/>
          <w:rPrChange w:id="1031" w:author="Mara L. Isaacs" w:date="2017-12-28T21:46:00Z">
            <w:rPr>
              <w:rStyle w:val="Hyperlink"/>
              <w:rFonts w:asciiTheme="majorHAnsi" w:eastAsiaTheme="majorEastAsia" w:hAnsiTheme="majorHAnsi" w:cstheme="majorBidi"/>
              <w:color w:val="auto"/>
              <w:sz w:val="20"/>
              <w:szCs w:val="20"/>
            </w:rPr>
          </w:rPrChange>
        </w:rPr>
        <w:fldChar w:fldCharType="end"/>
      </w:r>
      <w:r w:rsidRPr="00CE15BD">
        <w:rPr>
          <w:rFonts w:asciiTheme="majorHAnsi" w:eastAsiaTheme="majorEastAsia" w:hAnsiTheme="majorHAnsi" w:cstheme="majorBidi"/>
          <w:sz w:val="20"/>
          <w:szCs w:val="20"/>
        </w:rPr>
        <w:t>.</w:t>
      </w:r>
    </w:p>
    <w:p w14:paraId="112E48B2" w14:textId="77777777" w:rsidR="006A33DC" w:rsidRPr="00CE15BD" w:rsidRDefault="006A33DC" w:rsidP="352F4D77">
      <w:pPr>
        <w:pBdr>
          <w:bottom w:val="single" w:sz="12" w:space="5" w:color="auto"/>
        </w:pBdr>
        <w:rPr>
          <w:rFonts w:asciiTheme="majorHAnsi" w:eastAsiaTheme="majorEastAsia" w:hAnsiTheme="majorHAnsi" w:cstheme="majorBidi"/>
          <w:sz w:val="20"/>
          <w:szCs w:val="20"/>
        </w:rPr>
      </w:pPr>
    </w:p>
    <w:p w14:paraId="280D73EF" w14:textId="77777777" w:rsidR="006A33DC" w:rsidRPr="00CC546D" w:rsidRDefault="006A33DC" w:rsidP="352F4D77">
      <w:pPr>
        <w:pBdr>
          <w:bottom w:val="single" w:sz="12" w:space="5" w:color="auto"/>
        </w:pBdr>
        <w:rPr>
          <w:rFonts w:asciiTheme="majorHAnsi" w:eastAsiaTheme="majorEastAsia" w:hAnsiTheme="majorHAnsi" w:cstheme="majorBidi"/>
          <w:sz w:val="20"/>
          <w:szCs w:val="20"/>
        </w:rPr>
      </w:pPr>
    </w:p>
    <w:p w14:paraId="272563E1" w14:textId="145F3179" w:rsidR="006A33DC" w:rsidRPr="00F84BE0" w:rsidRDefault="352F4D77" w:rsidP="352F4D77">
      <w:pPr>
        <w:pBdr>
          <w:bottom w:val="single" w:sz="12" w:space="5" w:color="auto"/>
        </w:pBdr>
        <w:rPr>
          <w:rFonts w:asciiTheme="majorHAnsi" w:eastAsiaTheme="majorEastAsia" w:hAnsiTheme="majorHAnsi" w:cstheme="majorBidi"/>
          <w:sz w:val="20"/>
          <w:szCs w:val="20"/>
        </w:rPr>
      </w:pPr>
      <w:r w:rsidRPr="00F84BE0">
        <w:rPr>
          <w:rFonts w:asciiTheme="majorHAnsi" w:eastAsiaTheme="majorEastAsia" w:hAnsiTheme="majorHAnsi" w:cstheme="majorBidi"/>
          <w:sz w:val="20"/>
          <w:szCs w:val="20"/>
        </w:rPr>
        <w:t>OCTOPUS CONSULTING</w:t>
      </w:r>
    </w:p>
    <w:p w14:paraId="60757039" w14:textId="0309F26C" w:rsidR="006A33DC" w:rsidRPr="00CC546D" w:rsidRDefault="352F4D77" w:rsidP="352F4D77">
      <w:pPr>
        <w:pBdr>
          <w:bottom w:val="single" w:sz="12" w:space="5" w:color="auto"/>
        </w:pBdr>
        <w:rPr>
          <w:rFonts w:asciiTheme="majorHAnsi" w:eastAsiaTheme="majorEastAsia" w:hAnsiTheme="majorHAnsi" w:cstheme="majorBidi"/>
          <w:sz w:val="20"/>
          <w:szCs w:val="20"/>
        </w:rPr>
      </w:pPr>
      <w:r w:rsidRPr="004F47F8">
        <w:rPr>
          <w:rFonts w:asciiTheme="majorHAnsi" w:eastAsiaTheme="majorEastAsia" w:hAnsiTheme="majorHAnsi" w:cstheme="majorBidi"/>
          <w:sz w:val="20"/>
          <w:szCs w:val="20"/>
          <w:rPrChange w:id="1032" w:author="Mara L. Isaacs" w:date="2017-12-28T21:46:00Z">
            <w:rPr>
              <w:rFonts w:asciiTheme="majorHAnsi" w:eastAsiaTheme="majorEastAsia" w:hAnsiTheme="majorHAnsi" w:cstheme="majorBidi"/>
              <w:sz w:val="20"/>
              <w:szCs w:val="20"/>
            </w:rPr>
          </w:rPrChange>
        </w:rPr>
        <w:t xml:space="preserve">Since our formation, we have enjoyed numerous collaborations with artists and organizations as a consultant and advisor.  </w:t>
      </w:r>
      <w:ins w:id="1033" w:author="Mara L. Isaacs" w:date="2017-12-29T02:09:00Z">
        <w:r w:rsidR="00CC546D">
          <w:rPr>
            <w:rFonts w:asciiTheme="majorHAnsi" w:eastAsiaTheme="majorEastAsia" w:hAnsiTheme="majorHAnsi" w:cstheme="majorBidi"/>
            <w:sz w:val="20"/>
            <w:szCs w:val="20"/>
          </w:rPr>
          <w:t>C</w:t>
        </w:r>
      </w:ins>
      <w:del w:id="1034" w:author="Mara L. Isaacs" w:date="2017-12-29T02:09:00Z">
        <w:r w:rsidRPr="00CC546D" w:rsidDel="00CC546D">
          <w:rPr>
            <w:rFonts w:asciiTheme="majorHAnsi" w:eastAsiaTheme="majorEastAsia" w:hAnsiTheme="majorHAnsi" w:cstheme="majorBidi"/>
            <w:sz w:val="20"/>
            <w:szCs w:val="20"/>
          </w:rPr>
          <w:delText>S</w:delText>
        </w:r>
        <w:r w:rsidRPr="00A40284" w:rsidDel="00CC546D">
          <w:rPr>
            <w:rFonts w:asciiTheme="majorHAnsi" w:eastAsiaTheme="majorEastAsia" w:hAnsiTheme="majorHAnsi" w:cstheme="majorBidi"/>
            <w:sz w:val="20"/>
            <w:szCs w:val="20"/>
          </w:rPr>
          <w:delText>el</w:delText>
        </w:r>
        <w:r w:rsidRPr="00D929A6" w:rsidDel="00CC546D">
          <w:rPr>
            <w:rFonts w:asciiTheme="majorHAnsi" w:eastAsiaTheme="majorEastAsia" w:hAnsiTheme="majorHAnsi" w:cstheme="majorBidi"/>
            <w:sz w:val="20"/>
            <w:szCs w:val="20"/>
          </w:rPr>
          <w:delText>ect</w:delText>
        </w:r>
        <w:r w:rsidRPr="00F84BE0" w:rsidDel="00CC546D">
          <w:rPr>
            <w:rFonts w:asciiTheme="majorHAnsi" w:eastAsiaTheme="majorEastAsia" w:hAnsiTheme="majorHAnsi" w:cstheme="majorBidi"/>
            <w:sz w:val="20"/>
            <w:szCs w:val="20"/>
          </w:rPr>
          <w:delText xml:space="preserve"> c</w:delText>
        </w:r>
      </w:del>
      <w:r w:rsidRPr="00F84BE0">
        <w:rPr>
          <w:rFonts w:asciiTheme="majorHAnsi" w:eastAsiaTheme="majorEastAsia" w:hAnsiTheme="majorHAnsi" w:cstheme="majorBidi"/>
          <w:sz w:val="20"/>
          <w:szCs w:val="20"/>
        </w:rPr>
        <w:t xml:space="preserve">lients include [use </w:t>
      </w:r>
      <w:proofErr w:type="gramStart"/>
      <w:r w:rsidRPr="00F84BE0">
        <w:rPr>
          <w:rFonts w:asciiTheme="majorHAnsi" w:eastAsiaTheme="majorEastAsia" w:hAnsiTheme="majorHAnsi" w:cstheme="majorBidi"/>
          <w:sz w:val="20"/>
          <w:szCs w:val="20"/>
        </w:rPr>
        <w:t>logos]  Baryshnikov</w:t>
      </w:r>
      <w:proofErr w:type="gramEnd"/>
      <w:r w:rsidRPr="00F84BE0">
        <w:rPr>
          <w:rFonts w:asciiTheme="majorHAnsi" w:eastAsiaTheme="majorEastAsia" w:hAnsiTheme="majorHAnsi" w:cstheme="majorBidi"/>
          <w:sz w:val="20"/>
          <w:szCs w:val="20"/>
        </w:rPr>
        <w:t xml:space="preserve"> Arts Center, Fiasco Theatre, </w:t>
      </w:r>
      <w:ins w:id="1035" w:author="Mara L. Isaacs" w:date="2017-12-29T02:08:00Z">
        <w:r w:rsidR="00CC546D">
          <w:rPr>
            <w:rFonts w:asciiTheme="majorHAnsi" w:eastAsiaTheme="majorEastAsia" w:hAnsiTheme="majorHAnsi" w:cstheme="majorBidi"/>
            <w:sz w:val="20"/>
            <w:szCs w:val="20"/>
          </w:rPr>
          <w:t xml:space="preserve">McCarter Theatre Center, </w:t>
        </w:r>
      </w:ins>
      <w:r w:rsidRPr="00CC546D">
        <w:rPr>
          <w:rFonts w:asciiTheme="majorHAnsi" w:eastAsiaTheme="majorEastAsia" w:hAnsiTheme="majorHAnsi" w:cstheme="majorBidi"/>
          <w:sz w:val="20"/>
          <w:szCs w:val="20"/>
        </w:rPr>
        <w:t>Princeton University’s Lewis Center for the Arts, The Wilma Theatre,  The Jerome Robbins Foundation</w:t>
      </w:r>
    </w:p>
    <w:p w14:paraId="628B6B7D" w14:textId="713974D0" w:rsidR="352F4D77" w:rsidRPr="00F84BE0" w:rsidRDefault="352F4D77" w:rsidP="352F4D77">
      <w:pPr>
        <w:rPr>
          <w:rFonts w:asciiTheme="majorHAnsi" w:eastAsiaTheme="majorEastAsia" w:hAnsiTheme="majorHAnsi" w:cstheme="majorBidi"/>
          <w:sz w:val="20"/>
          <w:szCs w:val="20"/>
        </w:rPr>
      </w:pPr>
    </w:p>
    <w:p w14:paraId="59601A03" w14:textId="69B6916D" w:rsidR="352F4D77" w:rsidRPr="004F47F8" w:rsidRDefault="352F4D77" w:rsidP="352F4D77">
      <w:pPr>
        <w:rPr>
          <w:rFonts w:asciiTheme="majorHAnsi" w:eastAsiaTheme="majorEastAsia" w:hAnsiTheme="majorHAnsi" w:cstheme="majorBidi"/>
          <w:b/>
          <w:bCs/>
          <w:sz w:val="20"/>
          <w:szCs w:val="20"/>
          <w:rPrChange w:id="1036" w:author="Mara L. Isaacs" w:date="2017-12-28T21:46:00Z">
            <w:rPr>
              <w:rFonts w:asciiTheme="majorHAnsi" w:eastAsiaTheme="majorEastAsia" w:hAnsiTheme="majorHAnsi" w:cstheme="majorBidi"/>
              <w:b/>
              <w:bCs/>
              <w:sz w:val="20"/>
              <w:szCs w:val="20"/>
            </w:rPr>
          </w:rPrChange>
        </w:rPr>
      </w:pPr>
    </w:p>
    <w:p w14:paraId="0C5AC04D" w14:textId="72382692" w:rsidR="00EA36F4" w:rsidRPr="004F47F8" w:rsidRDefault="352F4D77" w:rsidP="352F4D77">
      <w:pPr>
        <w:rPr>
          <w:rFonts w:asciiTheme="majorHAnsi" w:eastAsiaTheme="majorEastAsia" w:hAnsiTheme="majorHAnsi" w:cstheme="majorBidi"/>
          <w:b/>
          <w:bCs/>
          <w:sz w:val="20"/>
          <w:szCs w:val="20"/>
          <w:rPrChange w:id="1037" w:author="Mara L. Isaacs" w:date="2017-12-28T21:46:00Z">
            <w:rPr>
              <w:rFonts w:asciiTheme="majorHAnsi" w:eastAsiaTheme="majorEastAsia" w:hAnsiTheme="majorHAnsi" w:cstheme="majorBidi"/>
              <w:b/>
              <w:bCs/>
              <w:sz w:val="20"/>
              <w:szCs w:val="20"/>
            </w:rPr>
          </w:rPrChange>
        </w:rPr>
      </w:pPr>
      <w:r w:rsidRPr="004F47F8">
        <w:rPr>
          <w:rFonts w:asciiTheme="majorHAnsi" w:eastAsiaTheme="majorEastAsia" w:hAnsiTheme="majorHAnsi" w:cstheme="majorBidi"/>
          <w:b/>
          <w:bCs/>
          <w:sz w:val="20"/>
          <w:szCs w:val="20"/>
          <w:rPrChange w:id="1038" w:author="Mara L. Isaacs" w:date="2017-12-28T21:46:00Z">
            <w:rPr>
              <w:rFonts w:asciiTheme="majorHAnsi" w:eastAsiaTheme="majorEastAsia" w:hAnsiTheme="majorHAnsi" w:cstheme="majorBidi"/>
              <w:b/>
              <w:bCs/>
              <w:sz w:val="20"/>
              <w:szCs w:val="20"/>
            </w:rPr>
          </w:rPrChange>
        </w:rPr>
        <w:t>BACK COVER (18)</w:t>
      </w:r>
    </w:p>
    <w:p w14:paraId="520ABBD3" w14:textId="77777777" w:rsidR="00E745A3" w:rsidRPr="004F47F8" w:rsidRDefault="00E745A3" w:rsidP="352F4D77">
      <w:pPr>
        <w:rPr>
          <w:rFonts w:asciiTheme="majorHAnsi" w:eastAsiaTheme="majorEastAsia" w:hAnsiTheme="majorHAnsi" w:cstheme="majorBidi"/>
          <w:sz w:val="20"/>
          <w:szCs w:val="20"/>
          <w:rPrChange w:id="1039" w:author="Mara L. Isaacs" w:date="2017-12-28T21:46:00Z">
            <w:rPr>
              <w:rFonts w:asciiTheme="majorHAnsi" w:eastAsiaTheme="majorEastAsia" w:hAnsiTheme="majorHAnsi" w:cstheme="majorBidi"/>
              <w:sz w:val="20"/>
              <w:szCs w:val="20"/>
            </w:rPr>
          </w:rPrChange>
        </w:rPr>
      </w:pPr>
    </w:p>
    <w:p w14:paraId="5DCCE183" w14:textId="34EA3675" w:rsidR="008C45AE" w:rsidRPr="004F47F8" w:rsidRDefault="352F4D77" w:rsidP="352F4D77">
      <w:pPr>
        <w:rPr>
          <w:rFonts w:asciiTheme="majorHAnsi" w:eastAsiaTheme="majorEastAsia" w:hAnsiTheme="majorHAnsi" w:cstheme="majorBidi"/>
          <w:sz w:val="20"/>
          <w:szCs w:val="20"/>
          <w:rPrChange w:id="1040"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041" w:author="Mara L. Isaacs" w:date="2017-12-28T21:46:00Z">
            <w:rPr>
              <w:rFonts w:asciiTheme="majorHAnsi" w:eastAsiaTheme="majorEastAsia" w:hAnsiTheme="majorHAnsi" w:cstheme="majorBidi"/>
              <w:sz w:val="20"/>
              <w:szCs w:val="20"/>
            </w:rPr>
          </w:rPrChange>
        </w:rPr>
        <w:t>FOR MORE INFORMATION CONTACT:</w:t>
      </w:r>
    </w:p>
    <w:p w14:paraId="17F439A1" w14:textId="77777777" w:rsidR="008C45AE" w:rsidRPr="004F47F8" w:rsidRDefault="008C45AE" w:rsidP="352F4D77">
      <w:pPr>
        <w:rPr>
          <w:rFonts w:asciiTheme="majorHAnsi" w:eastAsiaTheme="majorEastAsia" w:hAnsiTheme="majorHAnsi" w:cstheme="majorBidi"/>
          <w:sz w:val="20"/>
          <w:szCs w:val="20"/>
          <w:rPrChange w:id="1042" w:author="Mara L. Isaacs" w:date="2017-12-28T21:46:00Z">
            <w:rPr>
              <w:rFonts w:asciiTheme="majorHAnsi" w:eastAsiaTheme="majorEastAsia" w:hAnsiTheme="majorHAnsi" w:cstheme="majorBidi"/>
              <w:sz w:val="20"/>
              <w:szCs w:val="20"/>
            </w:rPr>
          </w:rPrChange>
        </w:rPr>
      </w:pPr>
    </w:p>
    <w:p w14:paraId="0F53A391" w14:textId="77777777" w:rsidR="008C45AE" w:rsidRPr="004F47F8" w:rsidRDefault="352F4D77" w:rsidP="352F4D77">
      <w:pPr>
        <w:rPr>
          <w:rFonts w:asciiTheme="majorHAnsi" w:eastAsiaTheme="majorEastAsia" w:hAnsiTheme="majorHAnsi" w:cstheme="majorBidi"/>
          <w:sz w:val="20"/>
          <w:szCs w:val="20"/>
          <w:rPrChange w:id="1043"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044" w:author="Mara L. Isaacs" w:date="2017-12-28T21:46:00Z">
            <w:rPr>
              <w:rFonts w:asciiTheme="majorHAnsi" w:eastAsiaTheme="majorEastAsia" w:hAnsiTheme="majorHAnsi" w:cstheme="majorBidi"/>
              <w:sz w:val="20"/>
              <w:szCs w:val="20"/>
            </w:rPr>
          </w:rPrChange>
        </w:rPr>
        <w:t>Mara Isaacs</w:t>
      </w:r>
    </w:p>
    <w:p w14:paraId="16B6AF7F" w14:textId="77777777" w:rsidR="008C45AE" w:rsidRPr="004F47F8" w:rsidRDefault="352F4D77" w:rsidP="352F4D77">
      <w:pPr>
        <w:rPr>
          <w:rFonts w:asciiTheme="majorHAnsi" w:eastAsiaTheme="majorEastAsia" w:hAnsiTheme="majorHAnsi" w:cstheme="majorBidi"/>
          <w:sz w:val="20"/>
          <w:szCs w:val="20"/>
          <w:rPrChange w:id="1045"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046" w:author="Mara L. Isaacs" w:date="2017-12-28T21:46:00Z">
            <w:rPr>
              <w:rFonts w:asciiTheme="majorHAnsi" w:eastAsiaTheme="majorEastAsia" w:hAnsiTheme="majorHAnsi" w:cstheme="majorBidi"/>
              <w:sz w:val="20"/>
              <w:szCs w:val="20"/>
            </w:rPr>
          </w:rPrChange>
        </w:rPr>
        <w:t>Executive/Creative Producer</w:t>
      </w:r>
    </w:p>
    <w:p w14:paraId="797748FD" w14:textId="77777777" w:rsidR="008C45AE" w:rsidRPr="00CE15BD" w:rsidRDefault="00D929A6" w:rsidP="352F4D77">
      <w:pPr>
        <w:rPr>
          <w:rFonts w:asciiTheme="majorHAnsi" w:eastAsiaTheme="majorEastAsia" w:hAnsiTheme="majorHAnsi" w:cstheme="majorBidi"/>
          <w:sz w:val="20"/>
          <w:szCs w:val="20"/>
        </w:rPr>
      </w:pPr>
      <w:r w:rsidRPr="004F47F8">
        <w:rPr>
          <w:rFonts w:asciiTheme="majorHAnsi" w:hAnsiTheme="majorHAnsi"/>
          <w:sz w:val="20"/>
          <w:szCs w:val="20"/>
          <w:rPrChange w:id="1047" w:author="Mara L. Isaacs" w:date="2017-12-28T21:46:00Z">
            <w:rPr/>
          </w:rPrChange>
        </w:rPr>
        <w:fldChar w:fldCharType="begin"/>
      </w:r>
      <w:r w:rsidRPr="004F47F8">
        <w:rPr>
          <w:rFonts w:asciiTheme="majorHAnsi" w:hAnsiTheme="majorHAnsi"/>
          <w:sz w:val="20"/>
          <w:szCs w:val="20"/>
          <w:rPrChange w:id="1048" w:author="Mara L. Isaacs" w:date="2017-12-28T21:46:00Z">
            <w:rPr/>
          </w:rPrChange>
        </w:rPr>
        <w:instrText xml:space="preserve"> HYPERLINK "mailto:mara@octopustheatricals.com" \h </w:instrText>
      </w:r>
      <w:r w:rsidRPr="004F47F8">
        <w:rPr>
          <w:rFonts w:asciiTheme="majorHAnsi" w:hAnsiTheme="majorHAnsi"/>
          <w:sz w:val="20"/>
          <w:szCs w:val="20"/>
          <w:rPrChange w:id="1049" w:author="Mara L. Isaacs" w:date="2017-12-28T21:46:00Z">
            <w:rPr/>
          </w:rPrChange>
        </w:rPr>
        <w:fldChar w:fldCharType="separate"/>
      </w:r>
      <w:r w:rsidR="352F4D77" w:rsidRPr="004F47F8">
        <w:rPr>
          <w:rStyle w:val="Hyperlink"/>
          <w:rFonts w:asciiTheme="majorHAnsi" w:eastAsiaTheme="majorEastAsia" w:hAnsiTheme="majorHAnsi" w:cstheme="majorBidi"/>
          <w:color w:val="auto"/>
          <w:sz w:val="20"/>
          <w:szCs w:val="20"/>
          <w:rPrChange w:id="1050" w:author="Mara L. Isaacs" w:date="2017-12-28T21:46:00Z">
            <w:rPr>
              <w:rStyle w:val="Hyperlink"/>
              <w:rFonts w:asciiTheme="majorHAnsi" w:eastAsiaTheme="majorEastAsia" w:hAnsiTheme="majorHAnsi" w:cstheme="majorBidi"/>
              <w:color w:val="auto"/>
              <w:sz w:val="20"/>
              <w:szCs w:val="20"/>
            </w:rPr>
          </w:rPrChange>
        </w:rPr>
        <w:t>mara@octopustheatricals.com</w:t>
      </w:r>
      <w:r w:rsidRPr="004F47F8">
        <w:rPr>
          <w:rStyle w:val="Hyperlink"/>
          <w:rFonts w:asciiTheme="majorHAnsi" w:eastAsiaTheme="majorEastAsia" w:hAnsiTheme="majorHAnsi" w:cstheme="majorBidi"/>
          <w:color w:val="auto"/>
          <w:sz w:val="20"/>
          <w:szCs w:val="20"/>
          <w:rPrChange w:id="1051" w:author="Mara L. Isaacs" w:date="2017-12-28T21:46:00Z">
            <w:rPr>
              <w:rStyle w:val="Hyperlink"/>
              <w:rFonts w:asciiTheme="majorHAnsi" w:eastAsiaTheme="majorEastAsia" w:hAnsiTheme="majorHAnsi" w:cstheme="majorBidi"/>
              <w:color w:val="auto"/>
              <w:sz w:val="20"/>
              <w:szCs w:val="20"/>
            </w:rPr>
          </w:rPrChange>
        </w:rPr>
        <w:fldChar w:fldCharType="end"/>
      </w:r>
    </w:p>
    <w:p w14:paraId="70381867" w14:textId="77777777" w:rsidR="008C45AE" w:rsidRPr="00F84BE0" w:rsidRDefault="352F4D77" w:rsidP="352F4D77">
      <w:pPr>
        <w:rPr>
          <w:rFonts w:asciiTheme="majorHAnsi" w:eastAsiaTheme="majorEastAsia" w:hAnsiTheme="majorHAnsi" w:cstheme="majorBidi"/>
          <w:sz w:val="20"/>
          <w:szCs w:val="20"/>
        </w:rPr>
      </w:pPr>
      <w:r w:rsidRPr="00F84BE0">
        <w:rPr>
          <w:rFonts w:asciiTheme="majorHAnsi" w:eastAsiaTheme="majorEastAsia" w:hAnsiTheme="majorHAnsi" w:cstheme="majorBidi"/>
          <w:sz w:val="20"/>
          <w:szCs w:val="20"/>
        </w:rPr>
        <w:t>(917) 509-1020</w:t>
      </w:r>
    </w:p>
    <w:p w14:paraId="330D296B" w14:textId="77777777" w:rsidR="008C45AE" w:rsidRPr="004F47F8" w:rsidRDefault="008C45AE" w:rsidP="352F4D77">
      <w:pPr>
        <w:rPr>
          <w:rFonts w:asciiTheme="majorHAnsi" w:eastAsiaTheme="majorEastAsia" w:hAnsiTheme="majorHAnsi" w:cstheme="majorBidi"/>
          <w:sz w:val="20"/>
          <w:szCs w:val="20"/>
          <w:rPrChange w:id="1052" w:author="Mara L. Isaacs" w:date="2017-12-28T21:46:00Z">
            <w:rPr>
              <w:rFonts w:asciiTheme="majorHAnsi" w:eastAsiaTheme="majorEastAsia" w:hAnsiTheme="majorHAnsi" w:cstheme="majorBidi"/>
              <w:sz w:val="20"/>
              <w:szCs w:val="20"/>
            </w:rPr>
          </w:rPrChange>
        </w:rPr>
      </w:pPr>
    </w:p>
    <w:p w14:paraId="1AFACD68" w14:textId="77777777" w:rsidR="008C45AE" w:rsidRPr="004F47F8" w:rsidRDefault="352F4D77" w:rsidP="352F4D77">
      <w:pPr>
        <w:rPr>
          <w:rFonts w:asciiTheme="majorHAnsi" w:eastAsiaTheme="majorEastAsia" w:hAnsiTheme="majorHAnsi" w:cstheme="majorBidi"/>
          <w:sz w:val="20"/>
          <w:szCs w:val="20"/>
          <w:rPrChange w:id="1053" w:author="Mara L. Isaacs" w:date="2017-12-28T21:46:00Z">
            <w:rPr>
              <w:rFonts w:asciiTheme="majorHAnsi" w:eastAsiaTheme="majorEastAsia" w:hAnsiTheme="majorHAnsi" w:cstheme="majorBidi"/>
              <w:sz w:val="20"/>
              <w:szCs w:val="20"/>
            </w:rPr>
          </w:rPrChange>
        </w:rPr>
      </w:pPr>
      <w:proofErr w:type="spellStart"/>
      <w:r w:rsidRPr="004F47F8">
        <w:rPr>
          <w:rFonts w:asciiTheme="majorHAnsi" w:eastAsiaTheme="majorEastAsia" w:hAnsiTheme="majorHAnsi" w:cstheme="majorBidi"/>
          <w:sz w:val="20"/>
          <w:szCs w:val="20"/>
          <w:rPrChange w:id="1054" w:author="Mara L. Isaacs" w:date="2017-12-28T21:46:00Z">
            <w:rPr>
              <w:rFonts w:asciiTheme="majorHAnsi" w:eastAsiaTheme="majorEastAsia" w:hAnsiTheme="majorHAnsi" w:cstheme="majorBidi"/>
              <w:sz w:val="20"/>
              <w:szCs w:val="20"/>
            </w:rPr>
          </w:rPrChange>
        </w:rPr>
        <w:t>Ronee</w:t>
      </w:r>
      <w:proofErr w:type="spellEnd"/>
      <w:r w:rsidRPr="004F47F8">
        <w:rPr>
          <w:rFonts w:asciiTheme="majorHAnsi" w:eastAsiaTheme="majorEastAsia" w:hAnsiTheme="majorHAnsi" w:cstheme="majorBidi"/>
          <w:sz w:val="20"/>
          <w:szCs w:val="20"/>
          <w:rPrChange w:id="1055" w:author="Mara L. Isaacs" w:date="2017-12-28T21:46:00Z">
            <w:rPr>
              <w:rFonts w:asciiTheme="majorHAnsi" w:eastAsiaTheme="majorEastAsia" w:hAnsiTheme="majorHAnsi" w:cstheme="majorBidi"/>
              <w:sz w:val="20"/>
              <w:szCs w:val="20"/>
            </w:rPr>
          </w:rPrChange>
        </w:rPr>
        <w:t xml:space="preserve"> </w:t>
      </w:r>
      <w:proofErr w:type="spellStart"/>
      <w:r w:rsidRPr="004F47F8">
        <w:rPr>
          <w:rFonts w:asciiTheme="majorHAnsi" w:eastAsiaTheme="majorEastAsia" w:hAnsiTheme="majorHAnsi" w:cstheme="majorBidi"/>
          <w:sz w:val="20"/>
          <w:szCs w:val="20"/>
          <w:rPrChange w:id="1056" w:author="Mara L. Isaacs" w:date="2017-12-28T21:46:00Z">
            <w:rPr>
              <w:rFonts w:asciiTheme="majorHAnsi" w:eastAsiaTheme="majorEastAsia" w:hAnsiTheme="majorHAnsi" w:cstheme="majorBidi"/>
              <w:sz w:val="20"/>
              <w:szCs w:val="20"/>
            </w:rPr>
          </w:rPrChange>
        </w:rPr>
        <w:t>Penoi</w:t>
      </w:r>
      <w:proofErr w:type="spellEnd"/>
    </w:p>
    <w:p w14:paraId="22A6D8F6" w14:textId="77777777" w:rsidR="008C45AE" w:rsidRPr="004F47F8" w:rsidRDefault="352F4D77" w:rsidP="352F4D77">
      <w:pPr>
        <w:rPr>
          <w:rFonts w:asciiTheme="majorHAnsi" w:eastAsiaTheme="majorEastAsia" w:hAnsiTheme="majorHAnsi" w:cstheme="majorBidi"/>
          <w:sz w:val="20"/>
          <w:szCs w:val="20"/>
          <w:rPrChange w:id="1057"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058" w:author="Mara L. Isaacs" w:date="2017-12-28T21:46:00Z">
            <w:rPr>
              <w:rFonts w:asciiTheme="majorHAnsi" w:eastAsiaTheme="majorEastAsia" w:hAnsiTheme="majorHAnsi" w:cstheme="majorBidi"/>
              <w:sz w:val="20"/>
              <w:szCs w:val="20"/>
            </w:rPr>
          </w:rPrChange>
        </w:rPr>
        <w:t>Associate Producer</w:t>
      </w:r>
    </w:p>
    <w:p w14:paraId="75DE2876" w14:textId="77777777" w:rsidR="008C45AE" w:rsidRPr="00CE15BD" w:rsidRDefault="00D929A6" w:rsidP="352F4D77">
      <w:pPr>
        <w:rPr>
          <w:rFonts w:asciiTheme="majorHAnsi" w:eastAsiaTheme="majorEastAsia" w:hAnsiTheme="majorHAnsi" w:cstheme="majorBidi"/>
          <w:sz w:val="20"/>
          <w:szCs w:val="20"/>
        </w:rPr>
      </w:pPr>
      <w:r w:rsidRPr="004F47F8">
        <w:rPr>
          <w:rFonts w:asciiTheme="majorHAnsi" w:hAnsiTheme="majorHAnsi"/>
          <w:sz w:val="20"/>
          <w:szCs w:val="20"/>
          <w:rPrChange w:id="1059" w:author="Mara L. Isaacs" w:date="2017-12-28T21:46:00Z">
            <w:rPr/>
          </w:rPrChange>
        </w:rPr>
        <w:fldChar w:fldCharType="begin"/>
      </w:r>
      <w:r w:rsidRPr="004F47F8">
        <w:rPr>
          <w:rFonts w:asciiTheme="majorHAnsi" w:hAnsiTheme="majorHAnsi"/>
          <w:sz w:val="20"/>
          <w:szCs w:val="20"/>
          <w:rPrChange w:id="1060" w:author="Mara L. Isaacs" w:date="2017-12-28T21:46:00Z">
            <w:rPr/>
          </w:rPrChange>
        </w:rPr>
        <w:instrText xml:space="preserve"> HYPERLINK "mailto:ronee@octopustheatricals.com" \h </w:instrText>
      </w:r>
      <w:r w:rsidRPr="004F47F8">
        <w:rPr>
          <w:rFonts w:asciiTheme="majorHAnsi" w:hAnsiTheme="majorHAnsi"/>
          <w:sz w:val="20"/>
          <w:szCs w:val="20"/>
          <w:rPrChange w:id="1061" w:author="Mara L. Isaacs" w:date="2017-12-28T21:46:00Z">
            <w:rPr/>
          </w:rPrChange>
        </w:rPr>
        <w:fldChar w:fldCharType="separate"/>
      </w:r>
      <w:r w:rsidR="352F4D77" w:rsidRPr="004F47F8">
        <w:rPr>
          <w:rStyle w:val="Hyperlink"/>
          <w:rFonts w:asciiTheme="majorHAnsi" w:eastAsiaTheme="majorEastAsia" w:hAnsiTheme="majorHAnsi" w:cstheme="majorBidi"/>
          <w:color w:val="auto"/>
          <w:sz w:val="20"/>
          <w:szCs w:val="20"/>
          <w:rPrChange w:id="1062" w:author="Mara L. Isaacs" w:date="2017-12-28T21:46:00Z">
            <w:rPr>
              <w:rStyle w:val="Hyperlink"/>
              <w:rFonts w:asciiTheme="majorHAnsi" w:eastAsiaTheme="majorEastAsia" w:hAnsiTheme="majorHAnsi" w:cstheme="majorBidi"/>
              <w:color w:val="auto"/>
              <w:sz w:val="20"/>
              <w:szCs w:val="20"/>
            </w:rPr>
          </w:rPrChange>
        </w:rPr>
        <w:t>ronee@octopustheatricals.com</w:t>
      </w:r>
      <w:r w:rsidRPr="004F47F8">
        <w:rPr>
          <w:rStyle w:val="Hyperlink"/>
          <w:rFonts w:asciiTheme="majorHAnsi" w:eastAsiaTheme="majorEastAsia" w:hAnsiTheme="majorHAnsi" w:cstheme="majorBidi"/>
          <w:color w:val="auto"/>
          <w:sz w:val="20"/>
          <w:szCs w:val="20"/>
          <w:rPrChange w:id="1063" w:author="Mara L. Isaacs" w:date="2017-12-28T21:46:00Z">
            <w:rPr>
              <w:rStyle w:val="Hyperlink"/>
              <w:rFonts w:asciiTheme="majorHAnsi" w:eastAsiaTheme="majorEastAsia" w:hAnsiTheme="majorHAnsi" w:cstheme="majorBidi"/>
              <w:color w:val="auto"/>
              <w:sz w:val="20"/>
              <w:szCs w:val="20"/>
            </w:rPr>
          </w:rPrChange>
        </w:rPr>
        <w:fldChar w:fldCharType="end"/>
      </w:r>
    </w:p>
    <w:p w14:paraId="66C32190" w14:textId="77777777" w:rsidR="008C45AE" w:rsidRPr="00F84BE0" w:rsidRDefault="352F4D77" w:rsidP="352F4D77">
      <w:pPr>
        <w:rPr>
          <w:rFonts w:asciiTheme="majorHAnsi" w:eastAsiaTheme="majorEastAsia" w:hAnsiTheme="majorHAnsi" w:cstheme="majorBidi"/>
          <w:sz w:val="20"/>
          <w:szCs w:val="20"/>
        </w:rPr>
      </w:pPr>
      <w:r w:rsidRPr="00F84BE0">
        <w:rPr>
          <w:rFonts w:asciiTheme="majorHAnsi" w:eastAsiaTheme="majorEastAsia" w:hAnsiTheme="majorHAnsi" w:cstheme="majorBidi"/>
          <w:sz w:val="20"/>
          <w:szCs w:val="20"/>
        </w:rPr>
        <w:t>(412) 965-9074</w:t>
      </w:r>
    </w:p>
    <w:p w14:paraId="66EB8453" w14:textId="77777777" w:rsidR="008C45AE" w:rsidRPr="004F47F8" w:rsidRDefault="008C45AE" w:rsidP="352F4D77">
      <w:pPr>
        <w:rPr>
          <w:rFonts w:asciiTheme="majorHAnsi" w:eastAsiaTheme="majorEastAsia" w:hAnsiTheme="majorHAnsi" w:cstheme="majorBidi"/>
          <w:sz w:val="20"/>
          <w:szCs w:val="20"/>
          <w:rPrChange w:id="1064" w:author="Mara L. Isaacs" w:date="2017-12-28T21:46:00Z">
            <w:rPr>
              <w:rFonts w:asciiTheme="majorHAnsi" w:eastAsiaTheme="majorEastAsia" w:hAnsiTheme="majorHAnsi" w:cstheme="majorBidi"/>
              <w:sz w:val="20"/>
              <w:szCs w:val="20"/>
            </w:rPr>
          </w:rPrChange>
        </w:rPr>
      </w:pPr>
    </w:p>
    <w:p w14:paraId="74405D62" w14:textId="77777777" w:rsidR="008C45AE" w:rsidRPr="004F47F8" w:rsidRDefault="352F4D77" w:rsidP="352F4D77">
      <w:pPr>
        <w:rPr>
          <w:rFonts w:asciiTheme="majorHAnsi" w:eastAsiaTheme="majorEastAsia" w:hAnsiTheme="majorHAnsi" w:cstheme="majorBidi"/>
          <w:sz w:val="20"/>
          <w:szCs w:val="20"/>
          <w:rPrChange w:id="1065"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066" w:author="Mara L. Isaacs" w:date="2017-12-28T21:46:00Z">
            <w:rPr>
              <w:rFonts w:asciiTheme="majorHAnsi" w:eastAsiaTheme="majorEastAsia" w:hAnsiTheme="majorHAnsi" w:cstheme="majorBidi"/>
              <w:sz w:val="20"/>
              <w:szCs w:val="20"/>
            </w:rPr>
          </w:rPrChange>
        </w:rPr>
        <w:t>Bryan Hunt</w:t>
      </w:r>
    </w:p>
    <w:p w14:paraId="644B74C1" w14:textId="1677841A" w:rsidR="008C45AE" w:rsidRPr="004F47F8" w:rsidRDefault="352F4D77" w:rsidP="352F4D77">
      <w:pPr>
        <w:rPr>
          <w:rFonts w:asciiTheme="majorHAnsi" w:eastAsiaTheme="majorEastAsia" w:hAnsiTheme="majorHAnsi" w:cstheme="majorBidi"/>
          <w:sz w:val="20"/>
          <w:szCs w:val="20"/>
          <w:rPrChange w:id="1067"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068" w:author="Mara L. Isaacs" w:date="2017-12-28T21:46:00Z">
            <w:rPr>
              <w:rFonts w:asciiTheme="majorHAnsi" w:eastAsiaTheme="majorEastAsia" w:hAnsiTheme="majorHAnsi" w:cstheme="majorBidi"/>
              <w:sz w:val="20"/>
              <w:szCs w:val="20"/>
            </w:rPr>
          </w:rPrChange>
        </w:rPr>
        <w:t>Production Coordinator</w:t>
      </w:r>
    </w:p>
    <w:p w14:paraId="6BA85024" w14:textId="670D0BF4" w:rsidR="00107DD7" w:rsidRPr="00CE15BD" w:rsidRDefault="00D929A6" w:rsidP="352F4D77">
      <w:pPr>
        <w:rPr>
          <w:rFonts w:asciiTheme="majorHAnsi" w:eastAsiaTheme="majorEastAsia" w:hAnsiTheme="majorHAnsi" w:cstheme="majorBidi"/>
          <w:sz w:val="20"/>
          <w:szCs w:val="20"/>
          <w:u w:val="single"/>
        </w:rPr>
      </w:pPr>
      <w:r w:rsidRPr="004F47F8">
        <w:rPr>
          <w:rFonts w:asciiTheme="majorHAnsi" w:hAnsiTheme="majorHAnsi"/>
          <w:sz w:val="20"/>
          <w:szCs w:val="20"/>
          <w:rPrChange w:id="1069" w:author="Mara L. Isaacs" w:date="2017-12-28T21:46:00Z">
            <w:rPr/>
          </w:rPrChange>
        </w:rPr>
        <w:fldChar w:fldCharType="begin"/>
      </w:r>
      <w:r w:rsidRPr="004F47F8">
        <w:rPr>
          <w:rFonts w:asciiTheme="majorHAnsi" w:hAnsiTheme="majorHAnsi"/>
          <w:sz w:val="20"/>
          <w:szCs w:val="20"/>
          <w:rPrChange w:id="1070" w:author="Mara L. Isaacs" w:date="2017-12-28T21:46:00Z">
            <w:rPr/>
          </w:rPrChange>
        </w:rPr>
        <w:instrText xml:space="preserve"> HYPERLINK "mailto:bryan@octopustheatricals.com" \h </w:instrText>
      </w:r>
      <w:r w:rsidRPr="004F47F8">
        <w:rPr>
          <w:rFonts w:asciiTheme="majorHAnsi" w:hAnsiTheme="majorHAnsi"/>
          <w:sz w:val="20"/>
          <w:szCs w:val="20"/>
          <w:rPrChange w:id="1071" w:author="Mara L. Isaacs" w:date="2017-12-28T21:46:00Z">
            <w:rPr/>
          </w:rPrChange>
        </w:rPr>
        <w:fldChar w:fldCharType="separate"/>
      </w:r>
      <w:r w:rsidR="352F4D77" w:rsidRPr="004F47F8">
        <w:rPr>
          <w:rStyle w:val="Hyperlink"/>
          <w:rFonts w:asciiTheme="majorHAnsi" w:eastAsiaTheme="majorEastAsia" w:hAnsiTheme="majorHAnsi" w:cstheme="majorBidi"/>
          <w:color w:val="auto"/>
          <w:sz w:val="20"/>
          <w:szCs w:val="20"/>
          <w:rPrChange w:id="1072" w:author="Mara L. Isaacs" w:date="2017-12-28T21:46:00Z">
            <w:rPr>
              <w:rStyle w:val="Hyperlink"/>
              <w:rFonts w:asciiTheme="majorHAnsi" w:eastAsiaTheme="majorEastAsia" w:hAnsiTheme="majorHAnsi" w:cstheme="majorBidi"/>
              <w:color w:val="auto"/>
              <w:sz w:val="20"/>
              <w:szCs w:val="20"/>
            </w:rPr>
          </w:rPrChange>
        </w:rPr>
        <w:t>bryan@octopustheatricals.com</w:t>
      </w:r>
      <w:r w:rsidRPr="004F47F8">
        <w:rPr>
          <w:rStyle w:val="Hyperlink"/>
          <w:rFonts w:asciiTheme="majorHAnsi" w:eastAsiaTheme="majorEastAsia" w:hAnsiTheme="majorHAnsi" w:cstheme="majorBidi"/>
          <w:color w:val="auto"/>
          <w:sz w:val="20"/>
          <w:szCs w:val="20"/>
          <w:rPrChange w:id="1073" w:author="Mara L. Isaacs" w:date="2017-12-28T21:46:00Z">
            <w:rPr>
              <w:rStyle w:val="Hyperlink"/>
              <w:rFonts w:asciiTheme="majorHAnsi" w:eastAsiaTheme="majorEastAsia" w:hAnsiTheme="majorHAnsi" w:cstheme="majorBidi"/>
              <w:color w:val="auto"/>
              <w:sz w:val="20"/>
              <w:szCs w:val="20"/>
            </w:rPr>
          </w:rPrChange>
        </w:rPr>
        <w:fldChar w:fldCharType="end"/>
      </w:r>
    </w:p>
    <w:p w14:paraId="377201A4" w14:textId="77777777" w:rsidR="00107DD7" w:rsidRPr="00F84BE0" w:rsidRDefault="00107DD7" w:rsidP="352F4D77">
      <w:pPr>
        <w:rPr>
          <w:rFonts w:asciiTheme="majorHAnsi" w:eastAsiaTheme="majorEastAsia" w:hAnsiTheme="majorHAnsi" w:cstheme="majorBidi"/>
          <w:sz w:val="20"/>
          <w:szCs w:val="20"/>
        </w:rPr>
      </w:pPr>
    </w:p>
    <w:p w14:paraId="27B4C7A6" w14:textId="18380058" w:rsidR="00107DD7" w:rsidRPr="00CE15BD" w:rsidRDefault="00107DD7" w:rsidP="352F4D77">
      <w:pPr>
        <w:rPr>
          <w:rFonts w:asciiTheme="majorHAnsi" w:eastAsiaTheme="majorEastAsia" w:hAnsiTheme="majorHAnsi" w:cstheme="majorBidi"/>
          <w:sz w:val="20"/>
          <w:szCs w:val="20"/>
        </w:rPr>
      </w:pPr>
      <w:r w:rsidRPr="00F84BE0">
        <w:rPr>
          <w:rFonts w:asciiTheme="majorHAnsi" w:eastAsiaTheme="majorEastAsia" w:hAnsiTheme="majorHAnsi" w:cstheme="majorBidi"/>
          <w:sz w:val="20"/>
          <w:szCs w:val="20"/>
        </w:rPr>
        <w:t xml:space="preserve">Or VISIT:  </w:t>
      </w:r>
      <w:r w:rsidR="00D929A6" w:rsidRPr="004F47F8">
        <w:rPr>
          <w:rFonts w:asciiTheme="majorHAnsi" w:hAnsiTheme="majorHAnsi"/>
          <w:sz w:val="20"/>
          <w:szCs w:val="20"/>
          <w:rPrChange w:id="1074" w:author="Mara L. Isaacs" w:date="2017-12-28T21:46:00Z">
            <w:rPr/>
          </w:rPrChange>
        </w:rPr>
        <w:fldChar w:fldCharType="begin"/>
      </w:r>
      <w:r w:rsidR="00D929A6" w:rsidRPr="004F47F8">
        <w:rPr>
          <w:rFonts w:asciiTheme="majorHAnsi" w:hAnsiTheme="majorHAnsi"/>
          <w:sz w:val="20"/>
          <w:szCs w:val="20"/>
          <w:rPrChange w:id="1075" w:author="Mara L. Isaacs" w:date="2017-12-28T21:46:00Z">
            <w:rPr/>
          </w:rPrChange>
        </w:rPr>
        <w:instrText xml:space="preserve"> HYPERLINK "http://www.octopustheatricals.com" </w:instrText>
      </w:r>
      <w:r w:rsidR="00D929A6" w:rsidRPr="004F47F8">
        <w:rPr>
          <w:rFonts w:asciiTheme="majorHAnsi" w:hAnsiTheme="majorHAnsi"/>
          <w:sz w:val="20"/>
          <w:szCs w:val="20"/>
          <w:rPrChange w:id="1076" w:author="Mara L. Isaacs" w:date="2017-12-28T21:46:00Z">
            <w:rPr/>
          </w:rPrChange>
        </w:rPr>
        <w:fldChar w:fldCharType="separate"/>
      </w:r>
      <w:r w:rsidRPr="004F47F8">
        <w:rPr>
          <w:rStyle w:val="Hyperlink"/>
          <w:rFonts w:asciiTheme="majorHAnsi" w:hAnsiTheme="majorHAnsi"/>
          <w:color w:val="auto"/>
          <w:sz w:val="20"/>
          <w:szCs w:val="20"/>
          <w:rPrChange w:id="1077" w:author="Mara L. Isaacs" w:date="2017-12-28T21:46:00Z">
            <w:rPr>
              <w:rStyle w:val="Hyperlink"/>
              <w:rFonts w:asciiTheme="majorHAnsi" w:hAnsiTheme="majorHAnsi"/>
              <w:color w:val="auto"/>
              <w:sz w:val="20"/>
              <w:szCs w:val="20"/>
            </w:rPr>
          </w:rPrChange>
        </w:rPr>
        <w:t>www.octopustheatricals.com</w:t>
      </w:r>
      <w:r w:rsidR="00D929A6" w:rsidRPr="004F47F8">
        <w:rPr>
          <w:rStyle w:val="Hyperlink"/>
          <w:rFonts w:asciiTheme="majorHAnsi" w:hAnsiTheme="majorHAnsi"/>
          <w:color w:val="auto"/>
          <w:sz w:val="20"/>
          <w:szCs w:val="20"/>
          <w:rPrChange w:id="1078" w:author="Mara L. Isaacs" w:date="2017-12-28T21:46:00Z">
            <w:rPr>
              <w:rStyle w:val="Hyperlink"/>
              <w:rFonts w:asciiTheme="majorHAnsi" w:hAnsiTheme="majorHAnsi"/>
              <w:color w:val="auto"/>
              <w:sz w:val="20"/>
              <w:szCs w:val="20"/>
            </w:rPr>
          </w:rPrChange>
        </w:rPr>
        <w:fldChar w:fldCharType="end"/>
      </w:r>
      <w:r w:rsidRPr="00CE15BD">
        <w:rPr>
          <w:rStyle w:val="Hyperlink"/>
          <w:rFonts w:asciiTheme="majorHAnsi" w:eastAsiaTheme="majorEastAsia" w:hAnsiTheme="majorHAnsi" w:cstheme="majorBidi"/>
          <w:color w:val="auto"/>
          <w:sz w:val="20"/>
          <w:szCs w:val="20"/>
        </w:rPr>
        <w:t>/resources</w:t>
      </w:r>
      <w:r w:rsidRPr="00CE15BD">
        <w:rPr>
          <w:rFonts w:asciiTheme="majorHAnsi" w:eastAsiaTheme="majorEastAsia" w:hAnsiTheme="majorHAnsi" w:cstheme="majorBidi"/>
          <w:sz w:val="20"/>
          <w:szCs w:val="20"/>
        </w:rPr>
        <w:t xml:space="preserve"> </w:t>
      </w:r>
    </w:p>
    <w:p w14:paraId="32210664" w14:textId="381C1094" w:rsidR="008C45AE" w:rsidRPr="00F84BE0" w:rsidRDefault="008C45AE" w:rsidP="352F4D77">
      <w:pPr>
        <w:rPr>
          <w:rFonts w:asciiTheme="majorHAnsi" w:eastAsiaTheme="majorEastAsia" w:hAnsiTheme="majorHAnsi" w:cstheme="majorBidi"/>
          <w:sz w:val="20"/>
          <w:szCs w:val="20"/>
        </w:rPr>
      </w:pPr>
    </w:p>
    <w:p w14:paraId="0664EEEF" w14:textId="77777777" w:rsidR="008C45AE" w:rsidRPr="00F84BE0" w:rsidRDefault="008C45AE" w:rsidP="352F4D77">
      <w:pPr>
        <w:rPr>
          <w:rFonts w:asciiTheme="majorHAnsi" w:eastAsiaTheme="majorEastAsia" w:hAnsiTheme="majorHAnsi" w:cstheme="majorBidi"/>
          <w:sz w:val="20"/>
          <w:szCs w:val="20"/>
        </w:rPr>
      </w:pPr>
    </w:p>
    <w:p w14:paraId="6D8FEFEF" w14:textId="4ED9853D" w:rsidR="005A5E49" w:rsidRPr="004F47F8" w:rsidRDefault="352F4D77" w:rsidP="352F4D77">
      <w:pPr>
        <w:rPr>
          <w:rFonts w:asciiTheme="majorHAnsi" w:eastAsiaTheme="majorEastAsia" w:hAnsiTheme="majorHAnsi" w:cstheme="majorBidi"/>
          <w:sz w:val="20"/>
          <w:szCs w:val="20"/>
          <w:rPrChange w:id="1079" w:author="Mara L. Isaacs" w:date="2017-12-28T21:46:00Z">
            <w:rPr>
              <w:rFonts w:asciiTheme="majorHAnsi" w:eastAsiaTheme="majorEastAsia" w:hAnsiTheme="majorHAnsi" w:cstheme="majorBidi"/>
              <w:sz w:val="20"/>
              <w:szCs w:val="20"/>
            </w:rPr>
          </w:rPrChange>
        </w:rPr>
      </w:pPr>
      <w:r w:rsidRPr="004F47F8">
        <w:rPr>
          <w:rFonts w:asciiTheme="majorHAnsi" w:eastAsiaTheme="majorEastAsia" w:hAnsiTheme="majorHAnsi" w:cstheme="majorBidi"/>
          <w:sz w:val="20"/>
          <w:szCs w:val="20"/>
          <w:rPrChange w:id="1080" w:author="Mara L. Isaacs" w:date="2017-12-28T21:46:00Z">
            <w:rPr>
              <w:rFonts w:asciiTheme="majorHAnsi" w:eastAsiaTheme="majorEastAsia" w:hAnsiTheme="majorHAnsi" w:cstheme="majorBidi"/>
              <w:sz w:val="20"/>
              <w:szCs w:val="20"/>
            </w:rPr>
          </w:rPrChange>
        </w:rPr>
        <w:t>[photo credits</w:t>
      </w:r>
      <w:r w:rsidR="00256B3F" w:rsidRPr="004F47F8">
        <w:rPr>
          <w:rFonts w:asciiTheme="majorHAnsi" w:eastAsiaTheme="majorEastAsia" w:hAnsiTheme="majorHAnsi" w:cstheme="majorBidi"/>
          <w:sz w:val="20"/>
          <w:szCs w:val="20"/>
          <w:rPrChange w:id="1081" w:author="Mara L. Isaacs" w:date="2017-12-28T21:46:00Z">
            <w:rPr>
              <w:rFonts w:asciiTheme="majorHAnsi" w:eastAsiaTheme="majorEastAsia" w:hAnsiTheme="majorHAnsi" w:cstheme="majorBidi"/>
              <w:sz w:val="20"/>
              <w:szCs w:val="20"/>
            </w:rPr>
          </w:rPrChange>
        </w:rPr>
        <w:t xml:space="preserve"> to be ad</w:t>
      </w:r>
      <w:bookmarkStart w:id="1082" w:name="_GoBack"/>
      <w:bookmarkEnd w:id="1082"/>
      <w:r w:rsidR="00256B3F" w:rsidRPr="004F47F8">
        <w:rPr>
          <w:rFonts w:asciiTheme="majorHAnsi" w:eastAsiaTheme="majorEastAsia" w:hAnsiTheme="majorHAnsi" w:cstheme="majorBidi"/>
          <w:sz w:val="20"/>
          <w:szCs w:val="20"/>
          <w:rPrChange w:id="1083" w:author="Mara L. Isaacs" w:date="2017-12-28T21:46:00Z">
            <w:rPr>
              <w:rFonts w:asciiTheme="majorHAnsi" w:eastAsiaTheme="majorEastAsia" w:hAnsiTheme="majorHAnsi" w:cstheme="majorBidi"/>
              <w:sz w:val="20"/>
              <w:szCs w:val="20"/>
            </w:rPr>
          </w:rPrChange>
        </w:rPr>
        <w:t>ded once layout is complete</w:t>
      </w:r>
      <w:r w:rsidRPr="004F47F8">
        <w:rPr>
          <w:rFonts w:asciiTheme="majorHAnsi" w:eastAsiaTheme="majorEastAsia" w:hAnsiTheme="majorHAnsi" w:cstheme="majorBidi"/>
          <w:sz w:val="20"/>
          <w:szCs w:val="20"/>
          <w:rPrChange w:id="1084" w:author="Mara L. Isaacs" w:date="2017-12-28T21:46:00Z">
            <w:rPr>
              <w:rFonts w:asciiTheme="majorHAnsi" w:eastAsiaTheme="majorEastAsia" w:hAnsiTheme="majorHAnsi" w:cstheme="majorBidi"/>
              <w:sz w:val="20"/>
              <w:szCs w:val="20"/>
            </w:rPr>
          </w:rPrChange>
        </w:rPr>
        <w:t>]</w:t>
      </w:r>
    </w:p>
    <w:sectPr w:rsidR="005A5E49" w:rsidRPr="004F47F8" w:rsidSect="00351EC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6F092" w14:textId="77777777" w:rsidR="00441715" w:rsidRDefault="00441715" w:rsidP="00EA7BC0">
      <w:r>
        <w:separator/>
      </w:r>
    </w:p>
  </w:endnote>
  <w:endnote w:type="continuationSeparator" w:id="0">
    <w:p w14:paraId="2C5C156E" w14:textId="77777777" w:rsidR="00441715" w:rsidRDefault="00441715" w:rsidP="00EA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Times New Roman">
    <w:panose1 w:val="00000000000000000000"/>
    <w:charset w:val="4D"/>
    <w:family w:val="roman"/>
    <w:notTrueType/>
    <w:pitch w:val="variable"/>
    <w:sig w:usb0="00000003" w:usb1="00000000" w:usb2="00000000" w:usb3="00000000" w:csb0="00000001"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roman"/>
    <w:notTrueType/>
    <w:pitch w:val="default"/>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roman"/>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0000000000000000000"/>
    <w:charset w:val="4D"/>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56F2CE" w14:textId="77777777" w:rsidR="00441715" w:rsidRDefault="00441715" w:rsidP="00EA7BC0">
      <w:r>
        <w:separator/>
      </w:r>
    </w:p>
  </w:footnote>
  <w:footnote w:type="continuationSeparator" w:id="0">
    <w:p w14:paraId="4D40D8C7" w14:textId="77777777" w:rsidR="00441715" w:rsidRDefault="00441715" w:rsidP="00EA7BC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720E18"/>
    <w:multiLevelType w:val="hybridMultilevel"/>
    <w:tmpl w:val="0B0ACEF0"/>
    <w:lvl w:ilvl="0" w:tplc="F7F88808">
      <w:start w:val="11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a L. Isaacs">
    <w15:presenceInfo w15:providerId="None" w15:userId="Mara L. Isaac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5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02B"/>
    <w:rsid w:val="0002271C"/>
    <w:rsid w:val="00032D2C"/>
    <w:rsid w:val="000457FD"/>
    <w:rsid w:val="00064CFC"/>
    <w:rsid w:val="0007271A"/>
    <w:rsid w:val="00077339"/>
    <w:rsid w:val="00077EE5"/>
    <w:rsid w:val="000859FD"/>
    <w:rsid w:val="00092CD1"/>
    <w:rsid w:val="00093959"/>
    <w:rsid w:val="00107DD7"/>
    <w:rsid w:val="00111976"/>
    <w:rsid w:val="00122013"/>
    <w:rsid w:val="001405BC"/>
    <w:rsid w:val="001523B8"/>
    <w:rsid w:val="00152C0E"/>
    <w:rsid w:val="001612A6"/>
    <w:rsid w:val="00186A16"/>
    <w:rsid w:val="001A14A3"/>
    <w:rsid w:val="001E24EF"/>
    <w:rsid w:val="001F689F"/>
    <w:rsid w:val="00201E7D"/>
    <w:rsid w:val="00213AC4"/>
    <w:rsid w:val="00224A79"/>
    <w:rsid w:val="00225F33"/>
    <w:rsid w:val="00256B3F"/>
    <w:rsid w:val="00283A9B"/>
    <w:rsid w:val="00294419"/>
    <w:rsid w:val="002C49FA"/>
    <w:rsid w:val="002E36CC"/>
    <w:rsid w:val="003164CD"/>
    <w:rsid w:val="00332F92"/>
    <w:rsid w:val="00351EC1"/>
    <w:rsid w:val="0035582E"/>
    <w:rsid w:val="00392F16"/>
    <w:rsid w:val="003C0CB4"/>
    <w:rsid w:val="003C1F06"/>
    <w:rsid w:val="003C3CC4"/>
    <w:rsid w:val="003D0FF2"/>
    <w:rsid w:val="00415C25"/>
    <w:rsid w:val="00422367"/>
    <w:rsid w:val="004301DB"/>
    <w:rsid w:val="00432410"/>
    <w:rsid w:val="00441715"/>
    <w:rsid w:val="004732BD"/>
    <w:rsid w:val="004830AB"/>
    <w:rsid w:val="00485091"/>
    <w:rsid w:val="004A65DF"/>
    <w:rsid w:val="004D2159"/>
    <w:rsid w:val="004F47F8"/>
    <w:rsid w:val="00501F3E"/>
    <w:rsid w:val="00503CBA"/>
    <w:rsid w:val="00521373"/>
    <w:rsid w:val="00541D10"/>
    <w:rsid w:val="00543217"/>
    <w:rsid w:val="005617C9"/>
    <w:rsid w:val="0058234E"/>
    <w:rsid w:val="0059073C"/>
    <w:rsid w:val="005A5E49"/>
    <w:rsid w:val="005C0CCF"/>
    <w:rsid w:val="005C5309"/>
    <w:rsid w:val="0061056B"/>
    <w:rsid w:val="006518D3"/>
    <w:rsid w:val="00676765"/>
    <w:rsid w:val="006A33DC"/>
    <w:rsid w:val="006C7680"/>
    <w:rsid w:val="006E2CF9"/>
    <w:rsid w:val="00701368"/>
    <w:rsid w:val="00702988"/>
    <w:rsid w:val="0071351A"/>
    <w:rsid w:val="00716ECB"/>
    <w:rsid w:val="00724F9A"/>
    <w:rsid w:val="00750C6B"/>
    <w:rsid w:val="007570F2"/>
    <w:rsid w:val="00761BDA"/>
    <w:rsid w:val="00770F5D"/>
    <w:rsid w:val="0078706F"/>
    <w:rsid w:val="007878D5"/>
    <w:rsid w:val="007935BE"/>
    <w:rsid w:val="007F2E6C"/>
    <w:rsid w:val="00804CAE"/>
    <w:rsid w:val="00822269"/>
    <w:rsid w:val="0083010C"/>
    <w:rsid w:val="0083568C"/>
    <w:rsid w:val="00866BDE"/>
    <w:rsid w:val="008706A4"/>
    <w:rsid w:val="0089437F"/>
    <w:rsid w:val="008A09D7"/>
    <w:rsid w:val="008C2F41"/>
    <w:rsid w:val="008C45AE"/>
    <w:rsid w:val="00933B6A"/>
    <w:rsid w:val="009477BC"/>
    <w:rsid w:val="00987B33"/>
    <w:rsid w:val="009971BC"/>
    <w:rsid w:val="00A03D09"/>
    <w:rsid w:val="00A2521F"/>
    <w:rsid w:val="00A25955"/>
    <w:rsid w:val="00A328AD"/>
    <w:rsid w:val="00A40284"/>
    <w:rsid w:val="00A514D8"/>
    <w:rsid w:val="00AC586A"/>
    <w:rsid w:val="00AF38A9"/>
    <w:rsid w:val="00B20E59"/>
    <w:rsid w:val="00B309E6"/>
    <w:rsid w:val="00B53903"/>
    <w:rsid w:val="00BA0D59"/>
    <w:rsid w:val="00BA24AE"/>
    <w:rsid w:val="00BD3505"/>
    <w:rsid w:val="00BD541B"/>
    <w:rsid w:val="00BF0AA8"/>
    <w:rsid w:val="00BF3511"/>
    <w:rsid w:val="00C13C3E"/>
    <w:rsid w:val="00C54991"/>
    <w:rsid w:val="00C74E03"/>
    <w:rsid w:val="00C9202B"/>
    <w:rsid w:val="00CC546D"/>
    <w:rsid w:val="00CD11A5"/>
    <w:rsid w:val="00CD5D8F"/>
    <w:rsid w:val="00CE15BD"/>
    <w:rsid w:val="00CF0EE3"/>
    <w:rsid w:val="00D209F5"/>
    <w:rsid w:val="00D45283"/>
    <w:rsid w:val="00D70FE9"/>
    <w:rsid w:val="00D929A6"/>
    <w:rsid w:val="00D93F0C"/>
    <w:rsid w:val="00D96AD3"/>
    <w:rsid w:val="00DD6B92"/>
    <w:rsid w:val="00DF5EAA"/>
    <w:rsid w:val="00E00622"/>
    <w:rsid w:val="00E31779"/>
    <w:rsid w:val="00E3773A"/>
    <w:rsid w:val="00E745A3"/>
    <w:rsid w:val="00EA36F4"/>
    <w:rsid w:val="00EA76EA"/>
    <w:rsid w:val="00EA7BC0"/>
    <w:rsid w:val="00EE7E62"/>
    <w:rsid w:val="00F8342E"/>
    <w:rsid w:val="00F84BE0"/>
    <w:rsid w:val="00FB1362"/>
    <w:rsid w:val="00FD4E4F"/>
    <w:rsid w:val="00FF4D55"/>
    <w:rsid w:val="352F4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84C1D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C9202B"/>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5C0CC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209F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202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9202B"/>
    <w:rPr>
      <w:b/>
      <w:bCs/>
    </w:rPr>
  </w:style>
  <w:style w:type="character" w:styleId="Emphasis">
    <w:name w:val="Emphasis"/>
    <w:basedOn w:val="DefaultParagraphFont"/>
    <w:uiPriority w:val="20"/>
    <w:qFormat/>
    <w:rsid w:val="00C9202B"/>
    <w:rPr>
      <w:i/>
      <w:iCs/>
    </w:rPr>
  </w:style>
  <w:style w:type="paragraph" w:customStyle="1" w:styleId="text-align-center">
    <w:name w:val="text-align-center"/>
    <w:basedOn w:val="Normal"/>
    <w:rsid w:val="00C9202B"/>
    <w:pPr>
      <w:spacing w:before="100" w:beforeAutospacing="1" w:after="100" w:afterAutospacing="1"/>
    </w:pPr>
    <w:rPr>
      <w:rFonts w:ascii="Times" w:hAnsi="Times"/>
      <w:sz w:val="20"/>
      <w:szCs w:val="20"/>
    </w:rPr>
  </w:style>
  <w:style w:type="character" w:customStyle="1" w:styleId="Heading2Char">
    <w:name w:val="Heading 2 Char"/>
    <w:basedOn w:val="DefaultParagraphFont"/>
    <w:link w:val="Heading2"/>
    <w:uiPriority w:val="9"/>
    <w:rsid w:val="00C9202B"/>
    <w:rPr>
      <w:rFonts w:ascii="Times" w:hAnsi="Times"/>
      <w:b/>
      <w:bCs/>
      <w:sz w:val="36"/>
      <w:szCs w:val="36"/>
    </w:rPr>
  </w:style>
  <w:style w:type="character" w:styleId="Hyperlink">
    <w:name w:val="Hyperlink"/>
    <w:basedOn w:val="DefaultParagraphFont"/>
    <w:uiPriority w:val="99"/>
    <w:unhideWhenUsed/>
    <w:rsid w:val="00676765"/>
    <w:rPr>
      <w:color w:val="0000FF"/>
      <w:u w:val="single"/>
    </w:rPr>
  </w:style>
  <w:style w:type="character" w:customStyle="1" w:styleId="Heading4Char">
    <w:name w:val="Heading 4 Char"/>
    <w:basedOn w:val="DefaultParagraphFont"/>
    <w:link w:val="Heading4"/>
    <w:uiPriority w:val="9"/>
    <w:semiHidden/>
    <w:rsid w:val="00D209F5"/>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D209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9F5"/>
    <w:rPr>
      <w:rFonts w:ascii="Lucida Grande" w:hAnsi="Lucida Grande" w:cs="Lucida Grande"/>
      <w:sz w:val="18"/>
      <w:szCs w:val="18"/>
    </w:rPr>
  </w:style>
  <w:style w:type="character" w:customStyle="1" w:styleId="mc-toc-title">
    <w:name w:val="mc-toc-title"/>
    <w:basedOn w:val="DefaultParagraphFont"/>
    <w:rsid w:val="00D209F5"/>
  </w:style>
  <w:style w:type="character" w:styleId="FollowedHyperlink">
    <w:name w:val="FollowedHyperlink"/>
    <w:basedOn w:val="DefaultParagraphFont"/>
    <w:uiPriority w:val="99"/>
    <w:semiHidden/>
    <w:unhideWhenUsed/>
    <w:rsid w:val="00093959"/>
    <w:rPr>
      <w:color w:val="800080" w:themeColor="followedHyperlink"/>
      <w:u w:val="single"/>
    </w:rPr>
  </w:style>
  <w:style w:type="character" w:customStyle="1" w:styleId="Heading3Char">
    <w:name w:val="Heading 3 Char"/>
    <w:basedOn w:val="DefaultParagraphFont"/>
    <w:link w:val="Heading3"/>
    <w:uiPriority w:val="9"/>
    <w:semiHidden/>
    <w:rsid w:val="005C0CCF"/>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EA7BC0"/>
    <w:pPr>
      <w:tabs>
        <w:tab w:val="center" w:pos="4680"/>
        <w:tab w:val="right" w:pos="9360"/>
      </w:tabs>
    </w:pPr>
  </w:style>
  <w:style w:type="character" w:customStyle="1" w:styleId="HeaderChar">
    <w:name w:val="Header Char"/>
    <w:basedOn w:val="DefaultParagraphFont"/>
    <w:link w:val="Header"/>
    <w:uiPriority w:val="99"/>
    <w:rsid w:val="00EA7BC0"/>
  </w:style>
  <w:style w:type="paragraph" w:styleId="Footer">
    <w:name w:val="footer"/>
    <w:basedOn w:val="Normal"/>
    <w:link w:val="FooterChar"/>
    <w:uiPriority w:val="99"/>
    <w:unhideWhenUsed/>
    <w:rsid w:val="00EA7BC0"/>
    <w:pPr>
      <w:tabs>
        <w:tab w:val="center" w:pos="4680"/>
        <w:tab w:val="right" w:pos="9360"/>
      </w:tabs>
    </w:pPr>
  </w:style>
  <w:style w:type="character" w:customStyle="1" w:styleId="FooterChar">
    <w:name w:val="Footer Char"/>
    <w:basedOn w:val="DefaultParagraphFont"/>
    <w:link w:val="Footer"/>
    <w:uiPriority w:val="99"/>
    <w:rsid w:val="00EA7BC0"/>
  </w:style>
  <w:style w:type="paragraph" w:customStyle="1" w:styleId="m-7729002212838939123msoplaintext">
    <w:name w:val="m_-7729002212838939123msoplaintext"/>
    <w:basedOn w:val="Normal"/>
    <w:rsid w:val="00EA7BC0"/>
    <w:pPr>
      <w:spacing w:before="100" w:beforeAutospacing="1" w:after="100" w:afterAutospacing="1"/>
    </w:pPr>
    <w:rPr>
      <w:rFonts w:ascii="Times New Roman" w:eastAsia="Times New Roman" w:hAnsi="Times New Roman" w:cs="Times New Roman"/>
    </w:rPr>
  </w:style>
  <w:style w:type="character" w:customStyle="1" w:styleId="il">
    <w:name w:val="il"/>
    <w:basedOn w:val="DefaultParagraphFont"/>
    <w:rsid w:val="00EA7BC0"/>
  </w:style>
  <w:style w:type="character" w:styleId="CommentReference">
    <w:name w:val="annotation reference"/>
    <w:basedOn w:val="DefaultParagraphFont"/>
    <w:uiPriority w:val="99"/>
    <w:semiHidden/>
    <w:unhideWhenUsed/>
    <w:rsid w:val="00077339"/>
    <w:rPr>
      <w:sz w:val="16"/>
      <w:szCs w:val="16"/>
    </w:rPr>
  </w:style>
  <w:style w:type="paragraph" w:styleId="CommentText">
    <w:name w:val="annotation text"/>
    <w:basedOn w:val="Normal"/>
    <w:link w:val="CommentTextChar"/>
    <w:uiPriority w:val="99"/>
    <w:semiHidden/>
    <w:unhideWhenUsed/>
    <w:rsid w:val="00077339"/>
    <w:rPr>
      <w:sz w:val="20"/>
      <w:szCs w:val="20"/>
    </w:rPr>
  </w:style>
  <w:style w:type="character" w:customStyle="1" w:styleId="CommentTextChar">
    <w:name w:val="Comment Text Char"/>
    <w:basedOn w:val="DefaultParagraphFont"/>
    <w:link w:val="CommentText"/>
    <w:uiPriority w:val="99"/>
    <w:semiHidden/>
    <w:rsid w:val="00077339"/>
    <w:rPr>
      <w:sz w:val="20"/>
      <w:szCs w:val="20"/>
    </w:rPr>
  </w:style>
  <w:style w:type="paragraph" w:styleId="CommentSubject">
    <w:name w:val="annotation subject"/>
    <w:basedOn w:val="CommentText"/>
    <w:next w:val="CommentText"/>
    <w:link w:val="CommentSubjectChar"/>
    <w:uiPriority w:val="99"/>
    <w:semiHidden/>
    <w:unhideWhenUsed/>
    <w:rsid w:val="00077339"/>
    <w:rPr>
      <w:b/>
      <w:bCs/>
    </w:rPr>
  </w:style>
  <w:style w:type="character" w:customStyle="1" w:styleId="CommentSubjectChar">
    <w:name w:val="Comment Subject Char"/>
    <w:basedOn w:val="CommentTextChar"/>
    <w:link w:val="CommentSubject"/>
    <w:uiPriority w:val="99"/>
    <w:semiHidden/>
    <w:rsid w:val="00077339"/>
    <w:rPr>
      <w:b/>
      <w:bCs/>
      <w:sz w:val="20"/>
      <w:szCs w:val="20"/>
    </w:rPr>
  </w:style>
  <w:style w:type="paragraph" w:customStyle="1" w:styleId="Normal1">
    <w:name w:val="Normal1"/>
    <w:rsid w:val="004A65DF"/>
    <w:pPr>
      <w:pBdr>
        <w:top w:val="nil"/>
        <w:left w:val="nil"/>
        <w:bottom w:val="nil"/>
        <w:right w:val="nil"/>
        <w:between w:val="nil"/>
      </w:pBdr>
      <w:spacing w:line="276" w:lineRule="auto"/>
    </w:pPr>
    <w:rPr>
      <w:rFonts w:ascii="Arial" w:eastAsia="Arial" w:hAnsi="Arial" w:cs="Arial"/>
      <w:color w:val="000000"/>
      <w:sz w:val="22"/>
      <w:szCs w:val="22"/>
      <w:lang w:val="en"/>
    </w:rPr>
  </w:style>
  <w:style w:type="paragraph" w:styleId="ListParagraph">
    <w:name w:val="List Paragraph"/>
    <w:basedOn w:val="Normal"/>
    <w:uiPriority w:val="34"/>
    <w:qFormat/>
    <w:rsid w:val="0002271C"/>
    <w:pPr>
      <w:ind w:left="720"/>
      <w:contextualSpacing/>
    </w:pPr>
  </w:style>
  <w:style w:type="character" w:customStyle="1" w:styleId="apple-converted-space">
    <w:name w:val="apple-converted-space"/>
    <w:basedOn w:val="DefaultParagraphFont"/>
    <w:rsid w:val="001405BC"/>
  </w:style>
  <w:style w:type="character" w:customStyle="1" w:styleId="caps">
    <w:name w:val="caps"/>
    <w:basedOn w:val="DefaultParagraphFont"/>
    <w:rsid w:val="00294419"/>
  </w:style>
  <w:style w:type="character" w:customStyle="1" w:styleId="bquote">
    <w:name w:val="bquote"/>
    <w:basedOn w:val="DefaultParagraphFont"/>
    <w:rsid w:val="00997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73242">
      <w:bodyDiv w:val="1"/>
      <w:marLeft w:val="0"/>
      <w:marRight w:val="0"/>
      <w:marTop w:val="0"/>
      <w:marBottom w:val="0"/>
      <w:divBdr>
        <w:top w:val="none" w:sz="0" w:space="0" w:color="auto"/>
        <w:left w:val="none" w:sz="0" w:space="0" w:color="auto"/>
        <w:bottom w:val="none" w:sz="0" w:space="0" w:color="auto"/>
        <w:right w:val="none" w:sz="0" w:space="0" w:color="auto"/>
      </w:divBdr>
      <w:divsChild>
        <w:div w:id="169687981">
          <w:marLeft w:val="0"/>
          <w:marRight w:val="0"/>
          <w:marTop w:val="0"/>
          <w:marBottom w:val="0"/>
          <w:divBdr>
            <w:top w:val="none" w:sz="0" w:space="0" w:color="auto"/>
            <w:left w:val="none" w:sz="0" w:space="0" w:color="auto"/>
            <w:bottom w:val="none" w:sz="0" w:space="0" w:color="auto"/>
            <w:right w:val="none" w:sz="0" w:space="0" w:color="auto"/>
          </w:divBdr>
          <w:divsChild>
            <w:div w:id="643387284">
              <w:marLeft w:val="0"/>
              <w:marRight w:val="0"/>
              <w:marTop w:val="0"/>
              <w:marBottom w:val="0"/>
              <w:divBdr>
                <w:top w:val="none" w:sz="0" w:space="0" w:color="auto"/>
                <w:left w:val="none" w:sz="0" w:space="0" w:color="auto"/>
                <w:bottom w:val="none" w:sz="0" w:space="0" w:color="auto"/>
                <w:right w:val="none" w:sz="0" w:space="0" w:color="auto"/>
              </w:divBdr>
              <w:divsChild>
                <w:div w:id="1776514180">
                  <w:marLeft w:val="0"/>
                  <w:marRight w:val="0"/>
                  <w:marTop w:val="0"/>
                  <w:marBottom w:val="0"/>
                  <w:divBdr>
                    <w:top w:val="none" w:sz="0" w:space="0" w:color="auto"/>
                    <w:left w:val="none" w:sz="0" w:space="0" w:color="auto"/>
                    <w:bottom w:val="none" w:sz="0" w:space="0" w:color="auto"/>
                    <w:right w:val="none" w:sz="0" w:space="0" w:color="auto"/>
                  </w:divBdr>
                  <w:divsChild>
                    <w:div w:id="1497113882">
                      <w:marLeft w:val="0"/>
                      <w:marRight w:val="0"/>
                      <w:marTop w:val="0"/>
                      <w:marBottom w:val="0"/>
                      <w:divBdr>
                        <w:top w:val="none" w:sz="0" w:space="0" w:color="auto"/>
                        <w:left w:val="none" w:sz="0" w:space="0" w:color="auto"/>
                        <w:bottom w:val="none" w:sz="0" w:space="0" w:color="auto"/>
                        <w:right w:val="none" w:sz="0" w:space="0" w:color="auto"/>
                      </w:divBdr>
                      <w:divsChild>
                        <w:div w:id="580871347">
                          <w:marLeft w:val="0"/>
                          <w:marRight w:val="0"/>
                          <w:marTop w:val="0"/>
                          <w:marBottom w:val="0"/>
                          <w:divBdr>
                            <w:top w:val="none" w:sz="0" w:space="0" w:color="auto"/>
                            <w:left w:val="none" w:sz="0" w:space="0" w:color="auto"/>
                            <w:bottom w:val="none" w:sz="0" w:space="0" w:color="auto"/>
                            <w:right w:val="none" w:sz="0" w:space="0" w:color="auto"/>
                          </w:divBdr>
                          <w:divsChild>
                            <w:div w:id="943074852">
                              <w:marLeft w:val="0"/>
                              <w:marRight w:val="0"/>
                              <w:marTop w:val="0"/>
                              <w:marBottom w:val="0"/>
                              <w:divBdr>
                                <w:top w:val="none" w:sz="0" w:space="0" w:color="auto"/>
                                <w:left w:val="none" w:sz="0" w:space="0" w:color="auto"/>
                                <w:bottom w:val="none" w:sz="0" w:space="0" w:color="auto"/>
                                <w:right w:val="none" w:sz="0" w:space="0" w:color="auto"/>
                              </w:divBdr>
                              <w:divsChild>
                                <w:div w:id="165124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756336">
      <w:bodyDiv w:val="1"/>
      <w:marLeft w:val="0"/>
      <w:marRight w:val="0"/>
      <w:marTop w:val="0"/>
      <w:marBottom w:val="0"/>
      <w:divBdr>
        <w:top w:val="none" w:sz="0" w:space="0" w:color="auto"/>
        <w:left w:val="none" w:sz="0" w:space="0" w:color="auto"/>
        <w:bottom w:val="none" w:sz="0" w:space="0" w:color="auto"/>
        <w:right w:val="none" w:sz="0" w:space="0" w:color="auto"/>
      </w:divBdr>
    </w:div>
    <w:div w:id="210969589">
      <w:bodyDiv w:val="1"/>
      <w:marLeft w:val="0"/>
      <w:marRight w:val="0"/>
      <w:marTop w:val="0"/>
      <w:marBottom w:val="0"/>
      <w:divBdr>
        <w:top w:val="none" w:sz="0" w:space="0" w:color="auto"/>
        <w:left w:val="none" w:sz="0" w:space="0" w:color="auto"/>
        <w:bottom w:val="none" w:sz="0" w:space="0" w:color="auto"/>
        <w:right w:val="none" w:sz="0" w:space="0" w:color="auto"/>
      </w:divBdr>
    </w:div>
    <w:div w:id="238634407">
      <w:bodyDiv w:val="1"/>
      <w:marLeft w:val="0"/>
      <w:marRight w:val="0"/>
      <w:marTop w:val="0"/>
      <w:marBottom w:val="0"/>
      <w:divBdr>
        <w:top w:val="none" w:sz="0" w:space="0" w:color="auto"/>
        <w:left w:val="none" w:sz="0" w:space="0" w:color="auto"/>
        <w:bottom w:val="none" w:sz="0" w:space="0" w:color="auto"/>
        <w:right w:val="none" w:sz="0" w:space="0" w:color="auto"/>
      </w:divBdr>
    </w:div>
    <w:div w:id="334773922">
      <w:bodyDiv w:val="1"/>
      <w:marLeft w:val="0"/>
      <w:marRight w:val="0"/>
      <w:marTop w:val="0"/>
      <w:marBottom w:val="0"/>
      <w:divBdr>
        <w:top w:val="none" w:sz="0" w:space="0" w:color="auto"/>
        <w:left w:val="none" w:sz="0" w:space="0" w:color="auto"/>
        <w:bottom w:val="none" w:sz="0" w:space="0" w:color="auto"/>
        <w:right w:val="none" w:sz="0" w:space="0" w:color="auto"/>
      </w:divBdr>
    </w:div>
    <w:div w:id="355809615">
      <w:bodyDiv w:val="1"/>
      <w:marLeft w:val="0"/>
      <w:marRight w:val="0"/>
      <w:marTop w:val="0"/>
      <w:marBottom w:val="0"/>
      <w:divBdr>
        <w:top w:val="none" w:sz="0" w:space="0" w:color="auto"/>
        <w:left w:val="none" w:sz="0" w:space="0" w:color="auto"/>
        <w:bottom w:val="none" w:sz="0" w:space="0" w:color="auto"/>
        <w:right w:val="none" w:sz="0" w:space="0" w:color="auto"/>
      </w:divBdr>
    </w:div>
    <w:div w:id="391662793">
      <w:bodyDiv w:val="1"/>
      <w:marLeft w:val="0"/>
      <w:marRight w:val="0"/>
      <w:marTop w:val="0"/>
      <w:marBottom w:val="0"/>
      <w:divBdr>
        <w:top w:val="none" w:sz="0" w:space="0" w:color="auto"/>
        <w:left w:val="none" w:sz="0" w:space="0" w:color="auto"/>
        <w:bottom w:val="none" w:sz="0" w:space="0" w:color="auto"/>
        <w:right w:val="none" w:sz="0" w:space="0" w:color="auto"/>
      </w:divBdr>
      <w:divsChild>
        <w:div w:id="1752462585">
          <w:marLeft w:val="0"/>
          <w:marRight w:val="0"/>
          <w:marTop w:val="0"/>
          <w:marBottom w:val="0"/>
          <w:divBdr>
            <w:top w:val="none" w:sz="0" w:space="0" w:color="auto"/>
            <w:left w:val="none" w:sz="0" w:space="0" w:color="auto"/>
            <w:bottom w:val="none" w:sz="0" w:space="0" w:color="auto"/>
            <w:right w:val="none" w:sz="0" w:space="0" w:color="auto"/>
          </w:divBdr>
          <w:divsChild>
            <w:div w:id="2060131553">
              <w:marLeft w:val="0"/>
              <w:marRight w:val="0"/>
              <w:marTop w:val="0"/>
              <w:marBottom w:val="0"/>
              <w:divBdr>
                <w:top w:val="none" w:sz="0" w:space="0" w:color="auto"/>
                <w:left w:val="none" w:sz="0" w:space="0" w:color="auto"/>
                <w:bottom w:val="none" w:sz="0" w:space="0" w:color="auto"/>
                <w:right w:val="none" w:sz="0" w:space="0" w:color="auto"/>
              </w:divBdr>
              <w:divsChild>
                <w:div w:id="62528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682858">
      <w:bodyDiv w:val="1"/>
      <w:marLeft w:val="0"/>
      <w:marRight w:val="0"/>
      <w:marTop w:val="0"/>
      <w:marBottom w:val="0"/>
      <w:divBdr>
        <w:top w:val="none" w:sz="0" w:space="0" w:color="auto"/>
        <w:left w:val="none" w:sz="0" w:space="0" w:color="auto"/>
        <w:bottom w:val="none" w:sz="0" w:space="0" w:color="auto"/>
        <w:right w:val="none" w:sz="0" w:space="0" w:color="auto"/>
      </w:divBdr>
    </w:div>
    <w:div w:id="496846709">
      <w:bodyDiv w:val="1"/>
      <w:marLeft w:val="0"/>
      <w:marRight w:val="0"/>
      <w:marTop w:val="0"/>
      <w:marBottom w:val="0"/>
      <w:divBdr>
        <w:top w:val="none" w:sz="0" w:space="0" w:color="auto"/>
        <w:left w:val="none" w:sz="0" w:space="0" w:color="auto"/>
        <w:bottom w:val="none" w:sz="0" w:space="0" w:color="auto"/>
        <w:right w:val="none" w:sz="0" w:space="0" w:color="auto"/>
      </w:divBdr>
    </w:div>
    <w:div w:id="573929636">
      <w:bodyDiv w:val="1"/>
      <w:marLeft w:val="0"/>
      <w:marRight w:val="0"/>
      <w:marTop w:val="0"/>
      <w:marBottom w:val="0"/>
      <w:divBdr>
        <w:top w:val="none" w:sz="0" w:space="0" w:color="auto"/>
        <w:left w:val="none" w:sz="0" w:space="0" w:color="auto"/>
        <w:bottom w:val="none" w:sz="0" w:space="0" w:color="auto"/>
        <w:right w:val="none" w:sz="0" w:space="0" w:color="auto"/>
      </w:divBdr>
    </w:div>
    <w:div w:id="644547174">
      <w:bodyDiv w:val="1"/>
      <w:marLeft w:val="0"/>
      <w:marRight w:val="0"/>
      <w:marTop w:val="0"/>
      <w:marBottom w:val="0"/>
      <w:divBdr>
        <w:top w:val="none" w:sz="0" w:space="0" w:color="auto"/>
        <w:left w:val="none" w:sz="0" w:space="0" w:color="auto"/>
        <w:bottom w:val="none" w:sz="0" w:space="0" w:color="auto"/>
        <w:right w:val="none" w:sz="0" w:space="0" w:color="auto"/>
      </w:divBdr>
    </w:div>
    <w:div w:id="651523992">
      <w:bodyDiv w:val="1"/>
      <w:marLeft w:val="0"/>
      <w:marRight w:val="0"/>
      <w:marTop w:val="0"/>
      <w:marBottom w:val="0"/>
      <w:divBdr>
        <w:top w:val="none" w:sz="0" w:space="0" w:color="auto"/>
        <w:left w:val="none" w:sz="0" w:space="0" w:color="auto"/>
        <w:bottom w:val="none" w:sz="0" w:space="0" w:color="auto"/>
        <w:right w:val="none" w:sz="0" w:space="0" w:color="auto"/>
      </w:divBdr>
    </w:div>
    <w:div w:id="715082290">
      <w:bodyDiv w:val="1"/>
      <w:marLeft w:val="0"/>
      <w:marRight w:val="0"/>
      <w:marTop w:val="0"/>
      <w:marBottom w:val="0"/>
      <w:divBdr>
        <w:top w:val="none" w:sz="0" w:space="0" w:color="auto"/>
        <w:left w:val="none" w:sz="0" w:space="0" w:color="auto"/>
        <w:bottom w:val="none" w:sz="0" w:space="0" w:color="auto"/>
        <w:right w:val="none" w:sz="0" w:space="0" w:color="auto"/>
      </w:divBdr>
    </w:div>
    <w:div w:id="731777935">
      <w:bodyDiv w:val="1"/>
      <w:marLeft w:val="0"/>
      <w:marRight w:val="0"/>
      <w:marTop w:val="0"/>
      <w:marBottom w:val="0"/>
      <w:divBdr>
        <w:top w:val="none" w:sz="0" w:space="0" w:color="auto"/>
        <w:left w:val="none" w:sz="0" w:space="0" w:color="auto"/>
        <w:bottom w:val="none" w:sz="0" w:space="0" w:color="auto"/>
        <w:right w:val="none" w:sz="0" w:space="0" w:color="auto"/>
      </w:divBdr>
    </w:div>
    <w:div w:id="888417652">
      <w:bodyDiv w:val="1"/>
      <w:marLeft w:val="0"/>
      <w:marRight w:val="0"/>
      <w:marTop w:val="0"/>
      <w:marBottom w:val="0"/>
      <w:divBdr>
        <w:top w:val="none" w:sz="0" w:space="0" w:color="auto"/>
        <w:left w:val="none" w:sz="0" w:space="0" w:color="auto"/>
        <w:bottom w:val="none" w:sz="0" w:space="0" w:color="auto"/>
        <w:right w:val="none" w:sz="0" w:space="0" w:color="auto"/>
      </w:divBdr>
    </w:div>
    <w:div w:id="922687286">
      <w:bodyDiv w:val="1"/>
      <w:marLeft w:val="0"/>
      <w:marRight w:val="0"/>
      <w:marTop w:val="0"/>
      <w:marBottom w:val="0"/>
      <w:divBdr>
        <w:top w:val="none" w:sz="0" w:space="0" w:color="auto"/>
        <w:left w:val="none" w:sz="0" w:space="0" w:color="auto"/>
        <w:bottom w:val="none" w:sz="0" w:space="0" w:color="auto"/>
        <w:right w:val="none" w:sz="0" w:space="0" w:color="auto"/>
      </w:divBdr>
    </w:div>
    <w:div w:id="980156761">
      <w:bodyDiv w:val="1"/>
      <w:marLeft w:val="0"/>
      <w:marRight w:val="0"/>
      <w:marTop w:val="0"/>
      <w:marBottom w:val="0"/>
      <w:divBdr>
        <w:top w:val="none" w:sz="0" w:space="0" w:color="auto"/>
        <w:left w:val="none" w:sz="0" w:space="0" w:color="auto"/>
        <w:bottom w:val="none" w:sz="0" w:space="0" w:color="auto"/>
        <w:right w:val="none" w:sz="0" w:space="0" w:color="auto"/>
      </w:divBdr>
    </w:div>
    <w:div w:id="1000235702">
      <w:bodyDiv w:val="1"/>
      <w:marLeft w:val="0"/>
      <w:marRight w:val="0"/>
      <w:marTop w:val="0"/>
      <w:marBottom w:val="0"/>
      <w:divBdr>
        <w:top w:val="none" w:sz="0" w:space="0" w:color="auto"/>
        <w:left w:val="none" w:sz="0" w:space="0" w:color="auto"/>
        <w:bottom w:val="none" w:sz="0" w:space="0" w:color="auto"/>
        <w:right w:val="none" w:sz="0" w:space="0" w:color="auto"/>
      </w:divBdr>
    </w:div>
    <w:div w:id="1050417629">
      <w:bodyDiv w:val="1"/>
      <w:marLeft w:val="0"/>
      <w:marRight w:val="0"/>
      <w:marTop w:val="0"/>
      <w:marBottom w:val="0"/>
      <w:divBdr>
        <w:top w:val="none" w:sz="0" w:space="0" w:color="auto"/>
        <w:left w:val="none" w:sz="0" w:space="0" w:color="auto"/>
        <w:bottom w:val="none" w:sz="0" w:space="0" w:color="auto"/>
        <w:right w:val="none" w:sz="0" w:space="0" w:color="auto"/>
      </w:divBdr>
    </w:div>
    <w:div w:id="1059282163">
      <w:bodyDiv w:val="1"/>
      <w:marLeft w:val="0"/>
      <w:marRight w:val="0"/>
      <w:marTop w:val="0"/>
      <w:marBottom w:val="0"/>
      <w:divBdr>
        <w:top w:val="none" w:sz="0" w:space="0" w:color="auto"/>
        <w:left w:val="none" w:sz="0" w:space="0" w:color="auto"/>
        <w:bottom w:val="none" w:sz="0" w:space="0" w:color="auto"/>
        <w:right w:val="none" w:sz="0" w:space="0" w:color="auto"/>
      </w:divBdr>
    </w:div>
    <w:div w:id="1094742326">
      <w:bodyDiv w:val="1"/>
      <w:marLeft w:val="0"/>
      <w:marRight w:val="0"/>
      <w:marTop w:val="0"/>
      <w:marBottom w:val="0"/>
      <w:divBdr>
        <w:top w:val="none" w:sz="0" w:space="0" w:color="auto"/>
        <w:left w:val="none" w:sz="0" w:space="0" w:color="auto"/>
        <w:bottom w:val="none" w:sz="0" w:space="0" w:color="auto"/>
        <w:right w:val="none" w:sz="0" w:space="0" w:color="auto"/>
      </w:divBdr>
    </w:div>
    <w:div w:id="1110125965">
      <w:bodyDiv w:val="1"/>
      <w:marLeft w:val="0"/>
      <w:marRight w:val="0"/>
      <w:marTop w:val="0"/>
      <w:marBottom w:val="0"/>
      <w:divBdr>
        <w:top w:val="none" w:sz="0" w:space="0" w:color="auto"/>
        <w:left w:val="none" w:sz="0" w:space="0" w:color="auto"/>
        <w:bottom w:val="none" w:sz="0" w:space="0" w:color="auto"/>
        <w:right w:val="none" w:sz="0" w:space="0" w:color="auto"/>
      </w:divBdr>
    </w:div>
    <w:div w:id="1114978737">
      <w:bodyDiv w:val="1"/>
      <w:marLeft w:val="0"/>
      <w:marRight w:val="0"/>
      <w:marTop w:val="0"/>
      <w:marBottom w:val="0"/>
      <w:divBdr>
        <w:top w:val="none" w:sz="0" w:space="0" w:color="auto"/>
        <w:left w:val="none" w:sz="0" w:space="0" w:color="auto"/>
        <w:bottom w:val="none" w:sz="0" w:space="0" w:color="auto"/>
        <w:right w:val="none" w:sz="0" w:space="0" w:color="auto"/>
      </w:divBdr>
      <w:divsChild>
        <w:div w:id="37897783">
          <w:marLeft w:val="0"/>
          <w:marRight w:val="0"/>
          <w:marTop w:val="0"/>
          <w:marBottom w:val="0"/>
          <w:divBdr>
            <w:top w:val="none" w:sz="0" w:space="0" w:color="auto"/>
            <w:left w:val="none" w:sz="0" w:space="0" w:color="auto"/>
            <w:bottom w:val="none" w:sz="0" w:space="0" w:color="auto"/>
            <w:right w:val="none" w:sz="0" w:space="0" w:color="auto"/>
          </w:divBdr>
        </w:div>
      </w:divsChild>
    </w:div>
    <w:div w:id="1139567267">
      <w:bodyDiv w:val="1"/>
      <w:marLeft w:val="0"/>
      <w:marRight w:val="0"/>
      <w:marTop w:val="0"/>
      <w:marBottom w:val="0"/>
      <w:divBdr>
        <w:top w:val="none" w:sz="0" w:space="0" w:color="auto"/>
        <w:left w:val="none" w:sz="0" w:space="0" w:color="auto"/>
        <w:bottom w:val="none" w:sz="0" w:space="0" w:color="auto"/>
        <w:right w:val="none" w:sz="0" w:space="0" w:color="auto"/>
      </w:divBdr>
    </w:div>
    <w:div w:id="1150095123">
      <w:bodyDiv w:val="1"/>
      <w:marLeft w:val="0"/>
      <w:marRight w:val="0"/>
      <w:marTop w:val="0"/>
      <w:marBottom w:val="0"/>
      <w:divBdr>
        <w:top w:val="none" w:sz="0" w:space="0" w:color="auto"/>
        <w:left w:val="none" w:sz="0" w:space="0" w:color="auto"/>
        <w:bottom w:val="none" w:sz="0" w:space="0" w:color="auto"/>
        <w:right w:val="none" w:sz="0" w:space="0" w:color="auto"/>
      </w:divBdr>
    </w:div>
    <w:div w:id="1217739457">
      <w:bodyDiv w:val="1"/>
      <w:marLeft w:val="0"/>
      <w:marRight w:val="0"/>
      <w:marTop w:val="0"/>
      <w:marBottom w:val="0"/>
      <w:divBdr>
        <w:top w:val="none" w:sz="0" w:space="0" w:color="auto"/>
        <w:left w:val="none" w:sz="0" w:space="0" w:color="auto"/>
        <w:bottom w:val="none" w:sz="0" w:space="0" w:color="auto"/>
        <w:right w:val="none" w:sz="0" w:space="0" w:color="auto"/>
      </w:divBdr>
    </w:div>
    <w:div w:id="1256985155">
      <w:bodyDiv w:val="1"/>
      <w:marLeft w:val="0"/>
      <w:marRight w:val="0"/>
      <w:marTop w:val="0"/>
      <w:marBottom w:val="0"/>
      <w:divBdr>
        <w:top w:val="none" w:sz="0" w:space="0" w:color="auto"/>
        <w:left w:val="none" w:sz="0" w:space="0" w:color="auto"/>
        <w:bottom w:val="none" w:sz="0" w:space="0" w:color="auto"/>
        <w:right w:val="none" w:sz="0" w:space="0" w:color="auto"/>
      </w:divBdr>
    </w:div>
    <w:div w:id="1337999953">
      <w:bodyDiv w:val="1"/>
      <w:marLeft w:val="0"/>
      <w:marRight w:val="0"/>
      <w:marTop w:val="0"/>
      <w:marBottom w:val="0"/>
      <w:divBdr>
        <w:top w:val="none" w:sz="0" w:space="0" w:color="auto"/>
        <w:left w:val="none" w:sz="0" w:space="0" w:color="auto"/>
        <w:bottom w:val="none" w:sz="0" w:space="0" w:color="auto"/>
        <w:right w:val="none" w:sz="0" w:space="0" w:color="auto"/>
      </w:divBdr>
    </w:div>
    <w:div w:id="1356418060">
      <w:bodyDiv w:val="1"/>
      <w:marLeft w:val="0"/>
      <w:marRight w:val="0"/>
      <w:marTop w:val="0"/>
      <w:marBottom w:val="0"/>
      <w:divBdr>
        <w:top w:val="none" w:sz="0" w:space="0" w:color="auto"/>
        <w:left w:val="none" w:sz="0" w:space="0" w:color="auto"/>
        <w:bottom w:val="none" w:sz="0" w:space="0" w:color="auto"/>
        <w:right w:val="none" w:sz="0" w:space="0" w:color="auto"/>
      </w:divBdr>
    </w:div>
    <w:div w:id="1369840364">
      <w:bodyDiv w:val="1"/>
      <w:marLeft w:val="0"/>
      <w:marRight w:val="0"/>
      <w:marTop w:val="0"/>
      <w:marBottom w:val="0"/>
      <w:divBdr>
        <w:top w:val="none" w:sz="0" w:space="0" w:color="auto"/>
        <w:left w:val="none" w:sz="0" w:space="0" w:color="auto"/>
        <w:bottom w:val="none" w:sz="0" w:space="0" w:color="auto"/>
        <w:right w:val="none" w:sz="0" w:space="0" w:color="auto"/>
      </w:divBdr>
    </w:div>
    <w:div w:id="1426000621">
      <w:bodyDiv w:val="1"/>
      <w:marLeft w:val="0"/>
      <w:marRight w:val="0"/>
      <w:marTop w:val="0"/>
      <w:marBottom w:val="0"/>
      <w:divBdr>
        <w:top w:val="none" w:sz="0" w:space="0" w:color="auto"/>
        <w:left w:val="none" w:sz="0" w:space="0" w:color="auto"/>
        <w:bottom w:val="none" w:sz="0" w:space="0" w:color="auto"/>
        <w:right w:val="none" w:sz="0" w:space="0" w:color="auto"/>
      </w:divBdr>
    </w:div>
    <w:div w:id="1459689329">
      <w:bodyDiv w:val="1"/>
      <w:marLeft w:val="0"/>
      <w:marRight w:val="0"/>
      <w:marTop w:val="0"/>
      <w:marBottom w:val="0"/>
      <w:divBdr>
        <w:top w:val="none" w:sz="0" w:space="0" w:color="auto"/>
        <w:left w:val="none" w:sz="0" w:space="0" w:color="auto"/>
        <w:bottom w:val="none" w:sz="0" w:space="0" w:color="auto"/>
        <w:right w:val="none" w:sz="0" w:space="0" w:color="auto"/>
      </w:divBdr>
    </w:div>
    <w:div w:id="1518739852">
      <w:bodyDiv w:val="1"/>
      <w:marLeft w:val="0"/>
      <w:marRight w:val="0"/>
      <w:marTop w:val="0"/>
      <w:marBottom w:val="0"/>
      <w:divBdr>
        <w:top w:val="none" w:sz="0" w:space="0" w:color="auto"/>
        <w:left w:val="none" w:sz="0" w:space="0" w:color="auto"/>
        <w:bottom w:val="none" w:sz="0" w:space="0" w:color="auto"/>
        <w:right w:val="none" w:sz="0" w:space="0" w:color="auto"/>
      </w:divBdr>
    </w:div>
    <w:div w:id="1522086560">
      <w:bodyDiv w:val="1"/>
      <w:marLeft w:val="0"/>
      <w:marRight w:val="0"/>
      <w:marTop w:val="0"/>
      <w:marBottom w:val="0"/>
      <w:divBdr>
        <w:top w:val="none" w:sz="0" w:space="0" w:color="auto"/>
        <w:left w:val="none" w:sz="0" w:space="0" w:color="auto"/>
        <w:bottom w:val="none" w:sz="0" w:space="0" w:color="auto"/>
        <w:right w:val="none" w:sz="0" w:space="0" w:color="auto"/>
      </w:divBdr>
    </w:div>
    <w:div w:id="1537161950">
      <w:bodyDiv w:val="1"/>
      <w:marLeft w:val="0"/>
      <w:marRight w:val="0"/>
      <w:marTop w:val="0"/>
      <w:marBottom w:val="0"/>
      <w:divBdr>
        <w:top w:val="none" w:sz="0" w:space="0" w:color="auto"/>
        <w:left w:val="none" w:sz="0" w:space="0" w:color="auto"/>
        <w:bottom w:val="none" w:sz="0" w:space="0" w:color="auto"/>
        <w:right w:val="none" w:sz="0" w:space="0" w:color="auto"/>
      </w:divBdr>
    </w:div>
    <w:div w:id="1553810903">
      <w:bodyDiv w:val="1"/>
      <w:marLeft w:val="0"/>
      <w:marRight w:val="0"/>
      <w:marTop w:val="0"/>
      <w:marBottom w:val="0"/>
      <w:divBdr>
        <w:top w:val="none" w:sz="0" w:space="0" w:color="auto"/>
        <w:left w:val="none" w:sz="0" w:space="0" w:color="auto"/>
        <w:bottom w:val="none" w:sz="0" w:space="0" w:color="auto"/>
        <w:right w:val="none" w:sz="0" w:space="0" w:color="auto"/>
      </w:divBdr>
    </w:div>
    <w:div w:id="1623145979">
      <w:bodyDiv w:val="1"/>
      <w:marLeft w:val="0"/>
      <w:marRight w:val="0"/>
      <w:marTop w:val="0"/>
      <w:marBottom w:val="0"/>
      <w:divBdr>
        <w:top w:val="none" w:sz="0" w:space="0" w:color="auto"/>
        <w:left w:val="none" w:sz="0" w:space="0" w:color="auto"/>
        <w:bottom w:val="none" w:sz="0" w:space="0" w:color="auto"/>
        <w:right w:val="none" w:sz="0" w:space="0" w:color="auto"/>
      </w:divBdr>
    </w:div>
    <w:div w:id="1705474942">
      <w:bodyDiv w:val="1"/>
      <w:marLeft w:val="0"/>
      <w:marRight w:val="0"/>
      <w:marTop w:val="0"/>
      <w:marBottom w:val="0"/>
      <w:divBdr>
        <w:top w:val="none" w:sz="0" w:space="0" w:color="auto"/>
        <w:left w:val="none" w:sz="0" w:space="0" w:color="auto"/>
        <w:bottom w:val="none" w:sz="0" w:space="0" w:color="auto"/>
        <w:right w:val="none" w:sz="0" w:space="0" w:color="auto"/>
      </w:divBdr>
    </w:div>
    <w:div w:id="1721250833">
      <w:bodyDiv w:val="1"/>
      <w:marLeft w:val="0"/>
      <w:marRight w:val="0"/>
      <w:marTop w:val="0"/>
      <w:marBottom w:val="0"/>
      <w:divBdr>
        <w:top w:val="none" w:sz="0" w:space="0" w:color="auto"/>
        <w:left w:val="none" w:sz="0" w:space="0" w:color="auto"/>
        <w:bottom w:val="none" w:sz="0" w:space="0" w:color="auto"/>
        <w:right w:val="none" w:sz="0" w:space="0" w:color="auto"/>
      </w:divBdr>
    </w:div>
    <w:div w:id="1832595030">
      <w:bodyDiv w:val="1"/>
      <w:marLeft w:val="0"/>
      <w:marRight w:val="0"/>
      <w:marTop w:val="0"/>
      <w:marBottom w:val="0"/>
      <w:divBdr>
        <w:top w:val="none" w:sz="0" w:space="0" w:color="auto"/>
        <w:left w:val="none" w:sz="0" w:space="0" w:color="auto"/>
        <w:bottom w:val="none" w:sz="0" w:space="0" w:color="auto"/>
        <w:right w:val="none" w:sz="0" w:space="0" w:color="auto"/>
      </w:divBdr>
    </w:div>
    <w:div w:id="1924022418">
      <w:bodyDiv w:val="1"/>
      <w:marLeft w:val="0"/>
      <w:marRight w:val="0"/>
      <w:marTop w:val="0"/>
      <w:marBottom w:val="0"/>
      <w:divBdr>
        <w:top w:val="none" w:sz="0" w:space="0" w:color="auto"/>
        <w:left w:val="none" w:sz="0" w:space="0" w:color="auto"/>
        <w:bottom w:val="none" w:sz="0" w:space="0" w:color="auto"/>
        <w:right w:val="none" w:sz="0" w:space="0" w:color="auto"/>
      </w:divBdr>
    </w:div>
    <w:div w:id="1988778429">
      <w:bodyDiv w:val="1"/>
      <w:marLeft w:val="0"/>
      <w:marRight w:val="0"/>
      <w:marTop w:val="0"/>
      <w:marBottom w:val="0"/>
      <w:divBdr>
        <w:top w:val="none" w:sz="0" w:space="0" w:color="auto"/>
        <w:left w:val="none" w:sz="0" w:space="0" w:color="auto"/>
        <w:bottom w:val="none" w:sz="0" w:space="0" w:color="auto"/>
        <w:right w:val="none" w:sz="0" w:space="0" w:color="auto"/>
      </w:divBdr>
    </w:div>
    <w:div w:id="1990941195">
      <w:bodyDiv w:val="1"/>
      <w:marLeft w:val="0"/>
      <w:marRight w:val="0"/>
      <w:marTop w:val="0"/>
      <w:marBottom w:val="0"/>
      <w:divBdr>
        <w:top w:val="none" w:sz="0" w:space="0" w:color="auto"/>
        <w:left w:val="none" w:sz="0" w:space="0" w:color="auto"/>
        <w:bottom w:val="none" w:sz="0" w:space="0" w:color="auto"/>
        <w:right w:val="none" w:sz="0" w:space="0" w:color="auto"/>
      </w:divBdr>
    </w:div>
    <w:div w:id="2019237444">
      <w:bodyDiv w:val="1"/>
      <w:marLeft w:val="0"/>
      <w:marRight w:val="0"/>
      <w:marTop w:val="0"/>
      <w:marBottom w:val="0"/>
      <w:divBdr>
        <w:top w:val="none" w:sz="0" w:space="0" w:color="auto"/>
        <w:left w:val="none" w:sz="0" w:space="0" w:color="auto"/>
        <w:bottom w:val="none" w:sz="0" w:space="0" w:color="auto"/>
        <w:right w:val="none" w:sz="0" w:space="0" w:color="auto"/>
      </w:divBdr>
      <w:divsChild>
        <w:div w:id="1364087773">
          <w:marLeft w:val="0"/>
          <w:marRight w:val="0"/>
          <w:marTop w:val="0"/>
          <w:marBottom w:val="0"/>
          <w:divBdr>
            <w:top w:val="none" w:sz="0" w:space="0" w:color="auto"/>
            <w:left w:val="none" w:sz="0" w:space="0" w:color="auto"/>
            <w:bottom w:val="none" w:sz="0" w:space="0" w:color="auto"/>
            <w:right w:val="none" w:sz="0" w:space="0" w:color="auto"/>
          </w:divBdr>
          <w:divsChild>
            <w:div w:id="1474103152">
              <w:marLeft w:val="0"/>
              <w:marRight w:val="0"/>
              <w:marTop w:val="0"/>
              <w:marBottom w:val="0"/>
              <w:divBdr>
                <w:top w:val="none" w:sz="0" w:space="0" w:color="auto"/>
                <w:left w:val="none" w:sz="0" w:space="0" w:color="auto"/>
                <w:bottom w:val="none" w:sz="0" w:space="0" w:color="auto"/>
                <w:right w:val="none" w:sz="0" w:space="0" w:color="auto"/>
              </w:divBdr>
              <w:divsChild>
                <w:div w:id="77721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784738">
      <w:bodyDiv w:val="1"/>
      <w:marLeft w:val="0"/>
      <w:marRight w:val="0"/>
      <w:marTop w:val="0"/>
      <w:marBottom w:val="0"/>
      <w:divBdr>
        <w:top w:val="none" w:sz="0" w:space="0" w:color="auto"/>
        <w:left w:val="none" w:sz="0" w:space="0" w:color="auto"/>
        <w:bottom w:val="none" w:sz="0" w:space="0" w:color="auto"/>
        <w:right w:val="none" w:sz="0" w:space="0" w:color="auto"/>
      </w:divBdr>
    </w:div>
    <w:div w:id="2048405914">
      <w:bodyDiv w:val="1"/>
      <w:marLeft w:val="0"/>
      <w:marRight w:val="0"/>
      <w:marTop w:val="0"/>
      <w:marBottom w:val="0"/>
      <w:divBdr>
        <w:top w:val="none" w:sz="0" w:space="0" w:color="auto"/>
        <w:left w:val="none" w:sz="0" w:space="0" w:color="auto"/>
        <w:bottom w:val="none" w:sz="0" w:space="0" w:color="auto"/>
        <w:right w:val="none" w:sz="0" w:space="0" w:color="auto"/>
      </w:divBdr>
    </w:div>
    <w:div w:id="2110544690">
      <w:bodyDiv w:val="1"/>
      <w:marLeft w:val="0"/>
      <w:marRight w:val="0"/>
      <w:marTop w:val="0"/>
      <w:marBottom w:val="0"/>
      <w:divBdr>
        <w:top w:val="none" w:sz="0" w:space="0" w:color="auto"/>
        <w:left w:val="none" w:sz="0" w:space="0" w:color="auto"/>
        <w:bottom w:val="none" w:sz="0" w:space="0" w:color="auto"/>
        <w:right w:val="none" w:sz="0" w:space="0" w:color="auto"/>
      </w:divBdr>
    </w:div>
    <w:div w:id="21195184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microsoft.com/office/2011/relationships/people" Target="peop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12</Pages>
  <Words>5780</Words>
  <Characters>32952</Characters>
  <Application>Microsoft Macintosh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Octopus Theatricals, LLC</Company>
  <LinksUpToDate>false</LinksUpToDate>
  <CharactersWithSpaces>38655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 Isaacs</dc:creator>
  <cp:keywords/>
  <dc:description/>
  <cp:lastModifiedBy>Mara L. Isaacs</cp:lastModifiedBy>
  <cp:revision>5</cp:revision>
  <cp:lastPrinted>2017-12-20T03:32:00Z</cp:lastPrinted>
  <dcterms:created xsi:type="dcterms:W3CDTF">2017-12-29T01:27:00Z</dcterms:created>
  <dcterms:modified xsi:type="dcterms:W3CDTF">2017-12-29T09:21:00Z</dcterms:modified>
</cp:coreProperties>
</file>